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225129629"/>
    <w:bookmarkStart w:id="1" w:name="_Toc448316151"/>
    <w:bookmarkStart w:id="2" w:name="_Toc448316415"/>
    <w:bookmarkStart w:id="3" w:name="_Toc448321218"/>
    <w:bookmarkStart w:id="4" w:name="_GoBack"/>
    <w:bookmarkEnd w:id="4"/>
    <w:p w:rsidR="00175123" w:rsidRPr="00530C3F" w:rsidRDefault="00485126" w:rsidP="00870A1B">
      <w:pPr>
        <w:pStyle w:val="Title"/>
      </w:pPr>
      <w:r w:rsidRPr="00530C3F">
        <w:rPr>
          <w:noProof/>
          <w:lang w:val="en-AU" w:eastAsia="en-AU"/>
        </w:rPr>
        <mc:AlternateContent>
          <mc:Choice Requires="wpg">
            <w:drawing>
              <wp:anchor distT="0" distB="0" distL="114300" distR="114300" simplePos="0" relativeHeight="251657728" behindDoc="0" locked="0" layoutInCell="1" allowOverlap="1">
                <wp:simplePos x="0" y="0"/>
                <wp:positionH relativeFrom="column">
                  <wp:posOffset>0</wp:posOffset>
                </wp:positionH>
                <wp:positionV relativeFrom="paragraph">
                  <wp:posOffset>45720</wp:posOffset>
                </wp:positionV>
                <wp:extent cx="5443220" cy="8790940"/>
                <wp:effectExtent l="5080" t="3810" r="0" b="0"/>
                <wp:wrapNone/>
                <wp:docPr id="1"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3220" cy="8790940"/>
                          <a:chOff x="1800" y="1330"/>
                          <a:chExt cx="8572" cy="13844"/>
                        </a:xfrm>
                      </wpg:grpSpPr>
                      <wps:wsp>
                        <wps:cNvPr id="2" name="Text Box 111"/>
                        <wps:cNvSpPr txBox="1">
                          <a:spLocks noChangeArrowheads="1"/>
                        </wps:cNvSpPr>
                        <wps:spPr bwMode="auto">
                          <a:xfrm>
                            <a:off x="3480" y="2040"/>
                            <a:ext cx="5760" cy="517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5C34" w:rsidRPr="00380C7B" w:rsidRDefault="00F05C34"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F05C34">
                                <w:rPr>
                                  <w:rFonts w:cs="Arial"/>
                                  <w:b/>
                                  <w:bCs/>
                                  <w:color w:val="000000"/>
                                  <w:sz w:val="36"/>
                                  <w:szCs w:val="36"/>
                                </w:rPr>
                                <w:t>10</w:t>
                              </w:r>
                              <w:r w:rsidR="000F4706">
                                <w:rPr>
                                  <w:rFonts w:cs="Arial"/>
                                  <w:b/>
                                  <w:bCs/>
                                  <w:color w:val="000000"/>
                                  <w:sz w:val="36"/>
                                  <w:szCs w:val="36"/>
                                </w:rPr>
                                <w:t>67</w:t>
                              </w:r>
                              <w:r w:rsidRPr="00F05C34">
                                <w:rPr>
                                  <w:rFonts w:cs="Arial"/>
                                  <w:b/>
                                  <w:bCs/>
                                  <w:color w:val="000000"/>
                                  <w:sz w:val="36"/>
                                  <w:szCs w:val="36"/>
                                </w:rPr>
                                <w:t>-3</w:t>
                              </w:r>
                            </w:p>
                            <w:p w:rsidR="00F05C34" w:rsidRPr="00380C7B" w:rsidRDefault="00F05C34" w:rsidP="00460028">
                              <w:pPr>
                                <w:autoSpaceDE w:val="0"/>
                                <w:autoSpaceDN w:val="0"/>
                                <w:adjustRightInd w:val="0"/>
                                <w:jc w:val="center"/>
                                <w:rPr>
                                  <w:rFonts w:cs="Arial"/>
                                  <w:b/>
                                  <w:bCs/>
                                  <w:color w:val="000000"/>
                                  <w:sz w:val="36"/>
                                  <w:szCs w:val="36"/>
                                  <w:highlight w:val="yellow"/>
                                </w:rPr>
                              </w:pPr>
                            </w:p>
                            <w:p w:rsidR="00F05C34" w:rsidRPr="008D794A" w:rsidRDefault="00E07FB4" w:rsidP="00460028">
                              <w:pPr>
                                <w:autoSpaceDE w:val="0"/>
                                <w:autoSpaceDN w:val="0"/>
                                <w:adjustRightInd w:val="0"/>
                                <w:jc w:val="center"/>
                                <w:rPr>
                                  <w:rFonts w:cs="Arial"/>
                                  <w:b/>
                                  <w:bCs/>
                                  <w:color w:val="000000"/>
                                  <w:sz w:val="36"/>
                                  <w:szCs w:val="36"/>
                                </w:rPr>
                              </w:pPr>
                              <w:r>
                                <w:rPr>
                                  <w:rFonts w:cs="Arial"/>
                                  <w:b/>
                                  <w:bCs/>
                                  <w:color w:val="000000"/>
                                  <w:sz w:val="36"/>
                                  <w:szCs w:val="36"/>
                                </w:rPr>
                                <w:t>On</w:t>
                              </w:r>
                            </w:p>
                            <w:p w:rsidR="00F05C34" w:rsidRPr="008D794A" w:rsidRDefault="00F05C34" w:rsidP="00460028">
                              <w:pPr>
                                <w:autoSpaceDE w:val="0"/>
                                <w:autoSpaceDN w:val="0"/>
                                <w:adjustRightInd w:val="0"/>
                                <w:jc w:val="center"/>
                                <w:rPr>
                                  <w:rFonts w:cs="Arial"/>
                                  <w:b/>
                                  <w:bCs/>
                                  <w:color w:val="000000"/>
                                  <w:sz w:val="36"/>
                                  <w:szCs w:val="36"/>
                                </w:rPr>
                              </w:pPr>
                            </w:p>
                            <w:p w:rsidR="00F05C34" w:rsidRPr="008D794A" w:rsidRDefault="00F05C34" w:rsidP="00460028">
                              <w:pPr>
                                <w:autoSpaceDE w:val="0"/>
                                <w:autoSpaceDN w:val="0"/>
                                <w:adjustRightInd w:val="0"/>
                                <w:jc w:val="center"/>
                                <w:rPr>
                                  <w:rFonts w:cs="Arial"/>
                                  <w:b/>
                                  <w:bCs/>
                                  <w:color w:val="000000"/>
                                  <w:sz w:val="36"/>
                                  <w:szCs w:val="36"/>
                                </w:rPr>
                              </w:pPr>
                              <w:r w:rsidRPr="008D794A">
                                <w:rPr>
                                  <w:rFonts w:cs="Arial"/>
                                  <w:b/>
                                  <w:bCs/>
                                  <w:color w:val="000000"/>
                                  <w:sz w:val="36"/>
                                  <w:szCs w:val="36"/>
                                </w:rPr>
                                <w:t>Electrical Energy Storage for Aids to Navigation</w:t>
                              </w:r>
                            </w:p>
                            <w:p w:rsidR="00F05C34" w:rsidRPr="008D794A" w:rsidRDefault="00F05C34" w:rsidP="00460028">
                              <w:pPr>
                                <w:autoSpaceDE w:val="0"/>
                                <w:autoSpaceDN w:val="0"/>
                                <w:adjustRightInd w:val="0"/>
                                <w:jc w:val="center"/>
                                <w:rPr>
                                  <w:rFonts w:cs="Arial"/>
                                  <w:b/>
                                  <w:bCs/>
                                  <w:color w:val="000000"/>
                                  <w:sz w:val="36"/>
                                  <w:szCs w:val="36"/>
                                </w:rPr>
                              </w:pPr>
                            </w:p>
                            <w:p w:rsidR="00F05C34" w:rsidRPr="00380C7B" w:rsidRDefault="00F05C34" w:rsidP="00460028">
                              <w:pPr>
                                <w:autoSpaceDE w:val="0"/>
                                <w:autoSpaceDN w:val="0"/>
                                <w:adjustRightInd w:val="0"/>
                                <w:jc w:val="center"/>
                                <w:rPr>
                                  <w:rFonts w:cs="Arial"/>
                                  <w:b/>
                                  <w:bCs/>
                                  <w:color w:val="000000"/>
                                  <w:sz w:val="36"/>
                                  <w:szCs w:val="36"/>
                                  <w:highlight w:val="yellow"/>
                                </w:rPr>
                              </w:pPr>
                              <w:r w:rsidRPr="008D794A">
                                <w:rPr>
                                  <w:rFonts w:cs="Arial"/>
                                  <w:b/>
                                  <w:bCs/>
                                  <w:color w:val="000000"/>
                                  <w:sz w:val="36"/>
                                  <w:szCs w:val="36"/>
                                </w:rPr>
                                <w:t>Edition 1</w:t>
                              </w:r>
                            </w:p>
                            <w:p w:rsidR="00F05C34" w:rsidRPr="00380C7B" w:rsidRDefault="00F05C34" w:rsidP="00460028">
                              <w:pPr>
                                <w:autoSpaceDE w:val="0"/>
                                <w:autoSpaceDN w:val="0"/>
                                <w:adjustRightInd w:val="0"/>
                                <w:jc w:val="center"/>
                                <w:rPr>
                                  <w:rFonts w:cs="Arial"/>
                                  <w:b/>
                                  <w:bCs/>
                                  <w:color w:val="000000"/>
                                  <w:sz w:val="36"/>
                                  <w:szCs w:val="36"/>
                                  <w:highlight w:val="yellow"/>
                                </w:rPr>
                              </w:pPr>
                            </w:p>
                            <w:p w:rsidR="00F05C34" w:rsidRPr="00F05C34" w:rsidRDefault="00F05C34" w:rsidP="00460028">
                              <w:pPr>
                                <w:autoSpaceDE w:val="0"/>
                                <w:autoSpaceDN w:val="0"/>
                                <w:adjustRightInd w:val="0"/>
                                <w:jc w:val="center"/>
                                <w:rPr>
                                  <w:rFonts w:cs="Arial"/>
                                  <w:b/>
                                  <w:bCs/>
                                  <w:color w:val="000000"/>
                                  <w:sz w:val="36"/>
                                  <w:szCs w:val="36"/>
                                </w:rPr>
                              </w:pPr>
                              <w:r w:rsidRPr="00F05C34">
                                <w:rPr>
                                  <w:rFonts w:cs="Arial"/>
                                  <w:b/>
                                  <w:bCs/>
                                  <w:color w:val="000000"/>
                                  <w:sz w:val="36"/>
                                  <w:szCs w:val="36"/>
                                </w:rPr>
                                <w:t>May 2008</w:t>
                              </w:r>
                            </w:p>
                            <w:p w:rsidR="00F05C34" w:rsidRDefault="00F05C34"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pic:pic xmlns:pic="http://schemas.openxmlformats.org/drawingml/2006/picture">
                        <pic:nvPicPr>
                          <pic:cNvPr id="3" name="Picture 112" descr="IALA logo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5760" y="8520"/>
                            <a:ext cx="1415" cy="1948"/>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13"/>
                        <wpg:cNvGrpSpPr>
                          <a:grpSpLocks/>
                        </wpg:cNvGrpSpPr>
                        <wpg:grpSpPr bwMode="auto">
                          <a:xfrm>
                            <a:off x="1800" y="1330"/>
                            <a:ext cx="960" cy="13844"/>
                            <a:chOff x="1800" y="1330"/>
                            <a:chExt cx="960" cy="13844"/>
                          </a:xfrm>
                        </wpg:grpSpPr>
                        <wps:wsp>
                          <wps:cNvPr id="5" name="Text Box 114"/>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5C34" w:rsidRDefault="00F05C34"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wps:wsp>
                          <wps:cNvPr id="6" name="Text Box 115"/>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5C34" w:rsidRDefault="00F05C34"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7" name="Line 116"/>
                          <wps:cNvCnPr>
                            <a:cxnSpLocks noChangeShapeType="1"/>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17"/>
                          <wps:cNvCnPr>
                            <a:cxnSpLocks noChangeShapeType="1"/>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Text Box 118"/>
                        <wps:cNvSpPr txBox="1">
                          <a:spLocks noChangeArrowheads="1"/>
                        </wps:cNvSpPr>
                        <wps:spPr bwMode="auto">
                          <a:xfrm>
                            <a:off x="3147" y="12965"/>
                            <a:ext cx="7225" cy="139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5C34" w:rsidRPr="00460028" w:rsidRDefault="00F05C34"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20ter, rue Schnapper, 78100</w:t>
                              </w:r>
                            </w:p>
                            <w:p w:rsidR="00F05C34" w:rsidRDefault="00F05C34"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rsidR="00F05C34" w:rsidRDefault="00F05C34"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xml:space="preserve">:  +33 1 34 51 82 05 </w:t>
                              </w:r>
                            </w:p>
                            <w:p w:rsidR="00F05C34" w:rsidRDefault="00F05C34"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8"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id="Group 110" o:spid="_x0000_s1026" style="position:absolute;left:0;text-align:left;margin-left:0;margin-top:3.6pt;width:428.6pt;height:692.2pt;z-index:251657728" coordorigin="1800,1330" coordsize="8572,13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">
                <v:shapetype id="_x0000_t202" coordsize="21600,21600" o:spt="202" path="m,l,21600r21600,l21600,xe">
                  <v:stroke joinstyle="miter"/>
                  <v:path gradientshapeok="t" o:connecttype="rect"/>
                </v:shapetype>
                <v:shape id="Text Box 111" o:spid="_x0000_s1027" type="#_x0000_t202" style="position:absolute;left:3480;top:2040;width:5760;height:5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" filled="f" fillcolor="#0c9" stroked="f">
                  <v:textbox>
                    <w:txbxContent>
                      <w:p w:rsidR="00F05C34" w:rsidRPr="00380C7B" w:rsidRDefault="00F05C34"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Pr="00F05C34">
                          <w:rPr>
                            <w:rFonts w:cs="Arial"/>
                            <w:b/>
                            <w:bCs/>
                            <w:color w:val="000000"/>
                            <w:sz w:val="36"/>
                            <w:szCs w:val="36"/>
                          </w:rPr>
                          <w:t>10</w:t>
                        </w:r>
                        <w:r w:rsidR="000F4706">
                          <w:rPr>
                            <w:rFonts w:cs="Arial"/>
                            <w:b/>
                            <w:bCs/>
                            <w:color w:val="000000"/>
                            <w:sz w:val="36"/>
                            <w:szCs w:val="36"/>
                          </w:rPr>
                          <w:t>67</w:t>
                        </w:r>
                        <w:r w:rsidRPr="00F05C34">
                          <w:rPr>
                            <w:rFonts w:cs="Arial"/>
                            <w:b/>
                            <w:bCs/>
                            <w:color w:val="000000"/>
                            <w:sz w:val="36"/>
                            <w:szCs w:val="36"/>
                          </w:rPr>
                          <w:t>-3</w:t>
                        </w:r>
                      </w:p>
                      <w:p w:rsidR="00F05C34" w:rsidRPr="00380C7B" w:rsidRDefault="00F05C34" w:rsidP="00460028">
                        <w:pPr>
                          <w:autoSpaceDE w:val="0"/>
                          <w:autoSpaceDN w:val="0"/>
                          <w:adjustRightInd w:val="0"/>
                          <w:jc w:val="center"/>
                          <w:rPr>
                            <w:rFonts w:cs="Arial"/>
                            <w:b/>
                            <w:bCs/>
                            <w:color w:val="000000"/>
                            <w:sz w:val="36"/>
                            <w:szCs w:val="36"/>
                            <w:highlight w:val="yellow"/>
                          </w:rPr>
                        </w:pPr>
                      </w:p>
                      <w:p w:rsidR="00F05C34" w:rsidRPr="008D794A" w:rsidRDefault="00E07FB4" w:rsidP="00460028">
                        <w:pPr>
                          <w:autoSpaceDE w:val="0"/>
                          <w:autoSpaceDN w:val="0"/>
                          <w:adjustRightInd w:val="0"/>
                          <w:jc w:val="center"/>
                          <w:rPr>
                            <w:rFonts w:cs="Arial"/>
                            <w:b/>
                            <w:bCs/>
                            <w:color w:val="000000"/>
                            <w:sz w:val="36"/>
                            <w:szCs w:val="36"/>
                          </w:rPr>
                        </w:pPr>
                        <w:r>
                          <w:rPr>
                            <w:rFonts w:cs="Arial"/>
                            <w:b/>
                            <w:bCs/>
                            <w:color w:val="000000"/>
                            <w:sz w:val="36"/>
                            <w:szCs w:val="36"/>
                          </w:rPr>
                          <w:t>On</w:t>
                        </w:r>
                      </w:p>
                      <w:p w:rsidR="00F05C34" w:rsidRPr="008D794A" w:rsidRDefault="00F05C34" w:rsidP="00460028">
                        <w:pPr>
                          <w:autoSpaceDE w:val="0"/>
                          <w:autoSpaceDN w:val="0"/>
                          <w:adjustRightInd w:val="0"/>
                          <w:jc w:val="center"/>
                          <w:rPr>
                            <w:rFonts w:cs="Arial"/>
                            <w:b/>
                            <w:bCs/>
                            <w:color w:val="000000"/>
                            <w:sz w:val="36"/>
                            <w:szCs w:val="36"/>
                          </w:rPr>
                        </w:pPr>
                      </w:p>
                      <w:p w:rsidR="00F05C34" w:rsidRPr="008D794A" w:rsidRDefault="00F05C34" w:rsidP="00460028">
                        <w:pPr>
                          <w:autoSpaceDE w:val="0"/>
                          <w:autoSpaceDN w:val="0"/>
                          <w:adjustRightInd w:val="0"/>
                          <w:jc w:val="center"/>
                          <w:rPr>
                            <w:rFonts w:cs="Arial"/>
                            <w:b/>
                            <w:bCs/>
                            <w:color w:val="000000"/>
                            <w:sz w:val="36"/>
                            <w:szCs w:val="36"/>
                          </w:rPr>
                        </w:pPr>
                        <w:r w:rsidRPr="008D794A">
                          <w:rPr>
                            <w:rFonts w:cs="Arial"/>
                            <w:b/>
                            <w:bCs/>
                            <w:color w:val="000000"/>
                            <w:sz w:val="36"/>
                            <w:szCs w:val="36"/>
                          </w:rPr>
                          <w:t>Electrical Energy Storage for Aids to Navigation</w:t>
                        </w:r>
                      </w:p>
                      <w:p w:rsidR="00F05C34" w:rsidRPr="008D794A" w:rsidRDefault="00F05C34" w:rsidP="00460028">
                        <w:pPr>
                          <w:autoSpaceDE w:val="0"/>
                          <w:autoSpaceDN w:val="0"/>
                          <w:adjustRightInd w:val="0"/>
                          <w:jc w:val="center"/>
                          <w:rPr>
                            <w:rFonts w:cs="Arial"/>
                            <w:b/>
                            <w:bCs/>
                            <w:color w:val="000000"/>
                            <w:sz w:val="36"/>
                            <w:szCs w:val="36"/>
                          </w:rPr>
                        </w:pPr>
                      </w:p>
                      <w:p w:rsidR="00F05C34" w:rsidRPr="00380C7B" w:rsidRDefault="00F05C34" w:rsidP="00460028">
                        <w:pPr>
                          <w:autoSpaceDE w:val="0"/>
                          <w:autoSpaceDN w:val="0"/>
                          <w:adjustRightInd w:val="0"/>
                          <w:jc w:val="center"/>
                          <w:rPr>
                            <w:rFonts w:cs="Arial"/>
                            <w:b/>
                            <w:bCs/>
                            <w:color w:val="000000"/>
                            <w:sz w:val="36"/>
                            <w:szCs w:val="36"/>
                            <w:highlight w:val="yellow"/>
                          </w:rPr>
                        </w:pPr>
                        <w:r w:rsidRPr="008D794A">
                          <w:rPr>
                            <w:rFonts w:cs="Arial"/>
                            <w:b/>
                            <w:bCs/>
                            <w:color w:val="000000"/>
                            <w:sz w:val="36"/>
                            <w:szCs w:val="36"/>
                          </w:rPr>
                          <w:t>Edition 1</w:t>
                        </w:r>
                      </w:p>
                      <w:p w:rsidR="00F05C34" w:rsidRPr="00380C7B" w:rsidRDefault="00F05C34" w:rsidP="00460028">
                        <w:pPr>
                          <w:autoSpaceDE w:val="0"/>
                          <w:autoSpaceDN w:val="0"/>
                          <w:adjustRightInd w:val="0"/>
                          <w:jc w:val="center"/>
                          <w:rPr>
                            <w:rFonts w:cs="Arial"/>
                            <w:b/>
                            <w:bCs/>
                            <w:color w:val="000000"/>
                            <w:sz w:val="36"/>
                            <w:szCs w:val="36"/>
                            <w:highlight w:val="yellow"/>
                          </w:rPr>
                        </w:pPr>
                      </w:p>
                      <w:p w:rsidR="00F05C34" w:rsidRPr="00F05C34" w:rsidRDefault="00F05C34" w:rsidP="00460028">
                        <w:pPr>
                          <w:autoSpaceDE w:val="0"/>
                          <w:autoSpaceDN w:val="0"/>
                          <w:adjustRightInd w:val="0"/>
                          <w:jc w:val="center"/>
                          <w:rPr>
                            <w:rFonts w:cs="Arial"/>
                            <w:b/>
                            <w:bCs/>
                            <w:color w:val="000000"/>
                            <w:sz w:val="36"/>
                            <w:szCs w:val="36"/>
                          </w:rPr>
                        </w:pPr>
                        <w:r w:rsidRPr="00F05C34">
                          <w:rPr>
                            <w:rFonts w:cs="Arial"/>
                            <w:b/>
                            <w:bCs/>
                            <w:color w:val="000000"/>
                            <w:sz w:val="36"/>
                            <w:szCs w:val="36"/>
                          </w:rPr>
                          <w:t>May 2008</w:t>
                        </w:r>
                      </w:p>
                      <w:p w:rsidR="00F05C34" w:rsidRDefault="00F05C34"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28" type="#_x0000_t75" alt="IALA logo1" style="position:absolute;left:5760;top:8520;width:1415;height:1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">
                  <v:imagedata r:id="rId10" o:title="IALA logo1"/>
                </v:shape>
                <v:group id="Group 113" o:spid="_x0000_s1029" style="position:absolute;left:1800;top:1330;width:960;height:13844" coordorigin="1800,1330" coordsize="960,13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Text Box 114" o:spid="_x0000_s1030" type="#_x0000_t202" style="position:absolute;left:-2537;top:9997;width:9634;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" filled="f" fillcolor="#0c9" stroked="f">
                    <v:textbox style="layout-flow:vertical;mso-layout-flow-alt:bottom-to-top">
                      <w:txbxContent>
                        <w:p w:rsidR="00F05C34" w:rsidRDefault="00F05C34"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v:shape id="Text Box 115" o:spid="_x0000_s1031" type="#_x0000_t202" style="position:absolute;left:-253;top:3450;width:4982;height:74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" filled="f" fillcolor="#0c9" stroked="f">
                    <v:textbox style="layout-flow:vertical;mso-layout-flow-alt:bottom-to-top">
                      <w:txbxContent>
                        <w:p w:rsidR="00F05C34" w:rsidRDefault="00F05C34"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116" o:spid="_x0000_s1032" style="position:absolute;flip:y;visibility:visible;mso-wrap-style:square" from="2760,1506" to="2760,1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117" o:spid="_x0000_s1033" style="position:absolute;visibility:visible;mso-wrap-style:square" from="1800,1560" to="1800,14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v:shape id="Text Box 118" o:spid="_x0000_s1034" type="#_x0000_t202" style="position:absolute;left:3147;top:12965;width:7225;height:1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" filled="f" fillcolor="#0c9" stroked="f">
                  <v:textbox>
                    <w:txbxContent>
                      <w:p w:rsidR="00F05C34" w:rsidRPr="00460028" w:rsidRDefault="00F05C34"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20ter, rue Schnapper, 78100</w:t>
                        </w:r>
                      </w:p>
                      <w:p w:rsidR="00F05C34" w:rsidRDefault="00F05C34" w:rsidP="00460028">
                        <w:pPr>
                          <w:autoSpaceDE w:val="0"/>
                          <w:autoSpaceDN w:val="0"/>
                          <w:adjustRightInd w:val="0"/>
                          <w:jc w:val="center"/>
                          <w:rPr>
                            <w:rFonts w:cs="Arial"/>
                            <w:color w:val="000000"/>
                            <w:sz w:val="20"/>
                            <w:szCs w:val="18"/>
                            <w:lang w:val="fr-FR"/>
                          </w:rPr>
                        </w:pPr>
                        <w:r>
                          <w:rPr>
                            <w:rFonts w:cs="Arial"/>
                            <w:color w:val="000000"/>
                            <w:sz w:val="20"/>
                            <w:szCs w:val="18"/>
                            <w:lang w:val="fr-FR"/>
                          </w:rPr>
                          <w:t>Saint Germain en Laye, France</w:t>
                        </w:r>
                      </w:p>
                      <w:p w:rsidR="00F05C34" w:rsidRDefault="00F05C34"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xml:space="preserve">:  +33 1 34 51 82 05 </w:t>
                        </w:r>
                      </w:p>
                      <w:p w:rsidR="00F05C34" w:rsidRDefault="00F05C34"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1"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v:group>
            </w:pict>
          </mc:Fallback>
        </mc:AlternateContent>
      </w:r>
      <w:bookmarkEnd w:id="0"/>
      <w:bookmarkEnd w:id="1"/>
      <w:bookmarkEnd w:id="2"/>
      <w:bookmarkEnd w:id="3"/>
    </w:p>
    <w:p w:rsidR="00857962" w:rsidRPr="00530C3F" w:rsidRDefault="00175123" w:rsidP="00870A1B">
      <w:pPr>
        <w:pStyle w:val="Title"/>
      </w:pPr>
      <w:r w:rsidRPr="00530C3F">
        <w:br w:type="page"/>
      </w:r>
      <w:bookmarkStart w:id="5" w:name="_Toc448321219"/>
      <w:r w:rsidR="009A2C02" w:rsidRPr="00530C3F">
        <w:lastRenderedPageBreak/>
        <w:t>Document Revisions</w:t>
      </w:r>
      <w:bookmarkEnd w:id="5"/>
    </w:p>
    <w:p w:rsidR="00857962" w:rsidRPr="00530C3F" w:rsidRDefault="00857962" w:rsidP="00A163D8">
      <w:pPr>
        <w:pStyle w:val="BodyText"/>
      </w:pPr>
      <w:r w:rsidRPr="00530C3F">
        <w:t xml:space="preserve">Revisions </w:t>
      </w:r>
      <w:smartTag w:uri="urn:schemas-microsoft-com:office:smarttags" w:element="PersonName">
        <w:smartTagPr>
          <w:attr w:name="ProductID" w:val="to the IALA"/>
        </w:smartTagPr>
        <w:r w:rsidRPr="00530C3F">
          <w:t>to the IALA</w:t>
        </w:r>
      </w:smartTag>
      <w:r w:rsidRPr="00530C3F">
        <w:t xml:space="preserve"> Document are to be noted in the table prior to t</w:t>
      </w:r>
      <w:r w:rsidR="00175123" w:rsidRPr="00530C3F">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530C3F">
        <w:tc>
          <w:tcPr>
            <w:tcW w:w="1908" w:type="dxa"/>
          </w:tcPr>
          <w:p w:rsidR="00857962" w:rsidRPr="00530C3F" w:rsidRDefault="00857962" w:rsidP="00A163D8">
            <w:pPr>
              <w:spacing w:before="60" w:after="60"/>
              <w:jc w:val="center"/>
              <w:rPr>
                <w:rFonts w:cs="Arial"/>
                <w:b/>
                <w:bCs/>
              </w:rPr>
            </w:pPr>
            <w:r w:rsidRPr="00530C3F">
              <w:rPr>
                <w:rFonts w:cs="Arial"/>
                <w:b/>
                <w:bCs/>
              </w:rPr>
              <w:t>Date</w:t>
            </w:r>
          </w:p>
        </w:tc>
        <w:tc>
          <w:tcPr>
            <w:tcW w:w="3360" w:type="dxa"/>
          </w:tcPr>
          <w:p w:rsidR="00857962" w:rsidRPr="00530C3F" w:rsidRDefault="00857962" w:rsidP="00A163D8">
            <w:pPr>
              <w:spacing w:before="60" w:after="60"/>
              <w:jc w:val="center"/>
              <w:rPr>
                <w:rFonts w:cs="Arial"/>
                <w:b/>
                <w:bCs/>
              </w:rPr>
            </w:pPr>
            <w:r w:rsidRPr="00530C3F">
              <w:rPr>
                <w:rFonts w:cs="Arial"/>
                <w:b/>
                <w:bCs/>
              </w:rPr>
              <w:t>Page / Section Revised</w:t>
            </w:r>
          </w:p>
        </w:tc>
        <w:tc>
          <w:tcPr>
            <w:tcW w:w="4161" w:type="dxa"/>
          </w:tcPr>
          <w:p w:rsidR="00857962" w:rsidRPr="00530C3F" w:rsidRDefault="00857962" w:rsidP="00A163D8">
            <w:pPr>
              <w:spacing w:before="60" w:after="60"/>
              <w:jc w:val="center"/>
              <w:rPr>
                <w:rFonts w:cs="Arial"/>
                <w:b/>
                <w:bCs/>
              </w:rPr>
            </w:pPr>
            <w:r w:rsidRPr="00530C3F">
              <w:rPr>
                <w:rFonts w:cs="Arial"/>
                <w:b/>
                <w:bCs/>
              </w:rPr>
              <w:t>Requirement for Revision</w:t>
            </w:r>
          </w:p>
        </w:tc>
      </w:tr>
      <w:tr w:rsidR="00857962" w:rsidRPr="00530C3F">
        <w:trPr>
          <w:trHeight w:val="851"/>
        </w:trPr>
        <w:tc>
          <w:tcPr>
            <w:tcW w:w="1908" w:type="dxa"/>
            <w:vAlign w:val="center"/>
          </w:tcPr>
          <w:p w:rsidR="00857962" w:rsidRPr="00530C3F" w:rsidRDefault="00857962" w:rsidP="00A163D8">
            <w:pPr>
              <w:spacing w:before="60" w:after="60"/>
              <w:rPr>
                <w:highlight w:val="yellow"/>
              </w:rPr>
            </w:pPr>
          </w:p>
        </w:tc>
        <w:tc>
          <w:tcPr>
            <w:tcW w:w="3360" w:type="dxa"/>
            <w:vAlign w:val="center"/>
          </w:tcPr>
          <w:p w:rsidR="00857962" w:rsidRPr="00530C3F" w:rsidRDefault="00857962" w:rsidP="00A163D8">
            <w:pPr>
              <w:spacing w:before="60" w:after="60"/>
              <w:rPr>
                <w:highlight w:val="yellow"/>
              </w:rPr>
            </w:pPr>
          </w:p>
        </w:tc>
        <w:tc>
          <w:tcPr>
            <w:tcW w:w="4161" w:type="dxa"/>
            <w:vAlign w:val="center"/>
          </w:tcPr>
          <w:p w:rsidR="00857962" w:rsidRPr="00530C3F" w:rsidRDefault="00857962" w:rsidP="00A163D8">
            <w:pPr>
              <w:spacing w:before="60" w:after="60"/>
            </w:pPr>
          </w:p>
        </w:tc>
      </w:tr>
      <w:tr w:rsidR="00857962" w:rsidRPr="00530C3F">
        <w:trPr>
          <w:trHeight w:val="851"/>
        </w:trPr>
        <w:tc>
          <w:tcPr>
            <w:tcW w:w="1908" w:type="dxa"/>
            <w:vAlign w:val="center"/>
          </w:tcPr>
          <w:p w:rsidR="00857962" w:rsidRPr="00530C3F" w:rsidRDefault="00857962" w:rsidP="00A163D8">
            <w:pPr>
              <w:spacing w:before="60" w:after="60"/>
            </w:pPr>
          </w:p>
        </w:tc>
        <w:tc>
          <w:tcPr>
            <w:tcW w:w="3360" w:type="dxa"/>
            <w:vAlign w:val="center"/>
          </w:tcPr>
          <w:p w:rsidR="00857962" w:rsidRPr="00530C3F" w:rsidRDefault="00857962" w:rsidP="00A163D8">
            <w:pPr>
              <w:spacing w:before="60" w:after="60"/>
            </w:pPr>
          </w:p>
        </w:tc>
        <w:tc>
          <w:tcPr>
            <w:tcW w:w="4161" w:type="dxa"/>
            <w:vAlign w:val="center"/>
          </w:tcPr>
          <w:p w:rsidR="00857962" w:rsidRPr="00530C3F" w:rsidRDefault="00857962" w:rsidP="00A163D8">
            <w:pPr>
              <w:spacing w:before="60" w:after="60"/>
            </w:pPr>
          </w:p>
        </w:tc>
      </w:tr>
      <w:tr w:rsidR="00857962" w:rsidRPr="00530C3F">
        <w:trPr>
          <w:trHeight w:val="851"/>
        </w:trPr>
        <w:tc>
          <w:tcPr>
            <w:tcW w:w="1908" w:type="dxa"/>
            <w:vAlign w:val="center"/>
          </w:tcPr>
          <w:p w:rsidR="00857962" w:rsidRPr="00530C3F" w:rsidRDefault="00857962" w:rsidP="00A163D8">
            <w:pPr>
              <w:spacing w:before="60" w:after="60"/>
            </w:pPr>
          </w:p>
        </w:tc>
        <w:tc>
          <w:tcPr>
            <w:tcW w:w="3360" w:type="dxa"/>
            <w:vAlign w:val="center"/>
          </w:tcPr>
          <w:p w:rsidR="00857962" w:rsidRPr="00530C3F" w:rsidRDefault="00857962" w:rsidP="00A163D8">
            <w:pPr>
              <w:spacing w:before="60" w:after="60"/>
            </w:pPr>
          </w:p>
        </w:tc>
        <w:tc>
          <w:tcPr>
            <w:tcW w:w="4161" w:type="dxa"/>
            <w:vAlign w:val="center"/>
          </w:tcPr>
          <w:p w:rsidR="00857962" w:rsidRPr="00530C3F" w:rsidRDefault="00857962" w:rsidP="00A163D8">
            <w:pPr>
              <w:spacing w:before="60" w:after="60"/>
            </w:pPr>
          </w:p>
        </w:tc>
      </w:tr>
      <w:tr w:rsidR="00857962" w:rsidRPr="00530C3F">
        <w:trPr>
          <w:trHeight w:val="851"/>
        </w:trPr>
        <w:tc>
          <w:tcPr>
            <w:tcW w:w="1908" w:type="dxa"/>
            <w:vAlign w:val="center"/>
          </w:tcPr>
          <w:p w:rsidR="00857962" w:rsidRPr="00530C3F" w:rsidRDefault="00857962" w:rsidP="00A163D8">
            <w:pPr>
              <w:spacing w:before="60" w:after="60"/>
            </w:pPr>
          </w:p>
        </w:tc>
        <w:tc>
          <w:tcPr>
            <w:tcW w:w="3360" w:type="dxa"/>
            <w:vAlign w:val="center"/>
          </w:tcPr>
          <w:p w:rsidR="00857962" w:rsidRPr="00530C3F" w:rsidRDefault="00857962" w:rsidP="00A163D8">
            <w:pPr>
              <w:spacing w:before="60" w:after="60"/>
            </w:pPr>
          </w:p>
        </w:tc>
        <w:tc>
          <w:tcPr>
            <w:tcW w:w="4161" w:type="dxa"/>
            <w:vAlign w:val="center"/>
          </w:tcPr>
          <w:p w:rsidR="00857962" w:rsidRPr="00530C3F" w:rsidRDefault="00857962" w:rsidP="00A163D8">
            <w:pPr>
              <w:spacing w:before="60" w:after="60"/>
            </w:pPr>
          </w:p>
        </w:tc>
      </w:tr>
      <w:tr w:rsidR="00857962" w:rsidRPr="00530C3F">
        <w:trPr>
          <w:trHeight w:val="851"/>
        </w:trPr>
        <w:tc>
          <w:tcPr>
            <w:tcW w:w="1908" w:type="dxa"/>
            <w:vAlign w:val="center"/>
          </w:tcPr>
          <w:p w:rsidR="00857962" w:rsidRPr="00530C3F" w:rsidRDefault="00857962" w:rsidP="00A163D8">
            <w:pPr>
              <w:spacing w:before="60" w:after="60"/>
            </w:pPr>
          </w:p>
        </w:tc>
        <w:tc>
          <w:tcPr>
            <w:tcW w:w="3360" w:type="dxa"/>
            <w:vAlign w:val="center"/>
          </w:tcPr>
          <w:p w:rsidR="00857962" w:rsidRPr="00530C3F" w:rsidRDefault="00857962" w:rsidP="00A163D8">
            <w:pPr>
              <w:spacing w:before="60" w:after="60"/>
            </w:pPr>
          </w:p>
        </w:tc>
        <w:tc>
          <w:tcPr>
            <w:tcW w:w="4161" w:type="dxa"/>
            <w:vAlign w:val="center"/>
          </w:tcPr>
          <w:p w:rsidR="00857962" w:rsidRPr="00530C3F" w:rsidRDefault="00857962" w:rsidP="00A163D8">
            <w:pPr>
              <w:spacing w:before="60" w:after="60"/>
            </w:pPr>
          </w:p>
        </w:tc>
      </w:tr>
      <w:tr w:rsidR="00857962" w:rsidRPr="00530C3F">
        <w:trPr>
          <w:trHeight w:val="851"/>
        </w:trPr>
        <w:tc>
          <w:tcPr>
            <w:tcW w:w="1908" w:type="dxa"/>
            <w:vAlign w:val="center"/>
          </w:tcPr>
          <w:p w:rsidR="00857962" w:rsidRPr="00530C3F" w:rsidRDefault="00857962" w:rsidP="00A163D8">
            <w:pPr>
              <w:spacing w:before="60" w:after="60"/>
            </w:pPr>
          </w:p>
        </w:tc>
        <w:tc>
          <w:tcPr>
            <w:tcW w:w="3360" w:type="dxa"/>
            <w:vAlign w:val="center"/>
          </w:tcPr>
          <w:p w:rsidR="00857962" w:rsidRPr="00530C3F" w:rsidRDefault="00857962" w:rsidP="00A163D8">
            <w:pPr>
              <w:spacing w:before="60" w:after="60"/>
            </w:pPr>
          </w:p>
        </w:tc>
        <w:tc>
          <w:tcPr>
            <w:tcW w:w="4161" w:type="dxa"/>
            <w:vAlign w:val="center"/>
          </w:tcPr>
          <w:p w:rsidR="00857962" w:rsidRPr="00530C3F" w:rsidRDefault="00857962" w:rsidP="00A163D8">
            <w:pPr>
              <w:spacing w:before="60" w:after="60"/>
            </w:pPr>
          </w:p>
        </w:tc>
      </w:tr>
    </w:tbl>
    <w:p w:rsidR="00460028" w:rsidRPr="00530C3F" w:rsidRDefault="00857962" w:rsidP="00371BEF">
      <w:pPr>
        <w:pStyle w:val="Title"/>
      </w:pPr>
      <w:r w:rsidRPr="00530C3F">
        <w:br w:type="page"/>
      </w:r>
      <w:bookmarkStart w:id="6" w:name="_Toc448321220"/>
      <w:r w:rsidR="00371BEF" w:rsidRPr="00530C3F">
        <w:lastRenderedPageBreak/>
        <w:t>Table of Contents</w:t>
      </w:r>
      <w:bookmarkEnd w:id="6"/>
    </w:p>
    <w:p w:rsidR="00655287" w:rsidRPr="00530C3F" w:rsidRDefault="00655287" w:rsidP="00380C7B"/>
    <w:p w:rsidR="00430B36" w:rsidRDefault="0052391D">
      <w:pPr>
        <w:pStyle w:val="TOC1"/>
        <w:rPr>
          <w:ins w:id="7" w:author="Peter Dobson" w:date="2016-04-13T14:31:00Z"/>
          <w:rFonts w:asciiTheme="minorHAnsi" w:eastAsiaTheme="minorEastAsia" w:hAnsiTheme="minorHAnsi" w:cstheme="minorBidi"/>
          <w:b w:val="0"/>
          <w:bCs w:val="0"/>
          <w:caps w:val="0"/>
          <w:noProof/>
          <w:szCs w:val="22"/>
          <w:lang w:eastAsia="en-GB"/>
        </w:rPr>
      </w:pPr>
      <w:r w:rsidRPr="00530C3F">
        <w:rPr>
          <w:b w:val="0"/>
          <w:bCs w:val="0"/>
          <w:caps w:val="0"/>
        </w:rPr>
        <w:fldChar w:fldCharType="begin"/>
      </w:r>
      <w:r w:rsidR="00F155DC" w:rsidRPr="00530C3F">
        <w:rPr>
          <w:b w:val="0"/>
          <w:bCs w:val="0"/>
          <w:caps w:val="0"/>
        </w:rPr>
        <w:instrText xml:space="preserve"> TOC \o "3-3" \h \z \t "Heading 1,1,Heading 2,2,Annex,5,Appendix,5,Title,1" </w:instrText>
      </w:r>
      <w:r w:rsidRPr="00530C3F">
        <w:rPr>
          <w:b w:val="0"/>
          <w:bCs w:val="0"/>
          <w:caps w:val="0"/>
        </w:rPr>
        <w:fldChar w:fldCharType="separate"/>
      </w:r>
      <w:ins w:id="8" w:author="Peter Dobson" w:date="2016-04-13T14:31:00Z">
        <w:r w:rsidR="00430B36" w:rsidRPr="00AE0AAF">
          <w:rPr>
            <w:rStyle w:val="Hyperlink"/>
            <w:noProof/>
          </w:rPr>
          <w:fldChar w:fldCharType="begin"/>
        </w:r>
        <w:r w:rsidR="00430B36" w:rsidRPr="00AE0AAF">
          <w:rPr>
            <w:rStyle w:val="Hyperlink"/>
            <w:noProof/>
          </w:rPr>
          <w:instrText xml:space="preserve"> </w:instrText>
        </w:r>
        <w:r w:rsidR="00430B36">
          <w:rPr>
            <w:noProof/>
          </w:rPr>
          <w:instrText>HYPERLINK \l "_Toc448321218"</w:instrText>
        </w:r>
        <w:r w:rsidR="00430B36" w:rsidRPr="00AE0AAF">
          <w:rPr>
            <w:rStyle w:val="Hyperlink"/>
            <w:noProof/>
          </w:rPr>
          <w:instrText xml:space="preserve"> </w:instrText>
        </w:r>
        <w:r w:rsidR="00430B36" w:rsidRPr="00AE0AAF">
          <w:rPr>
            <w:rStyle w:val="Hyperlink"/>
            <w:noProof/>
          </w:rPr>
          <w:fldChar w:fldCharType="separate"/>
        </w:r>
        <w:r w:rsidR="00430B36">
          <w:rPr>
            <w:noProof/>
            <w:webHidden/>
          </w:rPr>
          <w:tab/>
        </w:r>
        <w:r w:rsidR="00430B36">
          <w:rPr>
            <w:noProof/>
            <w:webHidden/>
          </w:rPr>
          <w:fldChar w:fldCharType="begin"/>
        </w:r>
        <w:r w:rsidR="00430B36">
          <w:rPr>
            <w:noProof/>
            <w:webHidden/>
          </w:rPr>
          <w:instrText xml:space="preserve"> PAGEREF _Toc448321218 \h </w:instrText>
        </w:r>
      </w:ins>
      <w:r w:rsidR="00430B36">
        <w:rPr>
          <w:noProof/>
          <w:webHidden/>
        </w:rPr>
      </w:r>
      <w:r w:rsidR="00430B36">
        <w:rPr>
          <w:noProof/>
          <w:webHidden/>
        </w:rPr>
        <w:fldChar w:fldCharType="separate"/>
      </w:r>
      <w:ins w:id="9" w:author="Peter Dobson" w:date="2016-04-13T14:31:00Z">
        <w:r w:rsidR="00430B36">
          <w:rPr>
            <w:noProof/>
            <w:webHidden/>
          </w:rPr>
          <w:t>1</w:t>
        </w:r>
        <w:r w:rsidR="00430B36">
          <w:rPr>
            <w:noProof/>
            <w:webHidden/>
          </w:rPr>
          <w:fldChar w:fldCharType="end"/>
        </w:r>
        <w:r w:rsidR="00430B36" w:rsidRPr="00AE0AAF">
          <w:rPr>
            <w:rStyle w:val="Hyperlink"/>
            <w:noProof/>
          </w:rPr>
          <w:fldChar w:fldCharType="end"/>
        </w:r>
      </w:ins>
    </w:p>
    <w:p w:rsidR="00430B36" w:rsidRDefault="00430B36">
      <w:pPr>
        <w:pStyle w:val="TOC1"/>
        <w:rPr>
          <w:ins w:id="10" w:author="Peter Dobson" w:date="2016-04-13T14:31:00Z"/>
          <w:rFonts w:asciiTheme="minorHAnsi" w:eastAsiaTheme="minorEastAsia" w:hAnsiTheme="minorHAnsi" w:cstheme="minorBidi"/>
          <w:b w:val="0"/>
          <w:bCs w:val="0"/>
          <w:caps w:val="0"/>
          <w:noProof/>
          <w:szCs w:val="22"/>
          <w:lang w:eastAsia="en-GB"/>
        </w:rPr>
      </w:pPr>
      <w:ins w:id="11"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"_Toc448321219"</w:instrText>
        </w:r>
        <w:r w:rsidRPr="00AE0AAF">
          <w:rPr>
            <w:rStyle w:val="Hyperlink"/>
            <w:noProof/>
          </w:rPr>
          <w:instrText xml:space="preserve"> </w:instrText>
        </w:r>
        <w:r w:rsidRPr="00AE0AAF">
          <w:rPr>
            <w:rStyle w:val="Hyperlink"/>
            <w:noProof/>
          </w:rPr>
          <w:fldChar w:fldCharType="separate"/>
        </w:r>
        <w:r w:rsidRPr="00AE0AAF">
          <w:rPr>
            <w:rStyle w:val="Hyperlink"/>
            <w:noProof/>
          </w:rPr>
          <w:t>Document Revisions</w:t>
        </w:r>
        <w:r>
          <w:rPr>
            <w:noProof/>
            <w:webHidden/>
          </w:rPr>
          <w:tab/>
        </w:r>
        <w:r>
          <w:rPr>
            <w:noProof/>
            <w:webHidden/>
          </w:rPr>
          <w:fldChar w:fldCharType="begin"/>
        </w:r>
        <w:r>
          <w:rPr>
            <w:noProof/>
            <w:webHidden/>
          </w:rPr>
          <w:instrText xml:space="preserve"> PAGEREF _Toc448321219 \h </w:instrText>
        </w:r>
      </w:ins>
      <w:r>
        <w:rPr>
          <w:noProof/>
          <w:webHidden/>
        </w:rPr>
      </w:r>
      <w:r>
        <w:rPr>
          <w:noProof/>
          <w:webHidden/>
        </w:rPr>
        <w:fldChar w:fldCharType="separate"/>
      </w:r>
      <w:ins w:id="12" w:author="Peter Dobson" w:date="2016-04-13T14:31:00Z">
        <w:r>
          <w:rPr>
            <w:noProof/>
            <w:webHidden/>
          </w:rPr>
          <w:t>2</w:t>
        </w:r>
        <w:r>
          <w:rPr>
            <w:noProof/>
            <w:webHidden/>
          </w:rPr>
          <w:fldChar w:fldCharType="end"/>
        </w:r>
        <w:r w:rsidRPr="00AE0AAF">
          <w:rPr>
            <w:rStyle w:val="Hyperlink"/>
            <w:noProof/>
          </w:rPr>
          <w:fldChar w:fldCharType="end"/>
        </w:r>
      </w:ins>
    </w:p>
    <w:p w:rsidR="00430B36" w:rsidRDefault="00430B36">
      <w:pPr>
        <w:pStyle w:val="TOC1"/>
        <w:rPr>
          <w:ins w:id="13" w:author="Peter Dobson" w:date="2016-04-13T14:31:00Z"/>
          <w:rFonts w:asciiTheme="minorHAnsi" w:eastAsiaTheme="minorEastAsia" w:hAnsiTheme="minorHAnsi" w:cstheme="minorBidi"/>
          <w:b w:val="0"/>
          <w:bCs w:val="0"/>
          <w:caps w:val="0"/>
          <w:noProof/>
          <w:szCs w:val="22"/>
          <w:lang w:eastAsia="en-GB"/>
        </w:rPr>
      </w:pPr>
      <w:ins w:id="14"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"_Toc448321220"</w:instrText>
        </w:r>
        <w:r w:rsidRPr="00AE0AAF">
          <w:rPr>
            <w:rStyle w:val="Hyperlink"/>
            <w:noProof/>
          </w:rPr>
          <w:instrText xml:space="preserve"> </w:instrText>
        </w:r>
        <w:r w:rsidRPr="00AE0AAF">
          <w:rPr>
            <w:rStyle w:val="Hyperlink"/>
            <w:noProof/>
          </w:rPr>
          <w:fldChar w:fldCharType="separate"/>
        </w:r>
        <w:r w:rsidRPr="00AE0AAF">
          <w:rPr>
            <w:rStyle w:val="Hyperlink"/>
            <w:noProof/>
          </w:rPr>
          <w:t>Table of Contents</w:t>
        </w:r>
        <w:r>
          <w:rPr>
            <w:noProof/>
            <w:webHidden/>
          </w:rPr>
          <w:tab/>
        </w:r>
        <w:r>
          <w:rPr>
            <w:noProof/>
            <w:webHidden/>
          </w:rPr>
          <w:fldChar w:fldCharType="begin"/>
        </w:r>
        <w:r>
          <w:rPr>
            <w:noProof/>
            <w:webHidden/>
          </w:rPr>
          <w:instrText xml:space="preserve"> PAGEREF _Toc448321220 \h </w:instrText>
        </w:r>
      </w:ins>
      <w:r>
        <w:rPr>
          <w:noProof/>
          <w:webHidden/>
        </w:rPr>
      </w:r>
      <w:r>
        <w:rPr>
          <w:noProof/>
          <w:webHidden/>
        </w:rPr>
        <w:fldChar w:fldCharType="separate"/>
      </w:r>
      <w:ins w:id="15" w:author="Peter Dobson" w:date="2016-04-13T14:31:00Z">
        <w:r>
          <w:rPr>
            <w:noProof/>
            <w:webHidden/>
          </w:rPr>
          <w:t>3</w:t>
        </w:r>
        <w:r>
          <w:rPr>
            <w:noProof/>
            <w:webHidden/>
          </w:rPr>
          <w:fldChar w:fldCharType="end"/>
        </w:r>
        <w:r w:rsidRPr="00AE0AAF">
          <w:rPr>
            <w:rStyle w:val="Hyperlink"/>
            <w:noProof/>
          </w:rPr>
          <w:fldChar w:fldCharType="end"/>
        </w:r>
      </w:ins>
    </w:p>
    <w:p w:rsidR="00430B36" w:rsidRDefault="00430B36">
      <w:pPr>
        <w:pStyle w:val="TOC1"/>
        <w:rPr>
          <w:ins w:id="16" w:author="Peter Dobson" w:date="2016-04-13T14:31:00Z"/>
          <w:rFonts w:asciiTheme="minorHAnsi" w:eastAsiaTheme="minorEastAsia" w:hAnsiTheme="minorHAnsi" w:cstheme="minorBidi"/>
          <w:b w:val="0"/>
          <w:bCs w:val="0"/>
          <w:caps w:val="0"/>
          <w:noProof/>
          <w:szCs w:val="22"/>
          <w:lang w:eastAsia="en-GB"/>
        </w:rPr>
      </w:pPr>
      <w:ins w:id="17"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"_Toc448321221"</w:instrText>
        </w:r>
        <w:r w:rsidRPr="00AE0AAF">
          <w:rPr>
            <w:rStyle w:val="Hyperlink"/>
            <w:noProof/>
          </w:rPr>
          <w:instrText xml:space="preserve"> </w:instrText>
        </w:r>
        <w:r w:rsidRPr="00AE0AAF">
          <w:rPr>
            <w:rStyle w:val="Hyperlink"/>
            <w:noProof/>
          </w:rPr>
          <w:fldChar w:fldCharType="separate"/>
        </w:r>
        <w:r w:rsidRPr="00AE0AAF">
          <w:rPr>
            <w:rStyle w:val="Hyperlink"/>
            <w:noProof/>
          </w:rPr>
          <w:t>1</w:t>
        </w:r>
        <w:r>
          <w:rPr>
            <w:rFonts w:asciiTheme="minorHAnsi" w:eastAsiaTheme="minorEastAsia" w:hAnsiTheme="minorHAnsi" w:cstheme="minorBidi"/>
            <w:b w:val="0"/>
            <w:bCs w:val="0"/>
            <w:caps w:val="0"/>
            <w:noProof/>
            <w:szCs w:val="22"/>
            <w:lang w:eastAsia="en-GB"/>
          </w:rPr>
          <w:tab/>
        </w:r>
        <w:r w:rsidRPr="00AE0AAF">
          <w:rPr>
            <w:rStyle w:val="Hyperlink"/>
            <w:noProof/>
          </w:rPr>
          <w:t>Introduction</w:t>
        </w:r>
        <w:r>
          <w:rPr>
            <w:noProof/>
            <w:webHidden/>
          </w:rPr>
          <w:tab/>
        </w:r>
        <w:r>
          <w:rPr>
            <w:noProof/>
            <w:webHidden/>
          </w:rPr>
          <w:fldChar w:fldCharType="begin"/>
        </w:r>
        <w:r>
          <w:rPr>
            <w:noProof/>
            <w:webHidden/>
          </w:rPr>
          <w:instrText xml:space="preserve"> PAGEREF _Toc448321221 \h </w:instrText>
        </w:r>
      </w:ins>
      <w:r>
        <w:rPr>
          <w:noProof/>
          <w:webHidden/>
        </w:rPr>
      </w:r>
      <w:r>
        <w:rPr>
          <w:noProof/>
          <w:webHidden/>
        </w:rPr>
        <w:fldChar w:fldCharType="separate"/>
      </w:r>
      <w:ins w:id="18" w:author="Peter Dobson" w:date="2016-04-13T14:31:00Z">
        <w:r>
          <w:rPr>
            <w:noProof/>
            <w:webHidden/>
          </w:rPr>
          <w:t>5</w:t>
        </w:r>
        <w:r>
          <w:rPr>
            <w:noProof/>
            <w:webHidden/>
          </w:rPr>
          <w:fldChar w:fldCharType="end"/>
        </w:r>
        <w:r w:rsidRPr="00AE0AAF">
          <w:rPr>
            <w:rStyle w:val="Hyperlink"/>
            <w:noProof/>
          </w:rPr>
          <w:fldChar w:fldCharType="end"/>
        </w:r>
      </w:ins>
    </w:p>
    <w:p w:rsidR="00430B36" w:rsidRDefault="00430B36">
      <w:pPr>
        <w:pStyle w:val="TOC2"/>
        <w:rPr>
          <w:ins w:id="19" w:author="Peter Dobson" w:date="2016-04-13T14:31:00Z"/>
          <w:rFonts w:asciiTheme="minorHAnsi" w:eastAsiaTheme="minorEastAsia" w:hAnsiTheme="minorHAnsi" w:cstheme="minorBidi"/>
          <w:bCs w:val="0"/>
          <w:noProof/>
          <w:szCs w:val="22"/>
          <w:lang w:eastAsia="en-GB"/>
        </w:rPr>
      </w:pPr>
      <w:ins w:id="20"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"_Toc448321222"</w:instrText>
        </w:r>
        <w:r w:rsidRPr="00AE0AAF">
          <w:rPr>
            <w:rStyle w:val="Hyperlink"/>
            <w:noProof/>
          </w:rPr>
          <w:instrText xml:space="preserve"> </w:instrText>
        </w:r>
        <w:r w:rsidRPr="00AE0AAF">
          <w:rPr>
            <w:rStyle w:val="Hyperlink"/>
            <w:noProof/>
          </w:rPr>
          <w:fldChar w:fldCharType="separate"/>
        </w:r>
        <w:r w:rsidRPr="00AE0AAF">
          <w:rPr>
            <w:rStyle w:val="Hyperlink"/>
            <w:noProof/>
          </w:rPr>
          <w:t>1.1</w:t>
        </w:r>
        <w:r>
          <w:rPr>
            <w:rFonts w:asciiTheme="minorHAnsi" w:eastAsiaTheme="minorEastAsia" w:hAnsiTheme="minorHAnsi" w:cstheme="minorBidi"/>
            <w:bCs w:val="0"/>
            <w:noProof/>
            <w:szCs w:val="22"/>
            <w:lang w:eastAsia="en-GB"/>
          </w:rPr>
          <w:tab/>
        </w:r>
        <w:r w:rsidRPr="00AE0AAF">
          <w:rPr>
            <w:rStyle w:val="Hyperlink"/>
            <w:noProof/>
          </w:rPr>
          <w:t>Scope and purpose</w:t>
        </w:r>
        <w:r>
          <w:rPr>
            <w:noProof/>
            <w:webHidden/>
          </w:rPr>
          <w:tab/>
        </w:r>
        <w:r>
          <w:rPr>
            <w:noProof/>
            <w:webHidden/>
          </w:rPr>
          <w:fldChar w:fldCharType="begin"/>
        </w:r>
        <w:r>
          <w:rPr>
            <w:noProof/>
            <w:webHidden/>
          </w:rPr>
          <w:instrText xml:space="preserve"> PAGEREF _Toc448321222 \h </w:instrText>
        </w:r>
      </w:ins>
      <w:r>
        <w:rPr>
          <w:noProof/>
          <w:webHidden/>
        </w:rPr>
      </w:r>
      <w:r>
        <w:rPr>
          <w:noProof/>
          <w:webHidden/>
        </w:rPr>
        <w:fldChar w:fldCharType="separate"/>
      </w:r>
      <w:ins w:id="21" w:author="Peter Dobson" w:date="2016-04-13T14:31:00Z">
        <w:r>
          <w:rPr>
            <w:noProof/>
            <w:webHidden/>
          </w:rPr>
          <w:t>5</w:t>
        </w:r>
        <w:r>
          <w:rPr>
            <w:noProof/>
            <w:webHidden/>
          </w:rPr>
          <w:fldChar w:fldCharType="end"/>
        </w:r>
        <w:r w:rsidRPr="00AE0AAF">
          <w:rPr>
            <w:rStyle w:val="Hyperlink"/>
            <w:noProof/>
          </w:rPr>
          <w:fldChar w:fldCharType="end"/>
        </w:r>
      </w:ins>
    </w:p>
    <w:p w:rsidR="00430B36" w:rsidRDefault="00430B36">
      <w:pPr>
        <w:pStyle w:val="TOC1"/>
        <w:rPr>
          <w:ins w:id="22" w:author="Peter Dobson" w:date="2016-04-13T14:31:00Z"/>
          <w:rFonts w:asciiTheme="minorHAnsi" w:eastAsiaTheme="minorEastAsia" w:hAnsiTheme="minorHAnsi" w:cstheme="minorBidi"/>
          <w:b w:val="0"/>
          <w:bCs w:val="0"/>
          <w:caps w:val="0"/>
          <w:noProof/>
          <w:szCs w:val="22"/>
          <w:lang w:eastAsia="en-GB"/>
        </w:rPr>
      </w:pPr>
      <w:ins w:id="23"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"_Toc448321223"</w:instrText>
        </w:r>
        <w:r w:rsidRPr="00AE0AAF">
          <w:rPr>
            <w:rStyle w:val="Hyperlink"/>
            <w:noProof/>
          </w:rPr>
          <w:instrText xml:space="preserve"> </w:instrText>
        </w:r>
        <w:r w:rsidRPr="00AE0AAF">
          <w:rPr>
            <w:rStyle w:val="Hyperlink"/>
            <w:noProof/>
          </w:rPr>
          <w:fldChar w:fldCharType="separate"/>
        </w:r>
        <w:r w:rsidRPr="00AE0AAF">
          <w:rPr>
            <w:rStyle w:val="Hyperlink"/>
            <w:noProof/>
          </w:rPr>
          <w:t>2</w:t>
        </w:r>
        <w:r>
          <w:rPr>
            <w:rFonts w:asciiTheme="minorHAnsi" w:eastAsiaTheme="minorEastAsia" w:hAnsiTheme="minorHAnsi" w:cstheme="minorBidi"/>
            <w:b w:val="0"/>
            <w:bCs w:val="0"/>
            <w:caps w:val="0"/>
            <w:noProof/>
            <w:szCs w:val="22"/>
            <w:lang w:eastAsia="en-GB"/>
          </w:rPr>
          <w:tab/>
        </w:r>
        <w:r w:rsidRPr="00AE0AAF">
          <w:rPr>
            <w:rStyle w:val="Hyperlink"/>
            <w:noProof/>
          </w:rPr>
          <w:t>How to use this guideline</w:t>
        </w:r>
        <w:r>
          <w:rPr>
            <w:noProof/>
            <w:webHidden/>
          </w:rPr>
          <w:tab/>
        </w:r>
        <w:r>
          <w:rPr>
            <w:noProof/>
            <w:webHidden/>
          </w:rPr>
          <w:fldChar w:fldCharType="begin"/>
        </w:r>
        <w:r>
          <w:rPr>
            <w:noProof/>
            <w:webHidden/>
          </w:rPr>
          <w:instrText xml:space="preserve"> PAGEREF _Toc448321223 \h </w:instrText>
        </w:r>
      </w:ins>
      <w:r>
        <w:rPr>
          <w:noProof/>
          <w:webHidden/>
        </w:rPr>
      </w:r>
      <w:r>
        <w:rPr>
          <w:noProof/>
          <w:webHidden/>
        </w:rPr>
        <w:fldChar w:fldCharType="separate"/>
      </w:r>
      <w:ins w:id="24" w:author="Peter Dobson" w:date="2016-04-13T14:31:00Z">
        <w:r>
          <w:rPr>
            <w:noProof/>
            <w:webHidden/>
          </w:rPr>
          <w:t>5</w:t>
        </w:r>
        <w:r>
          <w:rPr>
            <w:noProof/>
            <w:webHidden/>
          </w:rPr>
          <w:fldChar w:fldCharType="end"/>
        </w:r>
        <w:r w:rsidRPr="00AE0AAF">
          <w:rPr>
            <w:rStyle w:val="Hyperlink"/>
            <w:noProof/>
          </w:rPr>
          <w:fldChar w:fldCharType="end"/>
        </w:r>
      </w:ins>
    </w:p>
    <w:p w:rsidR="00430B36" w:rsidRDefault="00430B36">
      <w:pPr>
        <w:pStyle w:val="TOC1"/>
        <w:rPr>
          <w:ins w:id="25" w:author="Peter Dobson" w:date="2016-04-13T14:31:00Z"/>
          <w:rFonts w:asciiTheme="minorHAnsi" w:eastAsiaTheme="minorEastAsia" w:hAnsiTheme="minorHAnsi" w:cstheme="minorBidi"/>
          <w:b w:val="0"/>
          <w:bCs w:val="0"/>
          <w:caps w:val="0"/>
          <w:noProof/>
          <w:szCs w:val="22"/>
          <w:lang w:eastAsia="en-GB"/>
        </w:rPr>
      </w:pPr>
      <w:ins w:id="26"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"_Toc448321224"</w:instrText>
        </w:r>
        <w:r w:rsidRPr="00AE0AAF">
          <w:rPr>
            <w:rStyle w:val="Hyperlink"/>
            <w:noProof/>
          </w:rPr>
          <w:instrText xml:space="preserve"> </w:instrText>
        </w:r>
        <w:r w:rsidRPr="00AE0AAF">
          <w:rPr>
            <w:rStyle w:val="Hyperlink"/>
            <w:noProof/>
          </w:rPr>
          <w:fldChar w:fldCharType="separate"/>
        </w:r>
        <w:r w:rsidRPr="00AE0AAF">
          <w:rPr>
            <w:rStyle w:val="Hyperlink"/>
            <w:noProof/>
          </w:rPr>
          <w:t>3</w:t>
        </w:r>
        <w:r>
          <w:rPr>
            <w:rFonts w:asciiTheme="minorHAnsi" w:eastAsiaTheme="minorEastAsia" w:hAnsiTheme="minorHAnsi" w:cstheme="minorBidi"/>
            <w:b w:val="0"/>
            <w:bCs w:val="0"/>
            <w:caps w:val="0"/>
            <w:noProof/>
            <w:szCs w:val="22"/>
            <w:lang w:eastAsia="en-GB"/>
          </w:rPr>
          <w:tab/>
        </w:r>
        <w:r w:rsidRPr="00AE0AAF">
          <w:rPr>
            <w:rStyle w:val="Hyperlink"/>
            <w:noProof/>
          </w:rPr>
          <w:t>Types of battery energy storage.</w:t>
        </w:r>
        <w:r>
          <w:rPr>
            <w:noProof/>
            <w:webHidden/>
          </w:rPr>
          <w:tab/>
        </w:r>
        <w:r>
          <w:rPr>
            <w:noProof/>
            <w:webHidden/>
          </w:rPr>
          <w:fldChar w:fldCharType="begin"/>
        </w:r>
        <w:r>
          <w:rPr>
            <w:noProof/>
            <w:webHidden/>
          </w:rPr>
          <w:instrText xml:space="preserve"> PAGEREF _Toc448321224 \h </w:instrText>
        </w:r>
      </w:ins>
      <w:r>
        <w:rPr>
          <w:noProof/>
          <w:webHidden/>
        </w:rPr>
      </w:r>
      <w:r>
        <w:rPr>
          <w:noProof/>
          <w:webHidden/>
        </w:rPr>
        <w:fldChar w:fldCharType="separate"/>
      </w:r>
      <w:ins w:id="27" w:author="Peter Dobson" w:date="2016-04-13T14:31:00Z">
        <w:r>
          <w:rPr>
            <w:noProof/>
            <w:webHidden/>
          </w:rPr>
          <w:t>5</w:t>
        </w:r>
        <w:r>
          <w:rPr>
            <w:noProof/>
            <w:webHidden/>
          </w:rPr>
          <w:fldChar w:fldCharType="end"/>
        </w:r>
        <w:r w:rsidRPr="00AE0AAF">
          <w:rPr>
            <w:rStyle w:val="Hyperlink"/>
            <w:noProof/>
          </w:rPr>
          <w:fldChar w:fldCharType="end"/>
        </w:r>
      </w:ins>
    </w:p>
    <w:p w:rsidR="00430B36" w:rsidRDefault="00430B36">
      <w:pPr>
        <w:pStyle w:val="TOC2"/>
        <w:rPr>
          <w:ins w:id="28" w:author="Peter Dobson" w:date="2016-04-13T14:31:00Z"/>
          <w:rFonts w:asciiTheme="minorHAnsi" w:eastAsiaTheme="minorEastAsia" w:hAnsiTheme="minorHAnsi" w:cstheme="minorBidi"/>
          <w:bCs w:val="0"/>
          <w:noProof/>
          <w:szCs w:val="22"/>
          <w:lang w:eastAsia="en-GB"/>
        </w:rPr>
      </w:pPr>
      <w:ins w:id="29"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"_Toc448321225"</w:instrText>
        </w:r>
        <w:r w:rsidRPr="00AE0AAF">
          <w:rPr>
            <w:rStyle w:val="Hyperlink"/>
            <w:noProof/>
          </w:rPr>
          <w:instrText xml:space="preserve"> </w:instrText>
        </w:r>
        <w:r w:rsidRPr="00AE0AAF">
          <w:rPr>
            <w:rStyle w:val="Hyperlink"/>
            <w:noProof/>
          </w:rPr>
          <w:fldChar w:fldCharType="separate"/>
        </w:r>
        <w:r w:rsidRPr="00AE0AAF">
          <w:rPr>
            <w:rStyle w:val="Hyperlink"/>
            <w:noProof/>
          </w:rPr>
          <w:t>3.1</w:t>
        </w:r>
        <w:r>
          <w:rPr>
            <w:rFonts w:asciiTheme="minorHAnsi" w:eastAsiaTheme="minorEastAsia" w:hAnsiTheme="minorHAnsi" w:cstheme="minorBidi"/>
            <w:bCs w:val="0"/>
            <w:noProof/>
            <w:szCs w:val="22"/>
            <w:lang w:eastAsia="en-GB"/>
          </w:rPr>
          <w:tab/>
        </w:r>
        <w:r w:rsidRPr="00AE0AAF">
          <w:rPr>
            <w:rStyle w:val="Hyperlink"/>
            <w:noProof/>
          </w:rPr>
          <w:t>Primary (non-rechargeable) batteries</w:t>
        </w:r>
        <w:r>
          <w:rPr>
            <w:noProof/>
            <w:webHidden/>
          </w:rPr>
          <w:tab/>
        </w:r>
        <w:r>
          <w:rPr>
            <w:noProof/>
            <w:webHidden/>
          </w:rPr>
          <w:fldChar w:fldCharType="begin"/>
        </w:r>
        <w:r>
          <w:rPr>
            <w:noProof/>
            <w:webHidden/>
          </w:rPr>
          <w:instrText xml:space="preserve"> PAGEREF _Toc448321225 \h </w:instrText>
        </w:r>
      </w:ins>
      <w:r>
        <w:rPr>
          <w:noProof/>
          <w:webHidden/>
        </w:rPr>
      </w:r>
      <w:r>
        <w:rPr>
          <w:noProof/>
          <w:webHidden/>
        </w:rPr>
        <w:fldChar w:fldCharType="separate"/>
      </w:r>
      <w:ins w:id="30" w:author="Peter Dobson" w:date="2016-04-13T14:31:00Z">
        <w:r>
          <w:rPr>
            <w:noProof/>
            <w:webHidden/>
          </w:rPr>
          <w:t>5</w:t>
        </w:r>
        <w:r>
          <w:rPr>
            <w:noProof/>
            <w:webHidden/>
          </w:rPr>
          <w:fldChar w:fldCharType="end"/>
        </w:r>
        <w:r w:rsidRPr="00AE0AAF">
          <w:rPr>
            <w:rStyle w:val="Hyperlink"/>
            <w:noProof/>
          </w:rPr>
          <w:fldChar w:fldCharType="end"/>
        </w:r>
      </w:ins>
    </w:p>
    <w:p w:rsidR="00430B36" w:rsidRDefault="00430B36">
      <w:pPr>
        <w:pStyle w:val="TOC2"/>
        <w:rPr>
          <w:ins w:id="31" w:author="Peter Dobson" w:date="2016-04-13T14:31:00Z"/>
          <w:rFonts w:asciiTheme="minorHAnsi" w:eastAsiaTheme="minorEastAsia" w:hAnsiTheme="minorHAnsi" w:cstheme="minorBidi"/>
          <w:bCs w:val="0"/>
          <w:noProof/>
          <w:szCs w:val="22"/>
          <w:lang w:eastAsia="en-GB"/>
        </w:rPr>
      </w:pPr>
      <w:ins w:id="32"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"_Toc448321226"</w:instrText>
        </w:r>
        <w:r w:rsidRPr="00AE0AAF">
          <w:rPr>
            <w:rStyle w:val="Hyperlink"/>
            <w:noProof/>
          </w:rPr>
          <w:instrText xml:space="preserve"> </w:instrText>
        </w:r>
        <w:r w:rsidRPr="00AE0AAF">
          <w:rPr>
            <w:rStyle w:val="Hyperlink"/>
            <w:noProof/>
          </w:rPr>
          <w:fldChar w:fldCharType="separate"/>
        </w:r>
        <w:r w:rsidRPr="00AE0AAF">
          <w:rPr>
            <w:rStyle w:val="Hyperlink"/>
            <w:noProof/>
          </w:rPr>
          <w:t>3.2</w:t>
        </w:r>
        <w:r>
          <w:rPr>
            <w:rFonts w:asciiTheme="minorHAnsi" w:eastAsiaTheme="minorEastAsia" w:hAnsiTheme="minorHAnsi" w:cstheme="minorBidi"/>
            <w:bCs w:val="0"/>
            <w:noProof/>
            <w:szCs w:val="22"/>
            <w:lang w:eastAsia="en-GB"/>
          </w:rPr>
          <w:tab/>
        </w:r>
        <w:r w:rsidRPr="00AE0AAF">
          <w:rPr>
            <w:rStyle w:val="Hyperlink"/>
            <w:noProof/>
          </w:rPr>
          <w:t>Secondary (rechargeable) batteries</w:t>
        </w:r>
        <w:r>
          <w:rPr>
            <w:noProof/>
            <w:webHidden/>
          </w:rPr>
          <w:tab/>
        </w:r>
        <w:r>
          <w:rPr>
            <w:noProof/>
            <w:webHidden/>
          </w:rPr>
          <w:fldChar w:fldCharType="begin"/>
        </w:r>
        <w:r>
          <w:rPr>
            <w:noProof/>
            <w:webHidden/>
          </w:rPr>
          <w:instrText xml:space="preserve"> PAGEREF _Toc448321226 \h </w:instrText>
        </w:r>
      </w:ins>
      <w:r>
        <w:rPr>
          <w:noProof/>
          <w:webHidden/>
        </w:rPr>
      </w:r>
      <w:r>
        <w:rPr>
          <w:noProof/>
          <w:webHidden/>
        </w:rPr>
        <w:fldChar w:fldCharType="separate"/>
      </w:r>
      <w:ins w:id="33" w:author="Peter Dobson" w:date="2016-04-13T14:31:00Z">
        <w:r>
          <w:rPr>
            <w:noProof/>
            <w:webHidden/>
          </w:rPr>
          <w:t>5</w:t>
        </w:r>
        <w:r>
          <w:rPr>
            <w:noProof/>
            <w:webHidden/>
          </w:rPr>
          <w:fldChar w:fldCharType="end"/>
        </w:r>
        <w:r w:rsidRPr="00AE0AAF">
          <w:rPr>
            <w:rStyle w:val="Hyperlink"/>
            <w:noProof/>
          </w:rPr>
          <w:fldChar w:fldCharType="end"/>
        </w:r>
      </w:ins>
    </w:p>
    <w:p w:rsidR="00430B36" w:rsidRDefault="00430B36">
      <w:pPr>
        <w:pStyle w:val="TOC3"/>
        <w:rPr>
          <w:ins w:id="34" w:author="Peter Dobson" w:date="2016-04-13T14:31:00Z"/>
          <w:rFonts w:asciiTheme="minorHAnsi" w:eastAsiaTheme="minorEastAsia" w:hAnsiTheme="minorHAnsi" w:cstheme="minorBidi"/>
          <w:noProof/>
          <w:sz w:val="22"/>
          <w:szCs w:val="22"/>
          <w:lang w:eastAsia="en-GB"/>
        </w:rPr>
      </w:pPr>
      <w:ins w:id="35"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"_Toc448321227"</w:instrText>
        </w:r>
        <w:r w:rsidRPr="00AE0AAF">
          <w:rPr>
            <w:rStyle w:val="Hyperlink"/>
            <w:noProof/>
          </w:rPr>
          <w:instrText xml:space="preserve"> </w:instrText>
        </w:r>
        <w:r w:rsidRPr="00AE0AAF">
          <w:rPr>
            <w:rStyle w:val="Hyperlink"/>
            <w:noProof/>
          </w:rPr>
          <w:fldChar w:fldCharType="separate"/>
        </w:r>
        <w:r w:rsidRPr="00AE0AAF">
          <w:rPr>
            <w:rStyle w:val="Hyperlink"/>
            <w:noProof/>
          </w:rPr>
          <w:t>3.2.1</w:t>
        </w:r>
        <w:r>
          <w:rPr>
            <w:rFonts w:asciiTheme="minorHAnsi" w:eastAsiaTheme="minorEastAsia" w:hAnsiTheme="minorHAnsi" w:cstheme="minorBidi"/>
            <w:noProof/>
            <w:sz w:val="22"/>
            <w:szCs w:val="22"/>
            <w:lang w:eastAsia="en-GB"/>
          </w:rPr>
          <w:tab/>
        </w:r>
        <w:r w:rsidRPr="00AE0AAF">
          <w:rPr>
            <w:rStyle w:val="Hyperlink"/>
            <w:noProof/>
          </w:rPr>
          <w:t>First Category</w:t>
        </w:r>
        <w:r>
          <w:rPr>
            <w:noProof/>
            <w:webHidden/>
          </w:rPr>
          <w:tab/>
        </w:r>
        <w:r>
          <w:rPr>
            <w:noProof/>
            <w:webHidden/>
          </w:rPr>
          <w:fldChar w:fldCharType="begin"/>
        </w:r>
        <w:r>
          <w:rPr>
            <w:noProof/>
            <w:webHidden/>
          </w:rPr>
          <w:instrText xml:space="preserve"> PAGEREF _Toc448321227 \h </w:instrText>
        </w:r>
      </w:ins>
      <w:r>
        <w:rPr>
          <w:noProof/>
          <w:webHidden/>
        </w:rPr>
      </w:r>
      <w:r>
        <w:rPr>
          <w:noProof/>
          <w:webHidden/>
        </w:rPr>
        <w:fldChar w:fldCharType="separate"/>
      </w:r>
      <w:ins w:id="36" w:author="Peter Dobson" w:date="2016-04-13T14:31:00Z">
        <w:r>
          <w:rPr>
            <w:noProof/>
            <w:webHidden/>
          </w:rPr>
          <w:t>5</w:t>
        </w:r>
        <w:r>
          <w:rPr>
            <w:noProof/>
            <w:webHidden/>
          </w:rPr>
          <w:fldChar w:fldCharType="end"/>
        </w:r>
        <w:r w:rsidRPr="00AE0AAF">
          <w:rPr>
            <w:rStyle w:val="Hyperlink"/>
            <w:noProof/>
          </w:rPr>
          <w:fldChar w:fldCharType="end"/>
        </w:r>
      </w:ins>
    </w:p>
    <w:p w:rsidR="00430B36" w:rsidRDefault="00430B36">
      <w:pPr>
        <w:pStyle w:val="TOC3"/>
        <w:rPr>
          <w:ins w:id="37" w:author="Peter Dobson" w:date="2016-04-13T14:31:00Z"/>
          <w:rFonts w:asciiTheme="minorHAnsi" w:eastAsiaTheme="minorEastAsia" w:hAnsiTheme="minorHAnsi" w:cstheme="minorBidi"/>
          <w:noProof/>
          <w:sz w:val="22"/>
          <w:szCs w:val="22"/>
          <w:lang w:eastAsia="en-GB"/>
        </w:rPr>
      </w:pPr>
      <w:ins w:id="38"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"_Toc448321228"</w:instrText>
        </w:r>
        <w:r w:rsidRPr="00AE0AAF">
          <w:rPr>
            <w:rStyle w:val="Hyperlink"/>
            <w:noProof/>
          </w:rPr>
          <w:instrText xml:space="preserve"> </w:instrText>
        </w:r>
        <w:r w:rsidRPr="00AE0AAF">
          <w:rPr>
            <w:rStyle w:val="Hyperlink"/>
            <w:noProof/>
          </w:rPr>
          <w:fldChar w:fldCharType="separate"/>
        </w:r>
        <w:r w:rsidRPr="00AE0AAF">
          <w:rPr>
            <w:rStyle w:val="Hyperlink"/>
            <w:noProof/>
          </w:rPr>
          <w:t>3.2.2</w:t>
        </w:r>
        <w:r>
          <w:rPr>
            <w:rFonts w:asciiTheme="minorHAnsi" w:eastAsiaTheme="minorEastAsia" w:hAnsiTheme="minorHAnsi" w:cstheme="minorBidi"/>
            <w:noProof/>
            <w:sz w:val="22"/>
            <w:szCs w:val="22"/>
            <w:lang w:eastAsia="en-GB"/>
          </w:rPr>
          <w:tab/>
        </w:r>
        <w:r w:rsidRPr="00AE0AAF">
          <w:rPr>
            <w:rStyle w:val="Hyperlink"/>
            <w:noProof/>
          </w:rPr>
          <w:t>Second Category</w:t>
        </w:r>
        <w:r>
          <w:rPr>
            <w:noProof/>
            <w:webHidden/>
          </w:rPr>
          <w:tab/>
        </w:r>
        <w:r>
          <w:rPr>
            <w:noProof/>
            <w:webHidden/>
          </w:rPr>
          <w:fldChar w:fldCharType="begin"/>
        </w:r>
        <w:r>
          <w:rPr>
            <w:noProof/>
            <w:webHidden/>
          </w:rPr>
          <w:instrText xml:space="preserve"> PAGEREF _Toc448321228 \h </w:instrText>
        </w:r>
      </w:ins>
      <w:r>
        <w:rPr>
          <w:noProof/>
          <w:webHidden/>
        </w:rPr>
      </w:r>
      <w:r>
        <w:rPr>
          <w:noProof/>
          <w:webHidden/>
        </w:rPr>
        <w:fldChar w:fldCharType="separate"/>
      </w:r>
      <w:ins w:id="39" w:author="Peter Dobson" w:date="2016-04-13T14:31:00Z">
        <w:r>
          <w:rPr>
            <w:noProof/>
            <w:webHidden/>
          </w:rPr>
          <w:t>6</w:t>
        </w:r>
        <w:r>
          <w:rPr>
            <w:noProof/>
            <w:webHidden/>
          </w:rPr>
          <w:fldChar w:fldCharType="end"/>
        </w:r>
        <w:r w:rsidRPr="00AE0AAF">
          <w:rPr>
            <w:rStyle w:val="Hyperlink"/>
            <w:noProof/>
          </w:rPr>
          <w:fldChar w:fldCharType="end"/>
        </w:r>
      </w:ins>
    </w:p>
    <w:p w:rsidR="00430B36" w:rsidRDefault="00430B36">
      <w:pPr>
        <w:pStyle w:val="TOC1"/>
        <w:rPr>
          <w:ins w:id="40" w:author="Peter Dobson" w:date="2016-04-13T14:31:00Z"/>
          <w:rFonts w:asciiTheme="minorHAnsi" w:eastAsiaTheme="minorEastAsia" w:hAnsiTheme="minorHAnsi" w:cstheme="minorBidi"/>
          <w:b w:val="0"/>
          <w:bCs w:val="0"/>
          <w:caps w:val="0"/>
          <w:noProof/>
          <w:szCs w:val="22"/>
          <w:lang w:eastAsia="en-GB"/>
        </w:rPr>
      </w:pPr>
      <w:ins w:id="41"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"_Toc448321229"</w:instrText>
        </w:r>
        <w:r w:rsidRPr="00AE0AAF">
          <w:rPr>
            <w:rStyle w:val="Hyperlink"/>
            <w:noProof/>
          </w:rPr>
          <w:instrText xml:space="preserve"> </w:instrText>
        </w:r>
        <w:r w:rsidRPr="00AE0AAF">
          <w:rPr>
            <w:rStyle w:val="Hyperlink"/>
            <w:noProof/>
          </w:rPr>
          <w:fldChar w:fldCharType="separate"/>
        </w:r>
        <w:r w:rsidRPr="00AE0AAF">
          <w:rPr>
            <w:rStyle w:val="Hyperlink"/>
            <w:noProof/>
          </w:rPr>
          <w:t>4</w:t>
        </w:r>
        <w:r>
          <w:rPr>
            <w:rFonts w:asciiTheme="minorHAnsi" w:eastAsiaTheme="minorEastAsia" w:hAnsiTheme="minorHAnsi" w:cstheme="minorBidi"/>
            <w:b w:val="0"/>
            <w:bCs w:val="0"/>
            <w:caps w:val="0"/>
            <w:noProof/>
            <w:szCs w:val="22"/>
            <w:lang w:eastAsia="en-GB"/>
          </w:rPr>
          <w:tab/>
        </w:r>
        <w:r w:rsidRPr="00AE0AAF">
          <w:rPr>
            <w:rStyle w:val="Hyperlink"/>
            <w:noProof/>
          </w:rPr>
          <w:t>MAJOR ADVANTAGES AND DISADVANTAGES OF VARIOUS TYPES OF BATTERIES USED IN MARINE ATON</w:t>
        </w:r>
        <w:r>
          <w:rPr>
            <w:noProof/>
            <w:webHidden/>
          </w:rPr>
          <w:tab/>
        </w:r>
        <w:r>
          <w:rPr>
            <w:noProof/>
            <w:webHidden/>
          </w:rPr>
          <w:fldChar w:fldCharType="begin"/>
        </w:r>
        <w:r>
          <w:rPr>
            <w:noProof/>
            <w:webHidden/>
          </w:rPr>
          <w:instrText xml:space="preserve"> PAGEREF _Toc448321229 \h </w:instrText>
        </w:r>
      </w:ins>
      <w:r>
        <w:rPr>
          <w:noProof/>
          <w:webHidden/>
        </w:rPr>
      </w:r>
      <w:r>
        <w:rPr>
          <w:noProof/>
          <w:webHidden/>
        </w:rPr>
        <w:fldChar w:fldCharType="separate"/>
      </w:r>
      <w:ins w:id="42" w:author="Peter Dobson" w:date="2016-04-13T14:31:00Z">
        <w:r>
          <w:rPr>
            <w:noProof/>
            <w:webHidden/>
          </w:rPr>
          <w:t>6</w:t>
        </w:r>
        <w:r>
          <w:rPr>
            <w:noProof/>
            <w:webHidden/>
          </w:rPr>
          <w:fldChar w:fldCharType="end"/>
        </w:r>
        <w:r w:rsidRPr="00AE0AAF">
          <w:rPr>
            <w:rStyle w:val="Hyperlink"/>
            <w:noProof/>
          </w:rPr>
          <w:fldChar w:fldCharType="end"/>
        </w:r>
      </w:ins>
    </w:p>
    <w:p w:rsidR="00430B36" w:rsidRDefault="00430B36">
      <w:pPr>
        <w:pStyle w:val="TOC2"/>
        <w:rPr>
          <w:ins w:id="43" w:author="Peter Dobson" w:date="2016-04-13T14:31:00Z"/>
          <w:rFonts w:asciiTheme="minorHAnsi" w:eastAsiaTheme="minorEastAsia" w:hAnsiTheme="minorHAnsi" w:cstheme="minorBidi"/>
          <w:bCs w:val="0"/>
          <w:noProof/>
          <w:szCs w:val="22"/>
          <w:lang w:eastAsia="en-GB"/>
        </w:rPr>
      </w:pPr>
      <w:ins w:id="44"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"_Toc448321230"</w:instrText>
        </w:r>
        <w:r w:rsidRPr="00AE0AAF">
          <w:rPr>
            <w:rStyle w:val="Hyperlink"/>
            <w:noProof/>
          </w:rPr>
          <w:instrText xml:space="preserve"> </w:instrText>
        </w:r>
        <w:r w:rsidRPr="00AE0AAF">
          <w:rPr>
            <w:rStyle w:val="Hyperlink"/>
            <w:noProof/>
          </w:rPr>
          <w:fldChar w:fldCharType="separate"/>
        </w:r>
        <w:r w:rsidRPr="00AE0AAF">
          <w:rPr>
            <w:rStyle w:val="Hyperlink"/>
            <w:noProof/>
          </w:rPr>
          <w:t>4.1</w:t>
        </w:r>
        <w:r>
          <w:rPr>
            <w:rFonts w:asciiTheme="minorHAnsi" w:eastAsiaTheme="minorEastAsia" w:hAnsiTheme="minorHAnsi" w:cstheme="minorBidi"/>
            <w:bCs w:val="0"/>
            <w:noProof/>
            <w:szCs w:val="22"/>
            <w:lang w:eastAsia="en-GB"/>
          </w:rPr>
          <w:tab/>
        </w:r>
        <w:r w:rsidRPr="00AE0AAF">
          <w:rPr>
            <w:rStyle w:val="Hyperlink"/>
            <w:noProof/>
          </w:rPr>
          <w:t>Primary Battery Types</w:t>
        </w:r>
        <w:r>
          <w:rPr>
            <w:noProof/>
            <w:webHidden/>
          </w:rPr>
          <w:tab/>
        </w:r>
        <w:r>
          <w:rPr>
            <w:noProof/>
            <w:webHidden/>
          </w:rPr>
          <w:fldChar w:fldCharType="begin"/>
        </w:r>
        <w:r>
          <w:rPr>
            <w:noProof/>
            <w:webHidden/>
          </w:rPr>
          <w:instrText xml:space="preserve"> PAGEREF _Toc448321230 \h </w:instrText>
        </w:r>
      </w:ins>
      <w:r>
        <w:rPr>
          <w:noProof/>
          <w:webHidden/>
        </w:rPr>
      </w:r>
      <w:r>
        <w:rPr>
          <w:noProof/>
          <w:webHidden/>
        </w:rPr>
        <w:fldChar w:fldCharType="separate"/>
      </w:r>
      <w:ins w:id="45" w:author="Peter Dobson" w:date="2016-04-13T14:31:00Z">
        <w:r>
          <w:rPr>
            <w:noProof/>
            <w:webHidden/>
          </w:rPr>
          <w:t>6</w:t>
        </w:r>
        <w:r>
          <w:rPr>
            <w:noProof/>
            <w:webHidden/>
          </w:rPr>
          <w:fldChar w:fldCharType="end"/>
        </w:r>
        <w:r w:rsidRPr="00AE0AAF">
          <w:rPr>
            <w:rStyle w:val="Hyperlink"/>
            <w:noProof/>
          </w:rPr>
          <w:fldChar w:fldCharType="end"/>
        </w:r>
      </w:ins>
    </w:p>
    <w:p w:rsidR="00430B36" w:rsidRDefault="00430B36">
      <w:pPr>
        <w:pStyle w:val="TOC3"/>
        <w:rPr>
          <w:ins w:id="46" w:author="Peter Dobson" w:date="2016-04-13T14:31:00Z"/>
          <w:rFonts w:asciiTheme="minorHAnsi" w:eastAsiaTheme="minorEastAsia" w:hAnsiTheme="minorHAnsi" w:cstheme="minorBidi"/>
          <w:noProof/>
          <w:sz w:val="22"/>
          <w:szCs w:val="22"/>
          <w:lang w:eastAsia="en-GB"/>
        </w:rPr>
      </w:pPr>
      <w:ins w:id="47"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"_Toc448321231"</w:instrText>
        </w:r>
        <w:r w:rsidRPr="00AE0AAF">
          <w:rPr>
            <w:rStyle w:val="Hyperlink"/>
            <w:noProof/>
          </w:rPr>
          <w:instrText xml:space="preserve"> </w:instrText>
        </w:r>
        <w:r w:rsidRPr="00AE0AAF">
          <w:rPr>
            <w:rStyle w:val="Hyperlink"/>
            <w:noProof/>
          </w:rPr>
          <w:fldChar w:fldCharType="separate"/>
        </w:r>
        <w:r w:rsidRPr="00AE0AAF">
          <w:rPr>
            <w:rStyle w:val="Hyperlink"/>
            <w:noProof/>
          </w:rPr>
          <w:t>4.1.1</w:t>
        </w:r>
        <w:r>
          <w:rPr>
            <w:rFonts w:asciiTheme="minorHAnsi" w:eastAsiaTheme="minorEastAsia" w:hAnsiTheme="minorHAnsi" w:cstheme="minorBidi"/>
            <w:noProof/>
            <w:sz w:val="22"/>
            <w:szCs w:val="22"/>
            <w:lang w:eastAsia="en-GB"/>
          </w:rPr>
          <w:tab/>
        </w:r>
        <w:r w:rsidRPr="00AE0AAF">
          <w:rPr>
            <w:rStyle w:val="Hyperlink"/>
            <w:noProof/>
          </w:rPr>
          <w:t>Air Depolarised Dry Batteries</w:t>
        </w:r>
        <w:r>
          <w:rPr>
            <w:noProof/>
            <w:webHidden/>
          </w:rPr>
          <w:tab/>
        </w:r>
        <w:r>
          <w:rPr>
            <w:noProof/>
            <w:webHidden/>
          </w:rPr>
          <w:fldChar w:fldCharType="begin"/>
        </w:r>
        <w:r>
          <w:rPr>
            <w:noProof/>
            <w:webHidden/>
          </w:rPr>
          <w:instrText xml:space="preserve"> PAGEREF _Toc448321231 \h </w:instrText>
        </w:r>
      </w:ins>
      <w:r>
        <w:rPr>
          <w:noProof/>
          <w:webHidden/>
        </w:rPr>
      </w:r>
      <w:r>
        <w:rPr>
          <w:noProof/>
          <w:webHidden/>
        </w:rPr>
        <w:fldChar w:fldCharType="separate"/>
      </w:r>
      <w:ins w:id="48" w:author="Peter Dobson" w:date="2016-04-13T14:31:00Z">
        <w:r>
          <w:rPr>
            <w:noProof/>
            <w:webHidden/>
          </w:rPr>
          <w:t>6</w:t>
        </w:r>
        <w:r>
          <w:rPr>
            <w:noProof/>
            <w:webHidden/>
          </w:rPr>
          <w:fldChar w:fldCharType="end"/>
        </w:r>
        <w:r w:rsidRPr="00AE0AAF">
          <w:rPr>
            <w:rStyle w:val="Hyperlink"/>
            <w:noProof/>
          </w:rPr>
          <w:fldChar w:fldCharType="end"/>
        </w:r>
      </w:ins>
    </w:p>
    <w:p w:rsidR="00430B36" w:rsidRDefault="00430B36">
      <w:pPr>
        <w:pStyle w:val="TOC3"/>
        <w:rPr>
          <w:ins w:id="49" w:author="Peter Dobson" w:date="2016-04-13T14:31:00Z"/>
          <w:rFonts w:asciiTheme="minorHAnsi" w:eastAsiaTheme="minorEastAsia" w:hAnsiTheme="minorHAnsi" w:cstheme="minorBidi"/>
          <w:noProof/>
          <w:sz w:val="22"/>
          <w:szCs w:val="22"/>
          <w:lang w:eastAsia="en-GB"/>
        </w:rPr>
      </w:pPr>
      <w:ins w:id="50"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"_Toc448321232"</w:instrText>
        </w:r>
        <w:r w:rsidRPr="00AE0AAF">
          <w:rPr>
            <w:rStyle w:val="Hyperlink"/>
            <w:noProof/>
          </w:rPr>
          <w:instrText xml:space="preserve"> </w:instrText>
        </w:r>
        <w:r w:rsidRPr="00AE0AAF">
          <w:rPr>
            <w:rStyle w:val="Hyperlink"/>
            <w:noProof/>
          </w:rPr>
          <w:fldChar w:fldCharType="separate"/>
        </w:r>
        <w:r w:rsidRPr="00AE0AAF">
          <w:rPr>
            <w:rStyle w:val="Hyperlink"/>
            <w:noProof/>
          </w:rPr>
          <w:t>4.1.2</w:t>
        </w:r>
        <w:r>
          <w:rPr>
            <w:rFonts w:asciiTheme="minorHAnsi" w:eastAsiaTheme="minorEastAsia" w:hAnsiTheme="minorHAnsi" w:cstheme="minorBidi"/>
            <w:noProof/>
            <w:sz w:val="22"/>
            <w:szCs w:val="22"/>
            <w:lang w:eastAsia="en-GB"/>
          </w:rPr>
          <w:tab/>
        </w:r>
        <w:r w:rsidRPr="00AE0AAF">
          <w:rPr>
            <w:rStyle w:val="Hyperlink"/>
            <w:noProof/>
          </w:rPr>
          <w:t>Zinc Carbon</w:t>
        </w:r>
        <w:r>
          <w:rPr>
            <w:noProof/>
            <w:webHidden/>
          </w:rPr>
          <w:tab/>
        </w:r>
        <w:r>
          <w:rPr>
            <w:noProof/>
            <w:webHidden/>
          </w:rPr>
          <w:fldChar w:fldCharType="begin"/>
        </w:r>
        <w:r>
          <w:rPr>
            <w:noProof/>
            <w:webHidden/>
          </w:rPr>
          <w:instrText xml:space="preserve"> PAGEREF _Toc448321232 \h </w:instrText>
        </w:r>
      </w:ins>
      <w:r>
        <w:rPr>
          <w:noProof/>
          <w:webHidden/>
        </w:rPr>
      </w:r>
      <w:r>
        <w:rPr>
          <w:noProof/>
          <w:webHidden/>
        </w:rPr>
        <w:fldChar w:fldCharType="separate"/>
      </w:r>
      <w:ins w:id="51" w:author="Peter Dobson" w:date="2016-04-13T14:31:00Z">
        <w:r>
          <w:rPr>
            <w:noProof/>
            <w:webHidden/>
          </w:rPr>
          <w:t>6</w:t>
        </w:r>
        <w:r>
          <w:rPr>
            <w:noProof/>
            <w:webHidden/>
          </w:rPr>
          <w:fldChar w:fldCharType="end"/>
        </w:r>
        <w:r w:rsidRPr="00AE0AAF">
          <w:rPr>
            <w:rStyle w:val="Hyperlink"/>
            <w:noProof/>
          </w:rPr>
          <w:fldChar w:fldCharType="end"/>
        </w:r>
      </w:ins>
    </w:p>
    <w:p w:rsidR="00430B36" w:rsidRDefault="00430B36">
      <w:pPr>
        <w:pStyle w:val="TOC3"/>
        <w:rPr>
          <w:ins w:id="52" w:author="Peter Dobson" w:date="2016-04-13T14:31:00Z"/>
          <w:rFonts w:asciiTheme="minorHAnsi" w:eastAsiaTheme="minorEastAsia" w:hAnsiTheme="minorHAnsi" w:cstheme="minorBidi"/>
          <w:noProof/>
          <w:sz w:val="22"/>
          <w:szCs w:val="22"/>
          <w:lang w:eastAsia="en-GB"/>
        </w:rPr>
      </w:pPr>
      <w:ins w:id="53"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"_Toc448321233"</w:instrText>
        </w:r>
        <w:r w:rsidRPr="00AE0AAF">
          <w:rPr>
            <w:rStyle w:val="Hyperlink"/>
            <w:noProof/>
          </w:rPr>
          <w:instrText xml:space="preserve"> </w:instrText>
        </w:r>
        <w:r w:rsidRPr="00AE0AAF">
          <w:rPr>
            <w:rStyle w:val="Hyperlink"/>
            <w:noProof/>
          </w:rPr>
          <w:fldChar w:fldCharType="separate"/>
        </w:r>
        <w:r w:rsidRPr="00AE0AAF">
          <w:rPr>
            <w:rStyle w:val="Hyperlink"/>
            <w:noProof/>
          </w:rPr>
          <w:t>4.1.3</w:t>
        </w:r>
        <w:r>
          <w:rPr>
            <w:rFonts w:asciiTheme="minorHAnsi" w:eastAsiaTheme="minorEastAsia" w:hAnsiTheme="minorHAnsi" w:cstheme="minorBidi"/>
            <w:noProof/>
            <w:sz w:val="22"/>
            <w:szCs w:val="22"/>
            <w:lang w:eastAsia="en-GB"/>
          </w:rPr>
          <w:tab/>
        </w:r>
        <w:r w:rsidRPr="00AE0AAF">
          <w:rPr>
            <w:rStyle w:val="Hyperlink"/>
            <w:noProof/>
          </w:rPr>
          <w:t>Sealed Alkaline Battery</w:t>
        </w:r>
        <w:r>
          <w:rPr>
            <w:noProof/>
            <w:webHidden/>
          </w:rPr>
          <w:tab/>
        </w:r>
        <w:r>
          <w:rPr>
            <w:noProof/>
            <w:webHidden/>
          </w:rPr>
          <w:fldChar w:fldCharType="begin"/>
        </w:r>
        <w:r>
          <w:rPr>
            <w:noProof/>
            <w:webHidden/>
          </w:rPr>
          <w:instrText xml:space="preserve"> PAGEREF _Toc448321233 \h </w:instrText>
        </w:r>
      </w:ins>
      <w:r>
        <w:rPr>
          <w:noProof/>
          <w:webHidden/>
        </w:rPr>
      </w:r>
      <w:r>
        <w:rPr>
          <w:noProof/>
          <w:webHidden/>
        </w:rPr>
        <w:fldChar w:fldCharType="separate"/>
      </w:r>
      <w:ins w:id="54" w:author="Peter Dobson" w:date="2016-04-13T14:31:00Z">
        <w:r>
          <w:rPr>
            <w:noProof/>
            <w:webHidden/>
          </w:rPr>
          <w:t>7</w:t>
        </w:r>
        <w:r>
          <w:rPr>
            <w:noProof/>
            <w:webHidden/>
          </w:rPr>
          <w:fldChar w:fldCharType="end"/>
        </w:r>
        <w:r w:rsidRPr="00AE0AAF">
          <w:rPr>
            <w:rStyle w:val="Hyperlink"/>
            <w:noProof/>
          </w:rPr>
          <w:fldChar w:fldCharType="end"/>
        </w:r>
      </w:ins>
    </w:p>
    <w:p w:rsidR="00430B36" w:rsidRDefault="00430B36">
      <w:pPr>
        <w:pStyle w:val="TOC3"/>
        <w:rPr>
          <w:ins w:id="55" w:author="Peter Dobson" w:date="2016-04-13T14:31:00Z"/>
          <w:rFonts w:asciiTheme="minorHAnsi" w:eastAsiaTheme="minorEastAsia" w:hAnsiTheme="minorHAnsi" w:cstheme="minorBidi"/>
          <w:noProof/>
          <w:sz w:val="22"/>
          <w:szCs w:val="22"/>
          <w:lang w:eastAsia="en-GB"/>
        </w:rPr>
      </w:pPr>
      <w:ins w:id="56"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"_Toc448321234"</w:instrText>
        </w:r>
        <w:r w:rsidRPr="00AE0AAF">
          <w:rPr>
            <w:rStyle w:val="Hyperlink"/>
            <w:noProof/>
          </w:rPr>
          <w:instrText xml:space="preserve"> </w:instrText>
        </w:r>
        <w:r w:rsidRPr="00AE0AAF">
          <w:rPr>
            <w:rStyle w:val="Hyperlink"/>
            <w:noProof/>
          </w:rPr>
          <w:fldChar w:fldCharType="separate"/>
        </w:r>
        <w:r w:rsidRPr="00AE0AAF">
          <w:rPr>
            <w:rStyle w:val="Hyperlink"/>
            <w:noProof/>
          </w:rPr>
          <w:t>4.1.4</w:t>
        </w:r>
        <w:r>
          <w:rPr>
            <w:rFonts w:asciiTheme="minorHAnsi" w:eastAsiaTheme="minorEastAsia" w:hAnsiTheme="minorHAnsi" w:cstheme="minorBidi"/>
            <w:noProof/>
            <w:sz w:val="22"/>
            <w:szCs w:val="22"/>
            <w:lang w:eastAsia="en-GB"/>
          </w:rPr>
          <w:tab/>
        </w:r>
        <w:r w:rsidRPr="00AE0AAF">
          <w:rPr>
            <w:rStyle w:val="Hyperlink"/>
            <w:noProof/>
          </w:rPr>
          <w:t>Lithium</w:t>
        </w:r>
        <w:r>
          <w:rPr>
            <w:noProof/>
            <w:webHidden/>
          </w:rPr>
          <w:tab/>
        </w:r>
        <w:r>
          <w:rPr>
            <w:noProof/>
            <w:webHidden/>
          </w:rPr>
          <w:fldChar w:fldCharType="begin"/>
        </w:r>
        <w:r>
          <w:rPr>
            <w:noProof/>
            <w:webHidden/>
          </w:rPr>
          <w:instrText xml:space="preserve"> PAGEREF _Toc448321234 \h </w:instrText>
        </w:r>
      </w:ins>
      <w:r>
        <w:rPr>
          <w:noProof/>
          <w:webHidden/>
        </w:rPr>
      </w:r>
      <w:r>
        <w:rPr>
          <w:noProof/>
          <w:webHidden/>
        </w:rPr>
        <w:fldChar w:fldCharType="separate"/>
      </w:r>
      <w:ins w:id="57" w:author="Peter Dobson" w:date="2016-04-13T14:31:00Z">
        <w:r>
          <w:rPr>
            <w:noProof/>
            <w:webHidden/>
          </w:rPr>
          <w:t>7</w:t>
        </w:r>
        <w:r>
          <w:rPr>
            <w:noProof/>
            <w:webHidden/>
          </w:rPr>
          <w:fldChar w:fldCharType="end"/>
        </w:r>
        <w:r w:rsidRPr="00AE0AAF">
          <w:rPr>
            <w:rStyle w:val="Hyperlink"/>
            <w:noProof/>
          </w:rPr>
          <w:fldChar w:fldCharType="end"/>
        </w:r>
      </w:ins>
    </w:p>
    <w:p w:rsidR="00430B36" w:rsidRDefault="00430B36">
      <w:pPr>
        <w:pStyle w:val="TOC2"/>
        <w:rPr>
          <w:ins w:id="58" w:author="Peter Dobson" w:date="2016-04-13T14:31:00Z"/>
          <w:rFonts w:asciiTheme="minorHAnsi" w:eastAsiaTheme="minorEastAsia" w:hAnsiTheme="minorHAnsi" w:cstheme="minorBidi"/>
          <w:bCs w:val="0"/>
          <w:noProof/>
          <w:szCs w:val="22"/>
          <w:lang w:eastAsia="en-GB"/>
        </w:rPr>
      </w:pPr>
      <w:ins w:id="59"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"_Toc448321235"</w:instrText>
        </w:r>
        <w:r w:rsidRPr="00AE0AAF">
          <w:rPr>
            <w:rStyle w:val="Hyperlink"/>
            <w:noProof/>
          </w:rPr>
          <w:instrText xml:space="preserve"> </w:instrText>
        </w:r>
        <w:r w:rsidRPr="00AE0AAF">
          <w:rPr>
            <w:rStyle w:val="Hyperlink"/>
            <w:noProof/>
          </w:rPr>
          <w:fldChar w:fldCharType="separate"/>
        </w:r>
        <w:r w:rsidRPr="00AE0AAF">
          <w:rPr>
            <w:rStyle w:val="Hyperlink"/>
            <w:noProof/>
          </w:rPr>
          <w:t>4.2</w:t>
        </w:r>
        <w:r>
          <w:rPr>
            <w:rFonts w:asciiTheme="minorHAnsi" w:eastAsiaTheme="minorEastAsia" w:hAnsiTheme="minorHAnsi" w:cstheme="minorBidi"/>
            <w:bCs w:val="0"/>
            <w:noProof/>
            <w:szCs w:val="22"/>
            <w:lang w:eastAsia="en-GB"/>
          </w:rPr>
          <w:tab/>
        </w:r>
        <w:r w:rsidRPr="00AE0AAF">
          <w:rPr>
            <w:rStyle w:val="Hyperlink"/>
            <w:noProof/>
          </w:rPr>
          <w:t>Secondary Battery Types</w:t>
        </w:r>
        <w:r>
          <w:rPr>
            <w:noProof/>
            <w:webHidden/>
          </w:rPr>
          <w:tab/>
        </w:r>
        <w:r>
          <w:rPr>
            <w:noProof/>
            <w:webHidden/>
          </w:rPr>
          <w:fldChar w:fldCharType="begin"/>
        </w:r>
        <w:r>
          <w:rPr>
            <w:noProof/>
            <w:webHidden/>
          </w:rPr>
          <w:instrText xml:space="preserve"> PAGEREF _Toc448321235 \h </w:instrText>
        </w:r>
      </w:ins>
      <w:r>
        <w:rPr>
          <w:noProof/>
          <w:webHidden/>
        </w:rPr>
      </w:r>
      <w:r>
        <w:rPr>
          <w:noProof/>
          <w:webHidden/>
        </w:rPr>
        <w:fldChar w:fldCharType="separate"/>
      </w:r>
      <w:ins w:id="60" w:author="Peter Dobson" w:date="2016-04-13T14:31:00Z">
        <w:r>
          <w:rPr>
            <w:noProof/>
            <w:webHidden/>
          </w:rPr>
          <w:t>7</w:t>
        </w:r>
        <w:r>
          <w:rPr>
            <w:noProof/>
            <w:webHidden/>
          </w:rPr>
          <w:fldChar w:fldCharType="end"/>
        </w:r>
        <w:r w:rsidRPr="00AE0AAF">
          <w:rPr>
            <w:rStyle w:val="Hyperlink"/>
            <w:noProof/>
          </w:rPr>
          <w:fldChar w:fldCharType="end"/>
        </w:r>
      </w:ins>
    </w:p>
    <w:p w:rsidR="00430B36" w:rsidRDefault="00430B36">
      <w:pPr>
        <w:pStyle w:val="TOC3"/>
        <w:rPr>
          <w:ins w:id="61" w:author="Peter Dobson" w:date="2016-04-13T14:31:00Z"/>
          <w:rFonts w:asciiTheme="minorHAnsi" w:eastAsiaTheme="minorEastAsia" w:hAnsiTheme="minorHAnsi" w:cstheme="minorBidi"/>
          <w:noProof/>
          <w:sz w:val="22"/>
          <w:szCs w:val="22"/>
          <w:lang w:eastAsia="en-GB"/>
        </w:rPr>
      </w:pPr>
      <w:ins w:id="62"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"_Toc448321236"</w:instrText>
        </w:r>
        <w:r w:rsidRPr="00AE0AAF">
          <w:rPr>
            <w:rStyle w:val="Hyperlink"/>
            <w:noProof/>
          </w:rPr>
          <w:instrText xml:space="preserve"> </w:instrText>
        </w:r>
        <w:r w:rsidRPr="00AE0AAF">
          <w:rPr>
            <w:rStyle w:val="Hyperlink"/>
            <w:noProof/>
          </w:rPr>
          <w:fldChar w:fldCharType="separate"/>
        </w:r>
        <w:r w:rsidRPr="00AE0AAF">
          <w:rPr>
            <w:rStyle w:val="Hyperlink"/>
            <w:noProof/>
          </w:rPr>
          <w:t>4.2.1</w:t>
        </w:r>
        <w:r>
          <w:rPr>
            <w:rFonts w:asciiTheme="minorHAnsi" w:eastAsiaTheme="minorEastAsia" w:hAnsiTheme="minorHAnsi" w:cstheme="minorBidi"/>
            <w:noProof/>
            <w:sz w:val="22"/>
            <w:szCs w:val="22"/>
            <w:lang w:eastAsia="en-GB"/>
          </w:rPr>
          <w:tab/>
        </w:r>
        <w:r w:rsidRPr="00AE0AAF">
          <w:rPr>
            <w:rStyle w:val="Hyperlink"/>
            <w:noProof/>
          </w:rPr>
          <w:t>Flooded lead-acid batteries</w:t>
        </w:r>
        <w:r>
          <w:rPr>
            <w:noProof/>
            <w:webHidden/>
          </w:rPr>
          <w:tab/>
        </w:r>
        <w:r>
          <w:rPr>
            <w:noProof/>
            <w:webHidden/>
          </w:rPr>
          <w:fldChar w:fldCharType="begin"/>
        </w:r>
        <w:r>
          <w:rPr>
            <w:noProof/>
            <w:webHidden/>
          </w:rPr>
          <w:instrText xml:space="preserve"> PAGEREF _Toc448321236 \h </w:instrText>
        </w:r>
      </w:ins>
      <w:r>
        <w:rPr>
          <w:noProof/>
          <w:webHidden/>
        </w:rPr>
      </w:r>
      <w:r>
        <w:rPr>
          <w:noProof/>
          <w:webHidden/>
        </w:rPr>
        <w:fldChar w:fldCharType="separate"/>
      </w:r>
      <w:ins w:id="63" w:author="Peter Dobson" w:date="2016-04-13T14:31:00Z">
        <w:r>
          <w:rPr>
            <w:noProof/>
            <w:webHidden/>
          </w:rPr>
          <w:t>7</w:t>
        </w:r>
        <w:r>
          <w:rPr>
            <w:noProof/>
            <w:webHidden/>
          </w:rPr>
          <w:fldChar w:fldCharType="end"/>
        </w:r>
        <w:r w:rsidRPr="00AE0AAF">
          <w:rPr>
            <w:rStyle w:val="Hyperlink"/>
            <w:noProof/>
          </w:rPr>
          <w:fldChar w:fldCharType="end"/>
        </w:r>
      </w:ins>
    </w:p>
    <w:p w:rsidR="00430B36" w:rsidRDefault="00430B36">
      <w:pPr>
        <w:pStyle w:val="TOC3"/>
        <w:rPr>
          <w:ins w:id="64" w:author="Peter Dobson" w:date="2016-04-13T14:31:00Z"/>
          <w:rFonts w:asciiTheme="minorHAnsi" w:eastAsiaTheme="minorEastAsia" w:hAnsiTheme="minorHAnsi" w:cstheme="minorBidi"/>
          <w:noProof/>
          <w:sz w:val="22"/>
          <w:szCs w:val="22"/>
          <w:lang w:eastAsia="en-GB"/>
        </w:rPr>
      </w:pPr>
      <w:ins w:id="65"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"_Toc448321237"</w:instrText>
        </w:r>
        <w:r w:rsidRPr="00AE0AAF">
          <w:rPr>
            <w:rStyle w:val="Hyperlink"/>
            <w:noProof/>
          </w:rPr>
          <w:instrText xml:space="preserve"> </w:instrText>
        </w:r>
        <w:r w:rsidRPr="00AE0AAF">
          <w:rPr>
            <w:rStyle w:val="Hyperlink"/>
            <w:noProof/>
          </w:rPr>
          <w:fldChar w:fldCharType="separate"/>
        </w:r>
        <w:r w:rsidRPr="00AE0AAF">
          <w:rPr>
            <w:rStyle w:val="Hyperlink"/>
            <w:noProof/>
          </w:rPr>
          <w:t>4.2.2</w:t>
        </w:r>
        <w:r>
          <w:rPr>
            <w:rFonts w:asciiTheme="minorHAnsi" w:eastAsiaTheme="minorEastAsia" w:hAnsiTheme="minorHAnsi" w:cstheme="minorBidi"/>
            <w:noProof/>
            <w:sz w:val="22"/>
            <w:szCs w:val="22"/>
            <w:lang w:eastAsia="en-GB"/>
          </w:rPr>
          <w:tab/>
        </w:r>
        <w:r w:rsidRPr="00AE0AAF">
          <w:rPr>
            <w:rStyle w:val="Hyperlink"/>
            <w:noProof/>
          </w:rPr>
          <w:t>Valve-regulated lead-acid (VRLA) batteries - Absorbed Glass Matt (AGM)</w:t>
        </w:r>
        <w:r>
          <w:rPr>
            <w:noProof/>
            <w:webHidden/>
          </w:rPr>
          <w:tab/>
        </w:r>
        <w:r>
          <w:rPr>
            <w:noProof/>
            <w:webHidden/>
          </w:rPr>
          <w:fldChar w:fldCharType="begin"/>
        </w:r>
        <w:r>
          <w:rPr>
            <w:noProof/>
            <w:webHidden/>
          </w:rPr>
          <w:instrText xml:space="preserve"> PAGEREF _Toc448321237 \h </w:instrText>
        </w:r>
      </w:ins>
      <w:r>
        <w:rPr>
          <w:noProof/>
          <w:webHidden/>
        </w:rPr>
      </w:r>
      <w:r>
        <w:rPr>
          <w:noProof/>
          <w:webHidden/>
        </w:rPr>
        <w:fldChar w:fldCharType="separate"/>
      </w:r>
      <w:ins w:id="66" w:author="Peter Dobson" w:date="2016-04-13T14:31:00Z">
        <w:r>
          <w:rPr>
            <w:noProof/>
            <w:webHidden/>
          </w:rPr>
          <w:t>8</w:t>
        </w:r>
        <w:r>
          <w:rPr>
            <w:noProof/>
            <w:webHidden/>
          </w:rPr>
          <w:fldChar w:fldCharType="end"/>
        </w:r>
        <w:r w:rsidRPr="00AE0AAF">
          <w:rPr>
            <w:rStyle w:val="Hyperlink"/>
            <w:noProof/>
          </w:rPr>
          <w:fldChar w:fldCharType="end"/>
        </w:r>
      </w:ins>
    </w:p>
    <w:p w:rsidR="00430B36" w:rsidRDefault="00430B36">
      <w:pPr>
        <w:pStyle w:val="TOC3"/>
        <w:rPr>
          <w:ins w:id="67" w:author="Peter Dobson" w:date="2016-04-13T14:31:00Z"/>
          <w:rFonts w:asciiTheme="minorHAnsi" w:eastAsiaTheme="minorEastAsia" w:hAnsiTheme="minorHAnsi" w:cstheme="minorBidi"/>
          <w:noProof/>
          <w:sz w:val="22"/>
          <w:szCs w:val="22"/>
          <w:lang w:eastAsia="en-GB"/>
        </w:rPr>
      </w:pPr>
      <w:ins w:id="68"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"_Toc448321238"</w:instrText>
        </w:r>
        <w:r w:rsidRPr="00AE0AAF">
          <w:rPr>
            <w:rStyle w:val="Hyperlink"/>
            <w:noProof/>
          </w:rPr>
          <w:instrText xml:space="preserve"> </w:instrText>
        </w:r>
        <w:r w:rsidRPr="00AE0AAF">
          <w:rPr>
            <w:rStyle w:val="Hyperlink"/>
            <w:noProof/>
          </w:rPr>
          <w:fldChar w:fldCharType="separate"/>
        </w:r>
        <w:r w:rsidRPr="00AE0AAF">
          <w:rPr>
            <w:rStyle w:val="Hyperlink"/>
            <w:noProof/>
          </w:rPr>
          <w:t>4.2.3</w:t>
        </w:r>
        <w:r>
          <w:rPr>
            <w:rFonts w:asciiTheme="minorHAnsi" w:eastAsiaTheme="minorEastAsia" w:hAnsiTheme="minorHAnsi" w:cstheme="minorBidi"/>
            <w:noProof/>
            <w:sz w:val="22"/>
            <w:szCs w:val="22"/>
            <w:lang w:eastAsia="en-GB"/>
          </w:rPr>
          <w:tab/>
        </w:r>
        <w:r w:rsidRPr="00AE0AAF">
          <w:rPr>
            <w:rStyle w:val="Hyperlink"/>
            <w:noProof/>
          </w:rPr>
          <w:t>Valve-regulated lead-acid (VRLA) batteries - Gel Electrolyte.</w:t>
        </w:r>
        <w:r>
          <w:rPr>
            <w:noProof/>
            <w:webHidden/>
          </w:rPr>
          <w:tab/>
        </w:r>
        <w:r>
          <w:rPr>
            <w:noProof/>
            <w:webHidden/>
          </w:rPr>
          <w:fldChar w:fldCharType="begin"/>
        </w:r>
        <w:r>
          <w:rPr>
            <w:noProof/>
            <w:webHidden/>
          </w:rPr>
          <w:instrText xml:space="preserve"> PAGEREF _Toc448321238 \h </w:instrText>
        </w:r>
      </w:ins>
      <w:r>
        <w:rPr>
          <w:noProof/>
          <w:webHidden/>
        </w:rPr>
      </w:r>
      <w:r>
        <w:rPr>
          <w:noProof/>
          <w:webHidden/>
        </w:rPr>
        <w:fldChar w:fldCharType="separate"/>
      </w:r>
      <w:ins w:id="69" w:author="Peter Dobson" w:date="2016-04-13T14:31:00Z">
        <w:r>
          <w:rPr>
            <w:noProof/>
            <w:webHidden/>
          </w:rPr>
          <w:t>9</w:t>
        </w:r>
        <w:r>
          <w:rPr>
            <w:noProof/>
            <w:webHidden/>
          </w:rPr>
          <w:fldChar w:fldCharType="end"/>
        </w:r>
        <w:r w:rsidRPr="00AE0AAF">
          <w:rPr>
            <w:rStyle w:val="Hyperlink"/>
            <w:noProof/>
          </w:rPr>
          <w:fldChar w:fldCharType="end"/>
        </w:r>
      </w:ins>
    </w:p>
    <w:p w:rsidR="00430B36" w:rsidRDefault="00430B36">
      <w:pPr>
        <w:pStyle w:val="TOC3"/>
        <w:rPr>
          <w:ins w:id="70" w:author="Peter Dobson" w:date="2016-04-13T14:31:00Z"/>
          <w:rFonts w:asciiTheme="minorHAnsi" w:eastAsiaTheme="minorEastAsia" w:hAnsiTheme="minorHAnsi" w:cstheme="minorBidi"/>
          <w:noProof/>
          <w:sz w:val="22"/>
          <w:szCs w:val="22"/>
          <w:lang w:eastAsia="en-GB"/>
        </w:rPr>
      </w:pPr>
      <w:ins w:id="71"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"_Toc448321239"</w:instrText>
        </w:r>
        <w:r w:rsidRPr="00AE0AAF">
          <w:rPr>
            <w:rStyle w:val="Hyperlink"/>
            <w:noProof/>
          </w:rPr>
          <w:instrText xml:space="preserve"> </w:instrText>
        </w:r>
        <w:r w:rsidRPr="00AE0AAF">
          <w:rPr>
            <w:rStyle w:val="Hyperlink"/>
            <w:noProof/>
          </w:rPr>
          <w:fldChar w:fldCharType="separate"/>
        </w:r>
        <w:r w:rsidRPr="00AE0AAF">
          <w:rPr>
            <w:rStyle w:val="Hyperlink"/>
            <w:noProof/>
          </w:rPr>
          <w:t>4.2.4</w:t>
        </w:r>
        <w:r>
          <w:rPr>
            <w:rFonts w:asciiTheme="minorHAnsi" w:eastAsiaTheme="minorEastAsia" w:hAnsiTheme="minorHAnsi" w:cstheme="minorBidi"/>
            <w:noProof/>
            <w:sz w:val="22"/>
            <w:szCs w:val="22"/>
            <w:lang w:eastAsia="en-GB"/>
          </w:rPr>
          <w:tab/>
        </w:r>
        <w:r w:rsidRPr="00AE0AAF">
          <w:rPr>
            <w:rStyle w:val="Hyperlink"/>
            <w:noProof/>
          </w:rPr>
          <w:t>Vented (industrial) nickel-cadmium batteries (Pocket Plate)</w:t>
        </w:r>
        <w:r>
          <w:rPr>
            <w:noProof/>
            <w:webHidden/>
          </w:rPr>
          <w:tab/>
        </w:r>
        <w:r>
          <w:rPr>
            <w:noProof/>
            <w:webHidden/>
          </w:rPr>
          <w:fldChar w:fldCharType="begin"/>
        </w:r>
        <w:r>
          <w:rPr>
            <w:noProof/>
            <w:webHidden/>
          </w:rPr>
          <w:instrText xml:space="preserve"> PAGEREF _Toc448321239 \h </w:instrText>
        </w:r>
      </w:ins>
      <w:r>
        <w:rPr>
          <w:noProof/>
          <w:webHidden/>
        </w:rPr>
      </w:r>
      <w:r>
        <w:rPr>
          <w:noProof/>
          <w:webHidden/>
        </w:rPr>
        <w:fldChar w:fldCharType="separate"/>
      </w:r>
      <w:ins w:id="72" w:author="Peter Dobson" w:date="2016-04-13T14:31:00Z">
        <w:r>
          <w:rPr>
            <w:noProof/>
            <w:webHidden/>
          </w:rPr>
          <w:t>9</w:t>
        </w:r>
        <w:r>
          <w:rPr>
            <w:noProof/>
            <w:webHidden/>
          </w:rPr>
          <w:fldChar w:fldCharType="end"/>
        </w:r>
        <w:r w:rsidRPr="00AE0AAF">
          <w:rPr>
            <w:rStyle w:val="Hyperlink"/>
            <w:noProof/>
          </w:rPr>
          <w:fldChar w:fldCharType="end"/>
        </w:r>
      </w:ins>
    </w:p>
    <w:p w:rsidR="00430B36" w:rsidRDefault="00430B36">
      <w:pPr>
        <w:pStyle w:val="TOC3"/>
        <w:rPr>
          <w:ins w:id="73" w:author="Peter Dobson" w:date="2016-04-13T14:31:00Z"/>
          <w:rFonts w:asciiTheme="minorHAnsi" w:eastAsiaTheme="minorEastAsia" w:hAnsiTheme="minorHAnsi" w:cstheme="minorBidi"/>
          <w:noProof/>
          <w:sz w:val="22"/>
          <w:szCs w:val="22"/>
          <w:lang w:eastAsia="en-GB"/>
        </w:rPr>
      </w:pPr>
      <w:ins w:id="74"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"_Toc448321240"</w:instrText>
        </w:r>
        <w:r w:rsidRPr="00AE0AAF">
          <w:rPr>
            <w:rStyle w:val="Hyperlink"/>
            <w:noProof/>
          </w:rPr>
          <w:instrText xml:space="preserve"> </w:instrText>
        </w:r>
        <w:r w:rsidRPr="00AE0AAF">
          <w:rPr>
            <w:rStyle w:val="Hyperlink"/>
            <w:noProof/>
          </w:rPr>
          <w:fldChar w:fldCharType="separate"/>
        </w:r>
        <w:r w:rsidRPr="00AE0AAF">
          <w:rPr>
            <w:rStyle w:val="Hyperlink"/>
            <w:noProof/>
          </w:rPr>
          <w:t>4.2.5</w:t>
        </w:r>
        <w:r>
          <w:rPr>
            <w:rFonts w:asciiTheme="minorHAnsi" w:eastAsiaTheme="minorEastAsia" w:hAnsiTheme="minorHAnsi" w:cstheme="minorBidi"/>
            <w:noProof/>
            <w:sz w:val="22"/>
            <w:szCs w:val="22"/>
            <w:lang w:eastAsia="en-GB"/>
          </w:rPr>
          <w:tab/>
        </w:r>
        <w:r w:rsidRPr="00AE0AAF">
          <w:rPr>
            <w:rStyle w:val="Hyperlink"/>
            <w:noProof/>
          </w:rPr>
          <w:t>Vented-sintered-plate nickel-cadmium batteries</w:t>
        </w:r>
        <w:r>
          <w:rPr>
            <w:noProof/>
            <w:webHidden/>
          </w:rPr>
          <w:tab/>
        </w:r>
        <w:r>
          <w:rPr>
            <w:noProof/>
            <w:webHidden/>
          </w:rPr>
          <w:fldChar w:fldCharType="begin"/>
        </w:r>
        <w:r>
          <w:rPr>
            <w:noProof/>
            <w:webHidden/>
          </w:rPr>
          <w:instrText xml:space="preserve"> PAGEREF _Toc448321240 \h </w:instrText>
        </w:r>
      </w:ins>
      <w:r>
        <w:rPr>
          <w:noProof/>
          <w:webHidden/>
        </w:rPr>
      </w:r>
      <w:r>
        <w:rPr>
          <w:noProof/>
          <w:webHidden/>
        </w:rPr>
        <w:fldChar w:fldCharType="separate"/>
      </w:r>
      <w:ins w:id="75" w:author="Peter Dobson" w:date="2016-04-13T14:31:00Z">
        <w:r>
          <w:rPr>
            <w:noProof/>
            <w:webHidden/>
          </w:rPr>
          <w:t>10</w:t>
        </w:r>
        <w:r>
          <w:rPr>
            <w:noProof/>
            <w:webHidden/>
          </w:rPr>
          <w:fldChar w:fldCharType="end"/>
        </w:r>
        <w:r w:rsidRPr="00AE0AAF">
          <w:rPr>
            <w:rStyle w:val="Hyperlink"/>
            <w:noProof/>
          </w:rPr>
          <w:fldChar w:fldCharType="end"/>
        </w:r>
      </w:ins>
    </w:p>
    <w:p w:rsidR="00430B36" w:rsidRDefault="00430B36">
      <w:pPr>
        <w:pStyle w:val="TOC3"/>
        <w:rPr>
          <w:ins w:id="76" w:author="Peter Dobson" w:date="2016-04-13T14:31:00Z"/>
          <w:rFonts w:asciiTheme="minorHAnsi" w:eastAsiaTheme="minorEastAsia" w:hAnsiTheme="minorHAnsi" w:cstheme="minorBidi"/>
          <w:noProof/>
          <w:sz w:val="22"/>
          <w:szCs w:val="22"/>
          <w:lang w:eastAsia="en-GB"/>
        </w:rPr>
      </w:pPr>
      <w:ins w:id="77"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"_Toc448321241"</w:instrText>
        </w:r>
        <w:r w:rsidRPr="00AE0AAF">
          <w:rPr>
            <w:rStyle w:val="Hyperlink"/>
            <w:noProof/>
          </w:rPr>
          <w:instrText xml:space="preserve"> </w:instrText>
        </w:r>
        <w:r w:rsidRPr="00AE0AAF">
          <w:rPr>
            <w:rStyle w:val="Hyperlink"/>
            <w:noProof/>
          </w:rPr>
          <w:fldChar w:fldCharType="separate"/>
        </w:r>
        <w:r w:rsidRPr="00AE0AAF">
          <w:rPr>
            <w:rStyle w:val="Hyperlink"/>
            <w:noProof/>
          </w:rPr>
          <w:t>4.2.6</w:t>
        </w:r>
        <w:r>
          <w:rPr>
            <w:rFonts w:asciiTheme="minorHAnsi" w:eastAsiaTheme="minorEastAsia" w:hAnsiTheme="minorHAnsi" w:cstheme="minorBidi"/>
            <w:noProof/>
            <w:sz w:val="22"/>
            <w:szCs w:val="22"/>
            <w:lang w:eastAsia="en-GB"/>
          </w:rPr>
          <w:tab/>
        </w:r>
        <w:r w:rsidRPr="00AE0AAF">
          <w:rPr>
            <w:rStyle w:val="Hyperlink"/>
            <w:noProof/>
          </w:rPr>
          <w:t>Sealed nickel-cadmium batteries</w:t>
        </w:r>
        <w:r>
          <w:rPr>
            <w:noProof/>
            <w:webHidden/>
          </w:rPr>
          <w:tab/>
        </w:r>
        <w:r>
          <w:rPr>
            <w:noProof/>
            <w:webHidden/>
          </w:rPr>
          <w:fldChar w:fldCharType="begin"/>
        </w:r>
        <w:r>
          <w:rPr>
            <w:noProof/>
            <w:webHidden/>
          </w:rPr>
          <w:instrText xml:space="preserve"> PAGEREF _Toc448321241 \h </w:instrText>
        </w:r>
      </w:ins>
      <w:r>
        <w:rPr>
          <w:noProof/>
          <w:webHidden/>
        </w:rPr>
      </w:r>
      <w:r>
        <w:rPr>
          <w:noProof/>
          <w:webHidden/>
        </w:rPr>
        <w:fldChar w:fldCharType="separate"/>
      </w:r>
      <w:ins w:id="78" w:author="Peter Dobson" w:date="2016-04-13T14:31:00Z">
        <w:r>
          <w:rPr>
            <w:noProof/>
            <w:webHidden/>
          </w:rPr>
          <w:t>10</w:t>
        </w:r>
        <w:r>
          <w:rPr>
            <w:noProof/>
            <w:webHidden/>
          </w:rPr>
          <w:fldChar w:fldCharType="end"/>
        </w:r>
        <w:r w:rsidRPr="00AE0AAF">
          <w:rPr>
            <w:rStyle w:val="Hyperlink"/>
            <w:noProof/>
          </w:rPr>
          <w:fldChar w:fldCharType="end"/>
        </w:r>
      </w:ins>
    </w:p>
    <w:p w:rsidR="00430B36" w:rsidRDefault="00430B36">
      <w:pPr>
        <w:pStyle w:val="TOC3"/>
        <w:rPr>
          <w:ins w:id="79" w:author="Peter Dobson" w:date="2016-04-13T14:31:00Z"/>
          <w:rFonts w:asciiTheme="minorHAnsi" w:eastAsiaTheme="minorEastAsia" w:hAnsiTheme="minorHAnsi" w:cstheme="minorBidi"/>
          <w:noProof/>
          <w:sz w:val="22"/>
          <w:szCs w:val="22"/>
          <w:lang w:eastAsia="en-GB"/>
        </w:rPr>
      </w:pPr>
      <w:ins w:id="80"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"_Toc448321242"</w:instrText>
        </w:r>
        <w:r w:rsidRPr="00AE0AAF">
          <w:rPr>
            <w:rStyle w:val="Hyperlink"/>
            <w:noProof/>
          </w:rPr>
          <w:instrText xml:space="preserve"> </w:instrText>
        </w:r>
        <w:r w:rsidRPr="00AE0AAF">
          <w:rPr>
            <w:rStyle w:val="Hyperlink"/>
            <w:noProof/>
          </w:rPr>
          <w:fldChar w:fldCharType="separate"/>
        </w:r>
        <w:r w:rsidRPr="00AE0AAF">
          <w:rPr>
            <w:rStyle w:val="Hyperlink"/>
            <w:noProof/>
          </w:rPr>
          <w:t>4.2.7</w:t>
        </w:r>
        <w:r>
          <w:rPr>
            <w:rFonts w:asciiTheme="minorHAnsi" w:eastAsiaTheme="minorEastAsia" w:hAnsiTheme="minorHAnsi" w:cstheme="minorBidi"/>
            <w:noProof/>
            <w:sz w:val="22"/>
            <w:szCs w:val="22"/>
            <w:lang w:eastAsia="en-GB"/>
          </w:rPr>
          <w:tab/>
        </w:r>
        <w:r w:rsidRPr="00AE0AAF">
          <w:rPr>
            <w:rStyle w:val="Hyperlink"/>
            <w:noProof/>
          </w:rPr>
          <w:t>Nickel-metal hydride batteries</w:t>
        </w:r>
        <w:r>
          <w:rPr>
            <w:noProof/>
            <w:webHidden/>
          </w:rPr>
          <w:tab/>
        </w:r>
        <w:r>
          <w:rPr>
            <w:noProof/>
            <w:webHidden/>
          </w:rPr>
          <w:fldChar w:fldCharType="begin"/>
        </w:r>
        <w:r>
          <w:rPr>
            <w:noProof/>
            <w:webHidden/>
          </w:rPr>
          <w:instrText xml:space="preserve"> PAGEREF _Toc448321242 \h </w:instrText>
        </w:r>
      </w:ins>
      <w:r>
        <w:rPr>
          <w:noProof/>
          <w:webHidden/>
        </w:rPr>
      </w:r>
      <w:r>
        <w:rPr>
          <w:noProof/>
          <w:webHidden/>
        </w:rPr>
        <w:fldChar w:fldCharType="separate"/>
      </w:r>
      <w:ins w:id="81" w:author="Peter Dobson" w:date="2016-04-13T14:31:00Z">
        <w:r>
          <w:rPr>
            <w:noProof/>
            <w:webHidden/>
          </w:rPr>
          <w:t>11</w:t>
        </w:r>
        <w:r>
          <w:rPr>
            <w:noProof/>
            <w:webHidden/>
          </w:rPr>
          <w:fldChar w:fldCharType="end"/>
        </w:r>
        <w:r w:rsidRPr="00AE0AAF">
          <w:rPr>
            <w:rStyle w:val="Hyperlink"/>
            <w:noProof/>
          </w:rPr>
          <w:fldChar w:fldCharType="end"/>
        </w:r>
      </w:ins>
    </w:p>
    <w:p w:rsidR="00430B36" w:rsidRDefault="00430B36">
      <w:pPr>
        <w:pStyle w:val="TOC3"/>
        <w:rPr>
          <w:ins w:id="82" w:author="Peter Dobson" w:date="2016-04-13T14:31:00Z"/>
          <w:rFonts w:asciiTheme="minorHAnsi" w:eastAsiaTheme="minorEastAsia" w:hAnsiTheme="minorHAnsi" w:cstheme="minorBidi"/>
          <w:noProof/>
          <w:sz w:val="22"/>
          <w:szCs w:val="22"/>
          <w:lang w:eastAsia="en-GB"/>
        </w:rPr>
      </w:pPr>
      <w:ins w:id="83"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"_Toc448321243"</w:instrText>
        </w:r>
        <w:r w:rsidRPr="00AE0AAF">
          <w:rPr>
            <w:rStyle w:val="Hyperlink"/>
            <w:noProof/>
          </w:rPr>
          <w:instrText xml:space="preserve"> </w:instrText>
        </w:r>
        <w:r w:rsidRPr="00AE0AAF">
          <w:rPr>
            <w:rStyle w:val="Hyperlink"/>
            <w:noProof/>
          </w:rPr>
          <w:fldChar w:fldCharType="separate"/>
        </w:r>
        <w:r w:rsidRPr="00AE0AAF">
          <w:rPr>
            <w:rStyle w:val="Hyperlink"/>
            <w:noProof/>
          </w:rPr>
          <w:t>4.2.8</w:t>
        </w:r>
        <w:r>
          <w:rPr>
            <w:rFonts w:asciiTheme="minorHAnsi" w:eastAsiaTheme="minorEastAsia" w:hAnsiTheme="minorHAnsi" w:cstheme="minorBidi"/>
            <w:noProof/>
            <w:sz w:val="22"/>
            <w:szCs w:val="22"/>
            <w:lang w:eastAsia="en-GB"/>
          </w:rPr>
          <w:tab/>
        </w:r>
        <w:r w:rsidRPr="00AE0AAF">
          <w:rPr>
            <w:rStyle w:val="Hyperlink"/>
            <w:noProof/>
          </w:rPr>
          <w:t>Lithium-ion batteries</w:t>
        </w:r>
        <w:r>
          <w:rPr>
            <w:noProof/>
            <w:webHidden/>
          </w:rPr>
          <w:tab/>
        </w:r>
        <w:r>
          <w:rPr>
            <w:noProof/>
            <w:webHidden/>
          </w:rPr>
          <w:fldChar w:fldCharType="begin"/>
        </w:r>
        <w:r>
          <w:rPr>
            <w:noProof/>
            <w:webHidden/>
          </w:rPr>
          <w:instrText xml:space="preserve"> PAGEREF _Toc448321243 \h </w:instrText>
        </w:r>
      </w:ins>
      <w:r>
        <w:rPr>
          <w:noProof/>
          <w:webHidden/>
        </w:rPr>
      </w:r>
      <w:r>
        <w:rPr>
          <w:noProof/>
          <w:webHidden/>
        </w:rPr>
        <w:fldChar w:fldCharType="separate"/>
      </w:r>
      <w:ins w:id="84" w:author="Peter Dobson" w:date="2016-04-13T14:31:00Z">
        <w:r>
          <w:rPr>
            <w:noProof/>
            <w:webHidden/>
          </w:rPr>
          <w:t>11</w:t>
        </w:r>
        <w:r>
          <w:rPr>
            <w:noProof/>
            <w:webHidden/>
          </w:rPr>
          <w:fldChar w:fldCharType="end"/>
        </w:r>
        <w:r w:rsidRPr="00AE0AAF">
          <w:rPr>
            <w:rStyle w:val="Hyperlink"/>
            <w:noProof/>
          </w:rPr>
          <w:fldChar w:fldCharType="end"/>
        </w:r>
      </w:ins>
    </w:p>
    <w:p w:rsidR="00430B36" w:rsidRDefault="00430B36">
      <w:pPr>
        <w:pStyle w:val="TOC3"/>
        <w:rPr>
          <w:ins w:id="85" w:author="Peter Dobson" w:date="2016-04-13T14:31:00Z"/>
          <w:rFonts w:asciiTheme="minorHAnsi" w:eastAsiaTheme="minorEastAsia" w:hAnsiTheme="minorHAnsi" w:cstheme="minorBidi"/>
          <w:noProof/>
          <w:sz w:val="22"/>
          <w:szCs w:val="22"/>
          <w:lang w:eastAsia="en-GB"/>
        </w:rPr>
      </w:pPr>
      <w:ins w:id="86"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"_Toc448321244"</w:instrText>
        </w:r>
        <w:r w:rsidRPr="00AE0AAF">
          <w:rPr>
            <w:rStyle w:val="Hyperlink"/>
            <w:noProof/>
          </w:rPr>
          <w:instrText xml:space="preserve"> </w:instrText>
        </w:r>
        <w:r w:rsidRPr="00AE0AAF">
          <w:rPr>
            <w:rStyle w:val="Hyperlink"/>
            <w:noProof/>
          </w:rPr>
          <w:fldChar w:fldCharType="separate"/>
        </w:r>
        <w:r w:rsidRPr="00AE0AAF">
          <w:rPr>
            <w:rStyle w:val="Hyperlink"/>
            <w:noProof/>
          </w:rPr>
          <w:t>4.2.9</w:t>
        </w:r>
        <w:r>
          <w:rPr>
            <w:rFonts w:asciiTheme="minorHAnsi" w:eastAsiaTheme="minorEastAsia" w:hAnsiTheme="minorHAnsi" w:cstheme="minorBidi"/>
            <w:noProof/>
            <w:sz w:val="22"/>
            <w:szCs w:val="22"/>
            <w:lang w:eastAsia="en-GB"/>
          </w:rPr>
          <w:tab/>
        </w:r>
        <w:r w:rsidRPr="00AE0AAF">
          <w:rPr>
            <w:rStyle w:val="Hyperlink"/>
            <w:noProof/>
          </w:rPr>
          <w:t>Lithium Polymer</w:t>
        </w:r>
        <w:r>
          <w:rPr>
            <w:noProof/>
            <w:webHidden/>
          </w:rPr>
          <w:tab/>
        </w:r>
        <w:r>
          <w:rPr>
            <w:noProof/>
            <w:webHidden/>
          </w:rPr>
          <w:fldChar w:fldCharType="begin"/>
        </w:r>
        <w:r>
          <w:rPr>
            <w:noProof/>
            <w:webHidden/>
          </w:rPr>
          <w:instrText xml:space="preserve"> PAGEREF _Toc448321244 \h </w:instrText>
        </w:r>
      </w:ins>
      <w:r>
        <w:rPr>
          <w:noProof/>
          <w:webHidden/>
        </w:rPr>
      </w:r>
      <w:r>
        <w:rPr>
          <w:noProof/>
          <w:webHidden/>
        </w:rPr>
        <w:fldChar w:fldCharType="separate"/>
      </w:r>
      <w:ins w:id="87" w:author="Peter Dobson" w:date="2016-04-13T14:31:00Z">
        <w:r>
          <w:rPr>
            <w:noProof/>
            <w:webHidden/>
          </w:rPr>
          <w:t>12</w:t>
        </w:r>
        <w:r>
          <w:rPr>
            <w:noProof/>
            <w:webHidden/>
          </w:rPr>
          <w:fldChar w:fldCharType="end"/>
        </w:r>
        <w:r w:rsidRPr="00AE0AAF">
          <w:rPr>
            <w:rStyle w:val="Hyperlink"/>
            <w:noProof/>
          </w:rPr>
          <w:fldChar w:fldCharType="end"/>
        </w:r>
      </w:ins>
    </w:p>
    <w:p w:rsidR="00430B36" w:rsidRDefault="00430B36">
      <w:pPr>
        <w:pStyle w:val="TOC3"/>
        <w:rPr>
          <w:ins w:id="88" w:author="Peter Dobson" w:date="2016-04-13T14:31:00Z"/>
          <w:rFonts w:asciiTheme="minorHAnsi" w:eastAsiaTheme="minorEastAsia" w:hAnsiTheme="minorHAnsi" w:cstheme="minorBidi"/>
          <w:noProof/>
          <w:sz w:val="22"/>
          <w:szCs w:val="22"/>
          <w:lang w:eastAsia="en-GB"/>
        </w:rPr>
      </w:pPr>
      <w:ins w:id="89"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"_Toc448321245"</w:instrText>
        </w:r>
        <w:r w:rsidRPr="00AE0AAF">
          <w:rPr>
            <w:rStyle w:val="Hyperlink"/>
            <w:noProof/>
          </w:rPr>
          <w:instrText xml:space="preserve"> </w:instrText>
        </w:r>
        <w:r w:rsidRPr="00AE0AAF">
          <w:rPr>
            <w:rStyle w:val="Hyperlink"/>
            <w:noProof/>
          </w:rPr>
          <w:fldChar w:fldCharType="separate"/>
        </w:r>
        <w:r w:rsidRPr="00AE0AAF">
          <w:rPr>
            <w:rStyle w:val="Hyperlink"/>
            <w:noProof/>
          </w:rPr>
          <w:t>4.2.10</w:t>
        </w:r>
        <w:r>
          <w:rPr>
            <w:rFonts w:asciiTheme="minorHAnsi" w:eastAsiaTheme="minorEastAsia" w:hAnsiTheme="minorHAnsi" w:cstheme="minorBidi"/>
            <w:noProof/>
            <w:sz w:val="22"/>
            <w:szCs w:val="22"/>
            <w:lang w:eastAsia="en-GB"/>
          </w:rPr>
          <w:tab/>
        </w:r>
        <w:r w:rsidRPr="00AE0AAF">
          <w:rPr>
            <w:rStyle w:val="Hyperlink"/>
            <w:noProof/>
          </w:rPr>
          <w:t>Lithium-Iron-Phosphate Batteries</w:t>
        </w:r>
        <w:r>
          <w:rPr>
            <w:noProof/>
            <w:webHidden/>
          </w:rPr>
          <w:tab/>
        </w:r>
        <w:r>
          <w:rPr>
            <w:noProof/>
            <w:webHidden/>
          </w:rPr>
          <w:fldChar w:fldCharType="begin"/>
        </w:r>
        <w:r>
          <w:rPr>
            <w:noProof/>
            <w:webHidden/>
          </w:rPr>
          <w:instrText xml:space="preserve"> PAGEREF _Toc448321245 \h </w:instrText>
        </w:r>
      </w:ins>
      <w:r>
        <w:rPr>
          <w:noProof/>
          <w:webHidden/>
        </w:rPr>
      </w:r>
      <w:r>
        <w:rPr>
          <w:noProof/>
          <w:webHidden/>
        </w:rPr>
        <w:fldChar w:fldCharType="separate"/>
      </w:r>
      <w:ins w:id="90" w:author="Peter Dobson" w:date="2016-04-13T14:31:00Z">
        <w:r>
          <w:rPr>
            <w:noProof/>
            <w:webHidden/>
          </w:rPr>
          <w:t>12</w:t>
        </w:r>
        <w:r>
          <w:rPr>
            <w:noProof/>
            <w:webHidden/>
          </w:rPr>
          <w:fldChar w:fldCharType="end"/>
        </w:r>
        <w:r w:rsidRPr="00AE0AAF">
          <w:rPr>
            <w:rStyle w:val="Hyperlink"/>
            <w:noProof/>
          </w:rPr>
          <w:fldChar w:fldCharType="end"/>
        </w:r>
      </w:ins>
    </w:p>
    <w:p w:rsidR="00430B36" w:rsidRDefault="00430B36">
      <w:pPr>
        <w:pStyle w:val="TOC2"/>
        <w:rPr>
          <w:ins w:id="91" w:author="Peter Dobson" w:date="2016-04-13T14:31:00Z"/>
          <w:rFonts w:asciiTheme="minorHAnsi" w:eastAsiaTheme="minorEastAsia" w:hAnsiTheme="minorHAnsi" w:cstheme="minorBidi"/>
          <w:bCs w:val="0"/>
          <w:noProof/>
          <w:szCs w:val="22"/>
          <w:lang w:eastAsia="en-GB"/>
        </w:rPr>
      </w:pPr>
      <w:ins w:id="92"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"_Toc448321246"</w:instrText>
        </w:r>
        <w:r w:rsidRPr="00AE0AAF">
          <w:rPr>
            <w:rStyle w:val="Hyperlink"/>
            <w:noProof/>
          </w:rPr>
          <w:instrText xml:space="preserve"> </w:instrText>
        </w:r>
        <w:r w:rsidRPr="00AE0AAF">
          <w:rPr>
            <w:rStyle w:val="Hyperlink"/>
            <w:noProof/>
          </w:rPr>
          <w:fldChar w:fldCharType="separate"/>
        </w:r>
        <w:r w:rsidRPr="00AE0AAF">
          <w:rPr>
            <w:rStyle w:val="Hyperlink"/>
            <w:noProof/>
          </w:rPr>
          <w:t>4.3</w:t>
        </w:r>
        <w:r>
          <w:rPr>
            <w:rFonts w:asciiTheme="minorHAnsi" w:eastAsiaTheme="minorEastAsia" w:hAnsiTheme="minorHAnsi" w:cstheme="minorBidi"/>
            <w:bCs w:val="0"/>
            <w:noProof/>
            <w:szCs w:val="22"/>
            <w:lang w:eastAsia="en-GB"/>
          </w:rPr>
          <w:tab/>
        </w:r>
        <w:r w:rsidRPr="00AE0AAF">
          <w:rPr>
            <w:rStyle w:val="Hyperlink"/>
            <w:noProof/>
          </w:rPr>
          <w:t>Super-capacitors</w:t>
        </w:r>
        <w:r>
          <w:rPr>
            <w:noProof/>
            <w:webHidden/>
          </w:rPr>
          <w:tab/>
        </w:r>
        <w:r>
          <w:rPr>
            <w:noProof/>
            <w:webHidden/>
          </w:rPr>
          <w:fldChar w:fldCharType="begin"/>
        </w:r>
        <w:r>
          <w:rPr>
            <w:noProof/>
            <w:webHidden/>
          </w:rPr>
          <w:instrText xml:space="preserve"> PAGEREF _Toc448321246 \h </w:instrText>
        </w:r>
      </w:ins>
      <w:r>
        <w:rPr>
          <w:noProof/>
          <w:webHidden/>
        </w:rPr>
      </w:r>
      <w:r>
        <w:rPr>
          <w:noProof/>
          <w:webHidden/>
        </w:rPr>
        <w:fldChar w:fldCharType="separate"/>
      </w:r>
      <w:ins w:id="93" w:author="Peter Dobson" w:date="2016-04-13T14:31:00Z">
        <w:r>
          <w:rPr>
            <w:noProof/>
            <w:webHidden/>
          </w:rPr>
          <w:t>12</w:t>
        </w:r>
        <w:r>
          <w:rPr>
            <w:noProof/>
            <w:webHidden/>
          </w:rPr>
          <w:fldChar w:fldCharType="end"/>
        </w:r>
        <w:r w:rsidRPr="00AE0AAF">
          <w:rPr>
            <w:rStyle w:val="Hyperlink"/>
            <w:noProof/>
          </w:rPr>
          <w:fldChar w:fldCharType="end"/>
        </w:r>
      </w:ins>
    </w:p>
    <w:p w:rsidR="00430B36" w:rsidRDefault="00430B36">
      <w:pPr>
        <w:pStyle w:val="TOC1"/>
        <w:rPr>
          <w:ins w:id="94" w:author="Peter Dobson" w:date="2016-04-13T14:31:00Z"/>
          <w:rFonts w:asciiTheme="minorHAnsi" w:eastAsiaTheme="minorEastAsia" w:hAnsiTheme="minorHAnsi" w:cstheme="minorBidi"/>
          <w:b w:val="0"/>
          <w:bCs w:val="0"/>
          <w:caps w:val="0"/>
          <w:noProof/>
          <w:szCs w:val="22"/>
          <w:lang w:eastAsia="en-GB"/>
        </w:rPr>
      </w:pPr>
      <w:ins w:id="95"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"_Toc448321247"</w:instrText>
        </w:r>
        <w:r w:rsidRPr="00AE0AAF">
          <w:rPr>
            <w:rStyle w:val="Hyperlink"/>
            <w:noProof/>
          </w:rPr>
          <w:instrText xml:space="preserve"> </w:instrText>
        </w:r>
        <w:r w:rsidRPr="00AE0AAF">
          <w:rPr>
            <w:rStyle w:val="Hyperlink"/>
            <w:noProof/>
          </w:rPr>
          <w:fldChar w:fldCharType="separate"/>
        </w:r>
        <w:r w:rsidRPr="00AE0AAF">
          <w:rPr>
            <w:rStyle w:val="Hyperlink"/>
            <w:noProof/>
          </w:rPr>
          <w:t>5</w:t>
        </w:r>
        <w:r>
          <w:rPr>
            <w:rFonts w:asciiTheme="minorHAnsi" w:eastAsiaTheme="minorEastAsia" w:hAnsiTheme="minorHAnsi" w:cstheme="minorBidi"/>
            <w:b w:val="0"/>
            <w:bCs w:val="0"/>
            <w:caps w:val="0"/>
            <w:noProof/>
            <w:szCs w:val="22"/>
            <w:lang w:eastAsia="en-GB"/>
          </w:rPr>
          <w:tab/>
        </w:r>
        <w:r w:rsidRPr="00AE0AAF">
          <w:rPr>
            <w:rStyle w:val="Hyperlink"/>
            <w:noProof/>
          </w:rPr>
          <w:t xml:space="preserve">OPERATIONAL CRITERIA FOR SECONDARY BATTERIES </w:t>
        </w:r>
        <w:r>
          <w:rPr>
            <w:noProof/>
            <w:webHidden/>
          </w:rPr>
          <w:tab/>
        </w:r>
        <w:r>
          <w:rPr>
            <w:noProof/>
            <w:webHidden/>
          </w:rPr>
          <w:fldChar w:fldCharType="begin"/>
        </w:r>
        <w:r>
          <w:rPr>
            <w:noProof/>
            <w:webHidden/>
          </w:rPr>
          <w:instrText xml:space="preserve"> PAGEREF _Toc448321247 \h </w:instrText>
        </w:r>
      </w:ins>
      <w:r>
        <w:rPr>
          <w:noProof/>
          <w:webHidden/>
        </w:rPr>
      </w:r>
      <w:r>
        <w:rPr>
          <w:noProof/>
          <w:webHidden/>
        </w:rPr>
        <w:fldChar w:fldCharType="separate"/>
      </w:r>
      <w:ins w:id="96" w:author="Peter Dobson" w:date="2016-04-13T14:31:00Z">
        <w:r>
          <w:rPr>
            <w:noProof/>
            <w:webHidden/>
          </w:rPr>
          <w:t>13</w:t>
        </w:r>
        <w:r>
          <w:rPr>
            <w:noProof/>
            <w:webHidden/>
          </w:rPr>
          <w:fldChar w:fldCharType="end"/>
        </w:r>
        <w:r w:rsidRPr="00AE0AAF">
          <w:rPr>
            <w:rStyle w:val="Hyperlink"/>
            <w:noProof/>
          </w:rPr>
          <w:fldChar w:fldCharType="end"/>
        </w:r>
      </w:ins>
    </w:p>
    <w:p w:rsidR="00430B36" w:rsidRDefault="00430B36">
      <w:pPr>
        <w:pStyle w:val="TOC2"/>
        <w:rPr>
          <w:ins w:id="97" w:author="Peter Dobson" w:date="2016-04-13T14:31:00Z"/>
          <w:rFonts w:asciiTheme="minorHAnsi" w:eastAsiaTheme="minorEastAsia" w:hAnsiTheme="minorHAnsi" w:cstheme="minorBidi"/>
          <w:bCs w:val="0"/>
          <w:noProof/>
          <w:szCs w:val="22"/>
          <w:lang w:eastAsia="en-GB"/>
        </w:rPr>
      </w:pPr>
      <w:ins w:id="98"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"_Toc448321248"</w:instrText>
        </w:r>
        <w:r w:rsidRPr="00AE0AAF">
          <w:rPr>
            <w:rStyle w:val="Hyperlink"/>
            <w:noProof/>
          </w:rPr>
          <w:instrText xml:space="preserve"> </w:instrText>
        </w:r>
        <w:r w:rsidRPr="00AE0AAF">
          <w:rPr>
            <w:rStyle w:val="Hyperlink"/>
            <w:noProof/>
          </w:rPr>
          <w:fldChar w:fldCharType="separate"/>
        </w:r>
        <w:r w:rsidRPr="00AE0AAF">
          <w:rPr>
            <w:rStyle w:val="Hyperlink"/>
            <w:noProof/>
          </w:rPr>
          <w:t>5.1</w:t>
        </w:r>
        <w:r>
          <w:rPr>
            <w:rFonts w:asciiTheme="minorHAnsi" w:eastAsiaTheme="minorEastAsia" w:hAnsiTheme="minorHAnsi" w:cstheme="minorBidi"/>
            <w:bCs w:val="0"/>
            <w:noProof/>
            <w:szCs w:val="22"/>
            <w:lang w:eastAsia="en-GB"/>
          </w:rPr>
          <w:tab/>
        </w:r>
        <w:r w:rsidRPr="00AE0AAF">
          <w:rPr>
            <w:rStyle w:val="Hyperlink"/>
            <w:noProof/>
          </w:rPr>
          <w:t>Computing the Capacity Needed</w:t>
        </w:r>
        <w:r>
          <w:rPr>
            <w:noProof/>
            <w:webHidden/>
          </w:rPr>
          <w:tab/>
        </w:r>
        <w:r>
          <w:rPr>
            <w:noProof/>
            <w:webHidden/>
          </w:rPr>
          <w:fldChar w:fldCharType="begin"/>
        </w:r>
        <w:r>
          <w:rPr>
            <w:noProof/>
            <w:webHidden/>
          </w:rPr>
          <w:instrText xml:space="preserve"> PAGEREF _Toc448321248 \h </w:instrText>
        </w:r>
      </w:ins>
      <w:r>
        <w:rPr>
          <w:noProof/>
          <w:webHidden/>
        </w:rPr>
      </w:r>
      <w:r>
        <w:rPr>
          <w:noProof/>
          <w:webHidden/>
        </w:rPr>
        <w:fldChar w:fldCharType="separate"/>
      </w:r>
      <w:ins w:id="99" w:author="Peter Dobson" w:date="2016-04-13T14:31:00Z">
        <w:r>
          <w:rPr>
            <w:noProof/>
            <w:webHidden/>
          </w:rPr>
          <w:t>13</w:t>
        </w:r>
        <w:r>
          <w:rPr>
            <w:noProof/>
            <w:webHidden/>
          </w:rPr>
          <w:fldChar w:fldCharType="end"/>
        </w:r>
        <w:r w:rsidRPr="00AE0AAF">
          <w:rPr>
            <w:rStyle w:val="Hyperlink"/>
            <w:noProof/>
          </w:rPr>
          <w:fldChar w:fldCharType="end"/>
        </w:r>
      </w:ins>
    </w:p>
    <w:p w:rsidR="00430B36" w:rsidRDefault="00430B36">
      <w:pPr>
        <w:pStyle w:val="TOC3"/>
        <w:rPr>
          <w:ins w:id="100" w:author="Peter Dobson" w:date="2016-04-13T14:31:00Z"/>
          <w:rFonts w:asciiTheme="minorHAnsi" w:eastAsiaTheme="minorEastAsia" w:hAnsiTheme="minorHAnsi" w:cstheme="minorBidi"/>
          <w:noProof/>
          <w:sz w:val="22"/>
          <w:szCs w:val="22"/>
          <w:lang w:eastAsia="en-GB"/>
        </w:rPr>
      </w:pPr>
      <w:ins w:id="101"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"_Toc448321249"</w:instrText>
        </w:r>
        <w:r w:rsidRPr="00AE0AAF">
          <w:rPr>
            <w:rStyle w:val="Hyperlink"/>
            <w:noProof/>
          </w:rPr>
          <w:instrText xml:space="preserve"> </w:instrText>
        </w:r>
        <w:r w:rsidRPr="00AE0AAF">
          <w:rPr>
            <w:rStyle w:val="Hyperlink"/>
            <w:noProof/>
          </w:rPr>
          <w:fldChar w:fldCharType="separate"/>
        </w:r>
        <w:r w:rsidRPr="00AE0AAF">
          <w:rPr>
            <w:rStyle w:val="Hyperlink"/>
            <w:noProof/>
          </w:rPr>
          <w:t>5.1.1</w:t>
        </w:r>
        <w:r>
          <w:rPr>
            <w:rFonts w:asciiTheme="minorHAnsi" w:eastAsiaTheme="minorEastAsia" w:hAnsiTheme="minorHAnsi" w:cstheme="minorBidi"/>
            <w:noProof/>
            <w:sz w:val="22"/>
            <w:szCs w:val="22"/>
            <w:lang w:eastAsia="en-GB"/>
          </w:rPr>
          <w:tab/>
        </w:r>
        <w:r w:rsidRPr="00AE0AAF">
          <w:rPr>
            <w:rStyle w:val="Hyperlink"/>
            <w:noProof/>
          </w:rPr>
          <w:t>Minimum and Maximum Capacity</w:t>
        </w:r>
        <w:r>
          <w:rPr>
            <w:noProof/>
            <w:webHidden/>
          </w:rPr>
          <w:tab/>
        </w:r>
        <w:r>
          <w:rPr>
            <w:noProof/>
            <w:webHidden/>
          </w:rPr>
          <w:fldChar w:fldCharType="begin"/>
        </w:r>
        <w:r>
          <w:rPr>
            <w:noProof/>
            <w:webHidden/>
          </w:rPr>
          <w:instrText xml:space="preserve"> PAGEREF _Toc448321249 \h </w:instrText>
        </w:r>
      </w:ins>
      <w:r>
        <w:rPr>
          <w:noProof/>
          <w:webHidden/>
        </w:rPr>
      </w:r>
      <w:r>
        <w:rPr>
          <w:noProof/>
          <w:webHidden/>
        </w:rPr>
        <w:fldChar w:fldCharType="separate"/>
      </w:r>
      <w:ins w:id="102" w:author="Peter Dobson" w:date="2016-04-13T14:31:00Z">
        <w:r>
          <w:rPr>
            <w:noProof/>
            <w:webHidden/>
          </w:rPr>
          <w:t>13</w:t>
        </w:r>
        <w:r>
          <w:rPr>
            <w:noProof/>
            <w:webHidden/>
          </w:rPr>
          <w:fldChar w:fldCharType="end"/>
        </w:r>
        <w:r w:rsidRPr="00AE0AAF">
          <w:rPr>
            <w:rStyle w:val="Hyperlink"/>
            <w:noProof/>
          </w:rPr>
          <w:fldChar w:fldCharType="end"/>
        </w:r>
      </w:ins>
    </w:p>
    <w:p w:rsidR="00430B36" w:rsidRDefault="00430B36">
      <w:pPr>
        <w:pStyle w:val="TOC2"/>
        <w:rPr>
          <w:ins w:id="103" w:author="Peter Dobson" w:date="2016-04-13T14:31:00Z"/>
          <w:rFonts w:asciiTheme="minorHAnsi" w:eastAsiaTheme="minorEastAsia" w:hAnsiTheme="minorHAnsi" w:cstheme="minorBidi"/>
          <w:bCs w:val="0"/>
          <w:noProof/>
          <w:szCs w:val="22"/>
          <w:lang w:eastAsia="en-GB"/>
        </w:rPr>
      </w:pPr>
      <w:ins w:id="104"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"_Toc448321250"</w:instrText>
        </w:r>
        <w:r w:rsidRPr="00AE0AAF">
          <w:rPr>
            <w:rStyle w:val="Hyperlink"/>
            <w:noProof/>
          </w:rPr>
          <w:instrText xml:space="preserve"> </w:instrText>
        </w:r>
        <w:r w:rsidRPr="00AE0AAF">
          <w:rPr>
            <w:rStyle w:val="Hyperlink"/>
            <w:noProof/>
          </w:rPr>
          <w:fldChar w:fldCharType="separate"/>
        </w:r>
        <w:r w:rsidRPr="00AE0AAF">
          <w:rPr>
            <w:rStyle w:val="Hyperlink"/>
            <w:noProof/>
          </w:rPr>
          <w:t>5.2</w:t>
        </w:r>
        <w:r>
          <w:rPr>
            <w:rFonts w:asciiTheme="minorHAnsi" w:eastAsiaTheme="minorEastAsia" w:hAnsiTheme="minorHAnsi" w:cstheme="minorBidi"/>
            <w:bCs w:val="0"/>
            <w:noProof/>
            <w:szCs w:val="22"/>
            <w:lang w:eastAsia="en-GB"/>
          </w:rPr>
          <w:tab/>
        </w:r>
        <w:r w:rsidRPr="00AE0AAF">
          <w:rPr>
            <w:rStyle w:val="Hyperlink"/>
            <w:noProof/>
          </w:rPr>
          <w:t>Autonomy time</w:t>
        </w:r>
        <w:r>
          <w:rPr>
            <w:noProof/>
            <w:webHidden/>
          </w:rPr>
          <w:tab/>
        </w:r>
        <w:r>
          <w:rPr>
            <w:noProof/>
            <w:webHidden/>
          </w:rPr>
          <w:fldChar w:fldCharType="begin"/>
        </w:r>
        <w:r>
          <w:rPr>
            <w:noProof/>
            <w:webHidden/>
          </w:rPr>
          <w:instrText xml:space="preserve"> PAGEREF _Toc448321250 \h </w:instrText>
        </w:r>
      </w:ins>
      <w:r>
        <w:rPr>
          <w:noProof/>
          <w:webHidden/>
        </w:rPr>
      </w:r>
      <w:r>
        <w:rPr>
          <w:noProof/>
          <w:webHidden/>
        </w:rPr>
        <w:fldChar w:fldCharType="separate"/>
      </w:r>
      <w:ins w:id="105" w:author="Peter Dobson" w:date="2016-04-13T14:31:00Z">
        <w:r>
          <w:rPr>
            <w:noProof/>
            <w:webHidden/>
          </w:rPr>
          <w:t>14</w:t>
        </w:r>
        <w:r>
          <w:rPr>
            <w:noProof/>
            <w:webHidden/>
          </w:rPr>
          <w:fldChar w:fldCharType="end"/>
        </w:r>
        <w:r w:rsidRPr="00AE0AAF">
          <w:rPr>
            <w:rStyle w:val="Hyperlink"/>
            <w:noProof/>
          </w:rPr>
          <w:fldChar w:fldCharType="end"/>
        </w:r>
      </w:ins>
    </w:p>
    <w:p w:rsidR="00430B36" w:rsidRDefault="00430B36">
      <w:pPr>
        <w:pStyle w:val="TOC2"/>
        <w:rPr>
          <w:ins w:id="106" w:author="Peter Dobson" w:date="2016-04-13T14:31:00Z"/>
          <w:rFonts w:asciiTheme="minorHAnsi" w:eastAsiaTheme="minorEastAsia" w:hAnsiTheme="minorHAnsi" w:cstheme="minorBidi"/>
          <w:bCs w:val="0"/>
          <w:noProof/>
          <w:szCs w:val="22"/>
          <w:lang w:eastAsia="en-GB"/>
        </w:rPr>
      </w:pPr>
      <w:ins w:id="107"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"_Toc448321251"</w:instrText>
        </w:r>
        <w:r w:rsidRPr="00AE0AAF">
          <w:rPr>
            <w:rStyle w:val="Hyperlink"/>
            <w:noProof/>
          </w:rPr>
          <w:instrText xml:space="preserve"> </w:instrText>
        </w:r>
        <w:r w:rsidRPr="00AE0AAF">
          <w:rPr>
            <w:rStyle w:val="Hyperlink"/>
            <w:noProof/>
          </w:rPr>
          <w:fldChar w:fldCharType="separate"/>
        </w:r>
        <w:r w:rsidRPr="00AE0AAF">
          <w:rPr>
            <w:rStyle w:val="Hyperlink"/>
            <w:noProof/>
          </w:rPr>
          <w:t>5.3</w:t>
        </w:r>
        <w:r>
          <w:rPr>
            <w:rFonts w:asciiTheme="minorHAnsi" w:eastAsiaTheme="minorEastAsia" w:hAnsiTheme="minorHAnsi" w:cstheme="minorBidi"/>
            <w:bCs w:val="0"/>
            <w:noProof/>
            <w:szCs w:val="22"/>
            <w:lang w:eastAsia="en-GB"/>
          </w:rPr>
          <w:tab/>
        </w:r>
        <w:r w:rsidRPr="00AE0AAF">
          <w:rPr>
            <w:rStyle w:val="Hyperlink"/>
            <w:noProof/>
          </w:rPr>
          <w:t>Typical charge and discharge currents</w:t>
        </w:r>
        <w:r>
          <w:rPr>
            <w:noProof/>
            <w:webHidden/>
          </w:rPr>
          <w:tab/>
        </w:r>
        <w:r>
          <w:rPr>
            <w:noProof/>
            <w:webHidden/>
          </w:rPr>
          <w:fldChar w:fldCharType="begin"/>
        </w:r>
        <w:r>
          <w:rPr>
            <w:noProof/>
            <w:webHidden/>
          </w:rPr>
          <w:instrText xml:space="preserve"> PAGEREF _Toc448321251 \h </w:instrText>
        </w:r>
      </w:ins>
      <w:r>
        <w:rPr>
          <w:noProof/>
          <w:webHidden/>
        </w:rPr>
      </w:r>
      <w:r>
        <w:rPr>
          <w:noProof/>
          <w:webHidden/>
        </w:rPr>
        <w:fldChar w:fldCharType="separate"/>
      </w:r>
      <w:ins w:id="108" w:author="Peter Dobson" w:date="2016-04-13T14:31:00Z">
        <w:r>
          <w:rPr>
            <w:noProof/>
            <w:webHidden/>
          </w:rPr>
          <w:t>14</w:t>
        </w:r>
        <w:r>
          <w:rPr>
            <w:noProof/>
            <w:webHidden/>
          </w:rPr>
          <w:fldChar w:fldCharType="end"/>
        </w:r>
        <w:r w:rsidRPr="00AE0AAF">
          <w:rPr>
            <w:rStyle w:val="Hyperlink"/>
            <w:noProof/>
          </w:rPr>
          <w:fldChar w:fldCharType="end"/>
        </w:r>
      </w:ins>
    </w:p>
    <w:p w:rsidR="00430B36" w:rsidRDefault="00430B36">
      <w:pPr>
        <w:pStyle w:val="TOC2"/>
        <w:rPr>
          <w:ins w:id="109" w:author="Peter Dobson" w:date="2016-04-13T14:31:00Z"/>
          <w:rFonts w:asciiTheme="minorHAnsi" w:eastAsiaTheme="minorEastAsia" w:hAnsiTheme="minorHAnsi" w:cstheme="minorBidi"/>
          <w:bCs w:val="0"/>
          <w:noProof/>
          <w:szCs w:val="22"/>
          <w:lang w:eastAsia="en-GB"/>
        </w:rPr>
      </w:pPr>
      <w:ins w:id="110"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"_Toc448321252"</w:instrText>
        </w:r>
        <w:r w:rsidRPr="00AE0AAF">
          <w:rPr>
            <w:rStyle w:val="Hyperlink"/>
            <w:noProof/>
          </w:rPr>
          <w:instrText xml:space="preserve"> </w:instrText>
        </w:r>
        <w:r w:rsidRPr="00AE0AAF">
          <w:rPr>
            <w:rStyle w:val="Hyperlink"/>
            <w:noProof/>
          </w:rPr>
          <w:fldChar w:fldCharType="separate"/>
        </w:r>
        <w:r w:rsidRPr="00AE0AAF">
          <w:rPr>
            <w:rStyle w:val="Hyperlink"/>
            <w:noProof/>
          </w:rPr>
          <w:t>5.4</w:t>
        </w:r>
        <w:r>
          <w:rPr>
            <w:rFonts w:asciiTheme="minorHAnsi" w:eastAsiaTheme="minorEastAsia" w:hAnsiTheme="minorHAnsi" w:cstheme="minorBidi"/>
            <w:bCs w:val="0"/>
            <w:noProof/>
            <w:szCs w:val="22"/>
            <w:lang w:eastAsia="en-GB"/>
          </w:rPr>
          <w:tab/>
        </w:r>
        <w:r w:rsidRPr="00AE0AAF">
          <w:rPr>
            <w:rStyle w:val="Hyperlink"/>
            <w:noProof/>
          </w:rPr>
          <w:t>Daily cycle</w:t>
        </w:r>
        <w:r>
          <w:rPr>
            <w:noProof/>
            <w:webHidden/>
          </w:rPr>
          <w:tab/>
        </w:r>
        <w:r>
          <w:rPr>
            <w:noProof/>
            <w:webHidden/>
          </w:rPr>
          <w:fldChar w:fldCharType="begin"/>
        </w:r>
        <w:r>
          <w:rPr>
            <w:noProof/>
            <w:webHidden/>
          </w:rPr>
          <w:instrText xml:space="preserve"> PAGEREF _Toc448321252 \h </w:instrText>
        </w:r>
      </w:ins>
      <w:r>
        <w:rPr>
          <w:noProof/>
          <w:webHidden/>
        </w:rPr>
      </w:r>
      <w:r>
        <w:rPr>
          <w:noProof/>
          <w:webHidden/>
        </w:rPr>
        <w:fldChar w:fldCharType="separate"/>
      </w:r>
      <w:ins w:id="111" w:author="Peter Dobson" w:date="2016-04-13T14:31:00Z">
        <w:r>
          <w:rPr>
            <w:noProof/>
            <w:webHidden/>
          </w:rPr>
          <w:t>14</w:t>
        </w:r>
        <w:r>
          <w:rPr>
            <w:noProof/>
            <w:webHidden/>
          </w:rPr>
          <w:fldChar w:fldCharType="end"/>
        </w:r>
        <w:r w:rsidRPr="00AE0AAF">
          <w:rPr>
            <w:rStyle w:val="Hyperlink"/>
            <w:noProof/>
          </w:rPr>
          <w:fldChar w:fldCharType="end"/>
        </w:r>
      </w:ins>
    </w:p>
    <w:p w:rsidR="00430B36" w:rsidRDefault="00430B36">
      <w:pPr>
        <w:pStyle w:val="TOC2"/>
        <w:rPr>
          <w:ins w:id="112" w:author="Peter Dobson" w:date="2016-04-13T14:31:00Z"/>
          <w:rFonts w:asciiTheme="minorHAnsi" w:eastAsiaTheme="minorEastAsia" w:hAnsiTheme="minorHAnsi" w:cstheme="minorBidi"/>
          <w:bCs w:val="0"/>
          <w:noProof/>
          <w:szCs w:val="22"/>
          <w:lang w:eastAsia="en-GB"/>
        </w:rPr>
      </w:pPr>
      <w:ins w:id="113"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"_Toc448321253"</w:instrText>
        </w:r>
        <w:r w:rsidRPr="00AE0AAF">
          <w:rPr>
            <w:rStyle w:val="Hyperlink"/>
            <w:noProof/>
          </w:rPr>
          <w:instrText xml:space="preserve"> </w:instrText>
        </w:r>
        <w:r w:rsidRPr="00AE0AAF">
          <w:rPr>
            <w:rStyle w:val="Hyperlink"/>
            <w:noProof/>
          </w:rPr>
          <w:fldChar w:fldCharType="separate"/>
        </w:r>
        <w:r w:rsidRPr="00AE0AAF">
          <w:rPr>
            <w:rStyle w:val="Hyperlink"/>
            <w:noProof/>
          </w:rPr>
          <w:t>5.5</w:t>
        </w:r>
        <w:r>
          <w:rPr>
            <w:rFonts w:asciiTheme="minorHAnsi" w:eastAsiaTheme="minorEastAsia" w:hAnsiTheme="minorHAnsi" w:cstheme="minorBidi"/>
            <w:bCs w:val="0"/>
            <w:noProof/>
            <w:szCs w:val="22"/>
            <w:lang w:eastAsia="en-GB"/>
          </w:rPr>
          <w:tab/>
        </w:r>
        <w:r w:rsidRPr="00AE0AAF">
          <w:rPr>
            <w:rStyle w:val="Hyperlink"/>
            <w:noProof/>
          </w:rPr>
          <w:t>Seasonal cycle</w:t>
        </w:r>
        <w:r>
          <w:rPr>
            <w:noProof/>
            <w:webHidden/>
          </w:rPr>
          <w:tab/>
        </w:r>
        <w:r>
          <w:rPr>
            <w:noProof/>
            <w:webHidden/>
          </w:rPr>
          <w:fldChar w:fldCharType="begin"/>
        </w:r>
        <w:r>
          <w:rPr>
            <w:noProof/>
            <w:webHidden/>
          </w:rPr>
          <w:instrText xml:space="preserve"> PAGEREF _Toc448321253 \h </w:instrText>
        </w:r>
      </w:ins>
      <w:r>
        <w:rPr>
          <w:noProof/>
          <w:webHidden/>
        </w:rPr>
      </w:r>
      <w:r>
        <w:rPr>
          <w:noProof/>
          <w:webHidden/>
        </w:rPr>
        <w:fldChar w:fldCharType="separate"/>
      </w:r>
      <w:ins w:id="114" w:author="Peter Dobson" w:date="2016-04-13T14:31:00Z">
        <w:r>
          <w:rPr>
            <w:noProof/>
            <w:webHidden/>
          </w:rPr>
          <w:t>14</w:t>
        </w:r>
        <w:r>
          <w:rPr>
            <w:noProof/>
            <w:webHidden/>
          </w:rPr>
          <w:fldChar w:fldCharType="end"/>
        </w:r>
        <w:r w:rsidRPr="00AE0AAF">
          <w:rPr>
            <w:rStyle w:val="Hyperlink"/>
            <w:noProof/>
          </w:rPr>
          <w:fldChar w:fldCharType="end"/>
        </w:r>
      </w:ins>
    </w:p>
    <w:p w:rsidR="00430B36" w:rsidRDefault="00430B36">
      <w:pPr>
        <w:pStyle w:val="TOC2"/>
        <w:rPr>
          <w:ins w:id="115" w:author="Peter Dobson" w:date="2016-04-13T14:31:00Z"/>
          <w:rFonts w:asciiTheme="minorHAnsi" w:eastAsiaTheme="minorEastAsia" w:hAnsiTheme="minorHAnsi" w:cstheme="minorBidi"/>
          <w:bCs w:val="0"/>
          <w:noProof/>
          <w:szCs w:val="22"/>
          <w:lang w:eastAsia="en-GB"/>
        </w:rPr>
      </w:pPr>
      <w:ins w:id="116"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"_Toc448321254"</w:instrText>
        </w:r>
        <w:r w:rsidRPr="00AE0AAF">
          <w:rPr>
            <w:rStyle w:val="Hyperlink"/>
            <w:noProof/>
          </w:rPr>
          <w:instrText xml:space="preserve"> </w:instrText>
        </w:r>
        <w:r w:rsidRPr="00AE0AAF">
          <w:rPr>
            <w:rStyle w:val="Hyperlink"/>
            <w:noProof/>
          </w:rPr>
          <w:fldChar w:fldCharType="separate"/>
        </w:r>
        <w:r w:rsidRPr="00AE0AAF">
          <w:rPr>
            <w:rStyle w:val="Hyperlink"/>
            <w:noProof/>
          </w:rPr>
          <w:t>5.6</w:t>
        </w:r>
        <w:r>
          <w:rPr>
            <w:rFonts w:asciiTheme="minorHAnsi" w:eastAsiaTheme="minorEastAsia" w:hAnsiTheme="minorHAnsi" w:cstheme="minorBidi"/>
            <w:bCs w:val="0"/>
            <w:noProof/>
            <w:szCs w:val="22"/>
            <w:lang w:eastAsia="en-GB"/>
          </w:rPr>
          <w:tab/>
        </w:r>
        <w:r w:rsidRPr="00AE0AAF">
          <w:rPr>
            <w:rStyle w:val="Hyperlink"/>
            <w:noProof/>
          </w:rPr>
          <w:t>Period of high state of charge</w:t>
        </w:r>
        <w:r>
          <w:rPr>
            <w:noProof/>
            <w:webHidden/>
          </w:rPr>
          <w:tab/>
        </w:r>
        <w:r>
          <w:rPr>
            <w:noProof/>
            <w:webHidden/>
          </w:rPr>
          <w:fldChar w:fldCharType="begin"/>
        </w:r>
        <w:r>
          <w:rPr>
            <w:noProof/>
            <w:webHidden/>
          </w:rPr>
          <w:instrText xml:space="preserve"> PAGEREF _Toc448321254 \h </w:instrText>
        </w:r>
      </w:ins>
      <w:r>
        <w:rPr>
          <w:noProof/>
          <w:webHidden/>
        </w:rPr>
      </w:r>
      <w:r>
        <w:rPr>
          <w:noProof/>
          <w:webHidden/>
        </w:rPr>
        <w:fldChar w:fldCharType="separate"/>
      </w:r>
      <w:ins w:id="117" w:author="Peter Dobson" w:date="2016-04-13T14:31:00Z">
        <w:r>
          <w:rPr>
            <w:noProof/>
            <w:webHidden/>
          </w:rPr>
          <w:t>15</w:t>
        </w:r>
        <w:r>
          <w:rPr>
            <w:noProof/>
            <w:webHidden/>
          </w:rPr>
          <w:fldChar w:fldCharType="end"/>
        </w:r>
        <w:r w:rsidRPr="00AE0AAF">
          <w:rPr>
            <w:rStyle w:val="Hyperlink"/>
            <w:noProof/>
          </w:rPr>
          <w:fldChar w:fldCharType="end"/>
        </w:r>
      </w:ins>
    </w:p>
    <w:p w:rsidR="00430B36" w:rsidRDefault="00430B36">
      <w:pPr>
        <w:pStyle w:val="TOC2"/>
        <w:rPr>
          <w:ins w:id="118" w:author="Peter Dobson" w:date="2016-04-13T14:31:00Z"/>
          <w:rFonts w:asciiTheme="minorHAnsi" w:eastAsiaTheme="minorEastAsia" w:hAnsiTheme="minorHAnsi" w:cstheme="minorBidi"/>
          <w:bCs w:val="0"/>
          <w:noProof/>
          <w:szCs w:val="22"/>
          <w:lang w:eastAsia="en-GB"/>
        </w:rPr>
      </w:pPr>
      <w:ins w:id="119"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"_Toc448321255"</w:instrText>
        </w:r>
        <w:r w:rsidRPr="00AE0AAF">
          <w:rPr>
            <w:rStyle w:val="Hyperlink"/>
            <w:noProof/>
          </w:rPr>
          <w:instrText xml:space="preserve"> </w:instrText>
        </w:r>
        <w:r w:rsidRPr="00AE0AAF">
          <w:rPr>
            <w:rStyle w:val="Hyperlink"/>
            <w:noProof/>
          </w:rPr>
          <w:fldChar w:fldCharType="separate"/>
        </w:r>
        <w:r w:rsidRPr="00AE0AAF">
          <w:rPr>
            <w:rStyle w:val="Hyperlink"/>
            <w:noProof/>
          </w:rPr>
          <w:t>5.7</w:t>
        </w:r>
        <w:r>
          <w:rPr>
            <w:rFonts w:asciiTheme="minorHAnsi" w:eastAsiaTheme="minorEastAsia" w:hAnsiTheme="minorHAnsi" w:cstheme="minorBidi"/>
            <w:bCs w:val="0"/>
            <w:noProof/>
            <w:szCs w:val="22"/>
            <w:lang w:eastAsia="en-GB"/>
          </w:rPr>
          <w:tab/>
        </w:r>
        <w:r w:rsidRPr="00AE0AAF">
          <w:rPr>
            <w:rStyle w:val="Hyperlink"/>
            <w:noProof/>
          </w:rPr>
          <w:t>Period of sustained low state of charge</w:t>
        </w:r>
        <w:r>
          <w:rPr>
            <w:noProof/>
            <w:webHidden/>
          </w:rPr>
          <w:tab/>
        </w:r>
        <w:r>
          <w:rPr>
            <w:noProof/>
            <w:webHidden/>
          </w:rPr>
          <w:fldChar w:fldCharType="begin"/>
        </w:r>
        <w:r>
          <w:rPr>
            <w:noProof/>
            <w:webHidden/>
          </w:rPr>
          <w:instrText xml:space="preserve"> PAGEREF _Toc448321255 \h </w:instrText>
        </w:r>
      </w:ins>
      <w:r>
        <w:rPr>
          <w:noProof/>
          <w:webHidden/>
        </w:rPr>
      </w:r>
      <w:r>
        <w:rPr>
          <w:noProof/>
          <w:webHidden/>
        </w:rPr>
        <w:fldChar w:fldCharType="separate"/>
      </w:r>
      <w:ins w:id="120" w:author="Peter Dobson" w:date="2016-04-13T14:31:00Z">
        <w:r>
          <w:rPr>
            <w:noProof/>
            <w:webHidden/>
          </w:rPr>
          <w:t>15</w:t>
        </w:r>
        <w:r>
          <w:rPr>
            <w:noProof/>
            <w:webHidden/>
          </w:rPr>
          <w:fldChar w:fldCharType="end"/>
        </w:r>
        <w:r w:rsidRPr="00AE0AAF">
          <w:rPr>
            <w:rStyle w:val="Hyperlink"/>
            <w:noProof/>
          </w:rPr>
          <w:fldChar w:fldCharType="end"/>
        </w:r>
      </w:ins>
    </w:p>
    <w:p w:rsidR="00430B36" w:rsidRDefault="00430B36">
      <w:pPr>
        <w:pStyle w:val="TOC2"/>
        <w:rPr>
          <w:ins w:id="121" w:author="Peter Dobson" w:date="2016-04-13T14:31:00Z"/>
          <w:rFonts w:asciiTheme="minorHAnsi" w:eastAsiaTheme="minorEastAsia" w:hAnsiTheme="minorHAnsi" w:cstheme="minorBidi"/>
          <w:bCs w:val="0"/>
          <w:noProof/>
          <w:szCs w:val="22"/>
          <w:lang w:eastAsia="en-GB"/>
        </w:rPr>
      </w:pPr>
      <w:ins w:id="122"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"_Toc448321256"</w:instrText>
        </w:r>
        <w:r w:rsidRPr="00AE0AAF">
          <w:rPr>
            <w:rStyle w:val="Hyperlink"/>
            <w:noProof/>
          </w:rPr>
          <w:instrText xml:space="preserve"> </w:instrText>
        </w:r>
        <w:r w:rsidRPr="00AE0AAF">
          <w:rPr>
            <w:rStyle w:val="Hyperlink"/>
            <w:noProof/>
          </w:rPr>
          <w:fldChar w:fldCharType="separate"/>
        </w:r>
        <w:r w:rsidRPr="00AE0AAF">
          <w:rPr>
            <w:rStyle w:val="Hyperlink"/>
            <w:noProof/>
          </w:rPr>
          <w:t>5.8</w:t>
        </w:r>
        <w:r>
          <w:rPr>
            <w:rFonts w:asciiTheme="minorHAnsi" w:eastAsiaTheme="minorEastAsia" w:hAnsiTheme="minorHAnsi" w:cstheme="minorBidi"/>
            <w:bCs w:val="0"/>
            <w:noProof/>
            <w:szCs w:val="22"/>
            <w:lang w:eastAsia="en-GB"/>
          </w:rPr>
          <w:tab/>
        </w:r>
        <w:r w:rsidRPr="00AE0AAF">
          <w:rPr>
            <w:rStyle w:val="Hyperlink"/>
            <w:noProof/>
          </w:rPr>
          <w:t>Electrolyte stratification</w:t>
        </w:r>
        <w:r>
          <w:rPr>
            <w:noProof/>
            <w:webHidden/>
          </w:rPr>
          <w:tab/>
        </w:r>
        <w:r>
          <w:rPr>
            <w:noProof/>
            <w:webHidden/>
          </w:rPr>
          <w:fldChar w:fldCharType="begin"/>
        </w:r>
        <w:r>
          <w:rPr>
            <w:noProof/>
            <w:webHidden/>
          </w:rPr>
          <w:instrText xml:space="preserve"> PAGEREF _Toc448321256 \h </w:instrText>
        </w:r>
      </w:ins>
      <w:r>
        <w:rPr>
          <w:noProof/>
          <w:webHidden/>
        </w:rPr>
      </w:r>
      <w:r>
        <w:rPr>
          <w:noProof/>
          <w:webHidden/>
        </w:rPr>
        <w:fldChar w:fldCharType="separate"/>
      </w:r>
      <w:ins w:id="123" w:author="Peter Dobson" w:date="2016-04-13T14:31:00Z">
        <w:r>
          <w:rPr>
            <w:noProof/>
            <w:webHidden/>
          </w:rPr>
          <w:t>15</w:t>
        </w:r>
        <w:r>
          <w:rPr>
            <w:noProof/>
            <w:webHidden/>
          </w:rPr>
          <w:fldChar w:fldCharType="end"/>
        </w:r>
        <w:r w:rsidRPr="00AE0AAF">
          <w:rPr>
            <w:rStyle w:val="Hyperlink"/>
            <w:noProof/>
          </w:rPr>
          <w:fldChar w:fldCharType="end"/>
        </w:r>
      </w:ins>
    </w:p>
    <w:p w:rsidR="00430B36" w:rsidRDefault="00430B36">
      <w:pPr>
        <w:pStyle w:val="TOC2"/>
        <w:rPr>
          <w:ins w:id="124" w:author="Peter Dobson" w:date="2016-04-13T14:31:00Z"/>
          <w:rFonts w:asciiTheme="minorHAnsi" w:eastAsiaTheme="minorEastAsia" w:hAnsiTheme="minorHAnsi" w:cstheme="minorBidi"/>
          <w:bCs w:val="0"/>
          <w:noProof/>
          <w:szCs w:val="22"/>
          <w:lang w:eastAsia="en-GB"/>
        </w:rPr>
      </w:pPr>
      <w:ins w:id="125"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"_Toc448321257"</w:instrText>
        </w:r>
        <w:r w:rsidRPr="00AE0AAF">
          <w:rPr>
            <w:rStyle w:val="Hyperlink"/>
            <w:noProof/>
          </w:rPr>
          <w:instrText xml:space="preserve"> </w:instrText>
        </w:r>
        <w:r w:rsidRPr="00AE0AAF">
          <w:rPr>
            <w:rStyle w:val="Hyperlink"/>
            <w:noProof/>
          </w:rPr>
          <w:fldChar w:fldCharType="separate"/>
        </w:r>
        <w:r w:rsidRPr="00AE0AAF">
          <w:rPr>
            <w:rStyle w:val="Hyperlink"/>
            <w:noProof/>
          </w:rPr>
          <w:t>5.9</w:t>
        </w:r>
        <w:r>
          <w:rPr>
            <w:rFonts w:asciiTheme="minorHAnsi" w:eastAsiaTheme="minorEastAsia" w:hAnsiTheme="minorHAnsi" w:cstheme="minorBidi"/>
            <w:bCs w:val="0"/>
            <w:noProof/>
            <w:szCs w:val="22"/>
            <w:lang w:eastAsia="en-GB"/>
          </w:rPr>
          <w:tab/>
        </w:r>
        <w:r w:rsidRPr="00AE0AAF">
          <w:rPr>
            <w:rStyle w:val="Hyperlink"/>
            <w:noProof/>
          </w:rPr>
          <w:t>Transportation</w:t>
        </w:r>
        <w:r>
          <w:rPr>
            <w:noProof/>
            <w:webHidden/>
          </w:rPr>
          <w:tab/>
        </w:r>
        <w:r>
          <w:rPr>
            <w:noProof/>
            <w:webHidden/>
          </w:rPr>
          <w:fldChar w:fldCharType="begin"/>
        </w:r>
        <w:r>
          <w:rPr>
            <w:noProof/>
            <w:webHidden/>
          </w:rPr>
          <w:instrText xml:space="preserve"> PAGEREF _Toc448321257 \h </w:instrText>
        </w:r>
      </w:ins>
      <w:r>
        <w:rPr>
          <w:noProof/>
          <w:webHidden/>
        </w:rPr>
      </w:r>
      <w:r>
        <w:rPr>
          <w:noProof/>
          <w:webHidden/>
        </w:rPr>
        <w:fldChar w:fldCharType="separate"/>
      </w:r>
      <w:ins w:id="126" w:author="Peter Dobson" w:date="2016-04-13T14:31:00Z">
        <w:r>
          <w:rPr>
            <w:noProof/>
            <w:webHidden/>
          </w:rPr>
          <w:t>15</w:t>
        </w:r>
        <w:r>
          <w:rPr>
            <w:noProof/>
            <w:webHidden/>
          </w:rPr>
          <w:fldChar w:fldCharType="end"/>
        </w:r>
        <w:r w:rsidRPr="00AE0AAF">
          <w:rPr>
            <w:rStyle w:val="Hyperlink"/>
            <w:noProof/>
          </w:rPr>
          <w:fldChar w:fldCharType="end"/>
        </w:r>
      </w:ins>
    </w:p>
    <w:p w:rsidR="00430B36" w:rsidRDefault="00430B36">
      <w:pPr>
        <w:pStyle w:val="TOC2"/>
        <w:rPr>
          <w:ins w:id="127" w:author="Peter Dobson" w:date="2016-04-13T14:31:00Z"/>
          <w:rFonts w:asciiTheme="minorHAnsi" w:eastAsiaTheme="minorEastAsia" w:hAnsiTheme="minorHAnsi" w:cstheme="minorBidi"/>
          <w:bCs w:val="0"/>
          <w:noProof/>
          <w:szCs w:val="22"/>
          <w:lang w:eastAsia="en-GB"/>
        </w:rPr>
      </w:pPr>
      <w:ins w:id="128"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"_Toc448321258"</w:instrText>
        </w:r>
        <w:r w:rsidRPr="00AE0AAF">
          <w:rPr>
            <w:rStyle w:val="Hyperlink"/>
            <w:noProof/>
          </w:rPr>
          <w:instrText xml:space="preserve"> </w:instrText>
        </w:r>
        <w:r w:rsidRPr="00AE0AAF">
          <w:rPr>
            <w:rStyle w:val="Hyperlink"/>
            <w:noProof/>
          </w:rPr>
          <w:fldChar w:fldCharType="separate"/>
        </w:r>
        <w:r w:rsidRPr="00AE0AAF">
          <w:rPr>
            <w:rStyle w:val="Hyperlink"/>
            <w:noProof/>
          </w:rPr>
          <w:t>5.10</w:t>
        </w:r>
        <w:r>
          <w:rPr>
            <w:rFonts w:asciiTheme="minorHAnsi" w:eastAsiaTheme="minorEastAsia" w:hAnsiTheme="minorHAnsi" w:cstheme="minorBidi"/>
            <w:bCs w:val="0"/>
            <w:noProof/>
            <w:szCs w:val="22"/>
            <w:lang w:eastAsia="en-GB"/>
          </w:rPr>
          <w:tab/>
        </w:r>
        <w:r w:rsidRPr="00AE0AAF">
          <w:rPr>
            <w:rStyle w:val="Hyperlink"/>
            <w:noProof/>
          </w:rPr>
          <w:t>Weight</w:t>
        </w:r>
        <w:r>
          <w:rPr>
            <w:noProof/>
            <w:webHidden/>
          </w:rPr>
          <w:tab/>
        </w:r>
        <w:r>
          <w:rPr>
            <w:noProof/>
            <w:webHidden/>
          </w:rPr>
          <w:fldChar w:fldCharType="begin"/>
        </w:r>
        <w:r>
          <w:rPr>
            <w:noProof/>
            <w:webHidden/>
          </w:rPr>
          <w:instrText xml:space="preserve"> PAGEREF _Toc448321258 \h </w:instrText>
        </w:r>
      </w:ins>
      <w:r>
        <w:rPr>
          <w:noProof/>
          <w:webHidden/>
        </w:rPr>
      </w:r>
      <w:r>
        <w:rPr>
          <w:noProof/>
          <w:webHidden/>
        </w:rPr>
        <w:fldChar w:fldCharType="separate"/>
      </w:r>
      <w:ins w:id="129" w:author="Peter Dobson" w:date="2016-04-13T14:31:00Z">
        <w:r>
          <w:rPr>
            <w:noProof/>
            <w:webHidden/>
          </w:rPr>
          <w:t>15</w:t>
        </w:r>
        <w:r>
          <w:rPr>
            <w:noProof/>
            <w:webHidden/>
          </w:rPr>
          <w:fldChar w:fldCharType="end"/>
        </w:r>
        <w:r w:rsidRPr="00AE0AAF">
          <w:rPr>
            <w:rStyle w:val="Hyperlink"/>
            <w:noProof/>
          </w:rPr>
          <w:fldChar w:fldCharType="end"/>
        </w:r>
      </w:ins>
    </w:p>
    <w:p w:rsidR="00430B36" w:rsidRDefault="00430B36">
      <w:pPr>
        <w:pStyle w:val="TOC2"/>
        <w:rPr>
          <w:ins w:id="130" w:author="Peter Dobson" w:date="2016-04-13T14:31:00Z"/>
          <w:rFonts w:asciiTheme="minorHAnsi" w:eastAsiaTheme="minorEastAsia" w:hAnsiTheme="minorHAnsi" w:cstheme="minorBidi"/>
          <w:bCs w:val="0"/>
          <w:noProof/>
          <w:szCs w:val="22"/>
          <w:lang w:eastAsia="en-GB"/>
        </w:rPr>
      </w:pPr>
      <w:ins w:id="131" w:author="Peter Dobson" w:date="2016-04-13T14:31:00Z">
        <w:r w:rsidRPr="00AE0AAF">
          <w:rPr>
            <w:rStyle w:val="Hyperlink"/>
            <w:noProof/>
          </w:rPr>
          <w:lastRenderedPageBreak/>
          <w:fldChar w:fldCharType="begin"/>
        </w:r>
        <w:r w:rsidRPr="00AE0AAF">
          <w:rPr>
            <w:rStyle w:val="Hyperlink"/>
            <w:noProof/>
          </w:rPr>
          <w:instrText xml:space="preserve"> </w:instrText>
        </w:r>
        <w:r>
          <w:rPr>
            <w:noProof/>
          </w:rPr>
          <w:instrText>HYPERLINK \l "_Toc448321259"</w:instrText>
        </w:r>
        <w:r w:rsidRPr="00AE0AAF">
          <w:rPr>
            <w:rStyle w:val="Hyperlink"/>
            <w:noProof/>
          </w:rPr>
          <w:instrText xml:space="preserve"> </w:instrText>
        </w:r>
        <w:r w:rsidRPr="00AE0AAF">
          <w:rPr>
            <w:rStyle w:val="Hyperlink"/>
            <w:noProof/>
          </w:rPr>
          <w:fldChar w:fldCharType="separate"/>
        </w:r>
        <w:r w:rsidRPr="00AE0AAF">
          <w:rPr>
            <w:rStyle w:val="Hyperlink"/>
            <w:noProof/>
          </w:rPr>
          <w:t>5.11</w:t>
        </w:r>
        <w:r>
          <w:rPr>
            <w:rFonts w:asciiTheme="minorHAnsi" w:eastAsiaTheme="minorEastAsia" w:hAnsiTheme="minorHAnsi" w:cstheme="minorBidi"/>
            <w:bCs w:val="0"/>
            <w:noProof/>
            <w:szCs w:val="22"/>
            <w:lang w:eastAsia="en-GB"/>
          </w:rPr>
          <w:tab/>
        </w:r>
        <w:r w:rsidRPr="00AE0AAF">
          <w:rPr>
            <w:rStyle w:val="Hyperlink"/>
            <w:noProof/>
          </w:rPr>
          <w:t>Storage</w:t>
        </w:r>
        <w:r>
          <w:rPr>
            <w:noProof/>
            <w:webHidden/>
          </w:rPr>
          <w:tab/>
        </w:r>
        <w:r>
          <w:rPr>
            <w:noProof/>
            <w:webHidden/>
          </w:rPr>
          <w:fldChar w:fldCharType="begin"/>
        </w:r>
        <w:r>
          <w:rPr>
            <w:noProof/>
            <w:webHidden/>
          </w:rPr>
          <w:instrText xml:space="preserve"> PAGEREF _Toc448321259 \h </w:instrText>
        </w:r>
      </w:ins>
      <w:r>
        <w:rPr>
          <w:noProof/>
          <w:webHidden/>
        </w:rPr>
      </w:r>
      <w:r>
        <w:rPr>
          <w:noProof/>
          <w:webHidden/>
        </w:rPr>
        <w:fldChar w:fldCharType="separate"/>
      </w:r>
      <w:ins w:id="132" w:author="Peter Dobson" w:date="2016-04-13T14:31:00Z">
        <w:r>
          <w:rPr>
            <w:noProof/>
            <w:webHidden/>
          </w:rPr>
          <w:t>15</w:t>
        </w:r>
        <w:r>
          <w:rPr>
            <w:noProof/>
            <w:webHidden/>
          </w:rPr>
          <w:fldChar w:fldCharType="end"/>
        </w:r>
        <w:r w:rsidRPr="00AE0AAF">
          <w:rPr>
            <w:rStyle w:val="Hyperlink"/>
            <w:noProof/>
          </w:rPr>
          <w:fldChar w:fldCharType="end"/>
        </w:r>
      </w:ins>
    </w:p>
    <w:p w:rsidR="00430B36" w:rsidRDefault="00430B36">
      <w:pPr>
        <w:pStyle w:val="TOC2"/>
        <w:rPr>
          <w:ins w:id="133" w:author="Peter Dobson" w:date="2016-04-13T14:31:00Z"/>
          <w:rFonts w:asciiTheme="minorHAnsi" w:eastAsiaTheme="minorEastAsia" w:hAnsiTheme="minorHAnsi" w:cstheme="minorBidi"/>
          <w:bCs w:val="0"/>
          <w:noProof/>
          <w:szCs w:val="22"/>
          <w:lang w:eastAsia="en-GB"/>
        </w:rPr>
      </w:pPr>
      <w:ins w:id="134"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"_Toc448321260"</w:instrText>
        </w:r>
        <w:r w:rsidRPr="00AE0AAF">
          <w:rPr>
            <w:rStyle w:val="Hyperlink"/>
            <w:noProof/>
          </w:rPr>
          <w:instrText xml:space="preserve"> </w:instrText>
        </w:r>
        <w:r w:rsidRPr="00AE0AAF">
          <w:rPr>
            <w:rStyle w:val="Hyperlink"/>
            <w:noProof/>
          </w:rPr>
          <w:fldChar w:fldCharType="separate"/>
        </w:r>
        <w:r w:rsidRPr="00AE0AAF">
          <w:rPr>
            <w:rStyle w:val="Hyperlink"/>
            <w:noProof/>
          </w:rPr>
          <w:t>5.12</w:t>
        </w:r>
        <w:r>
          <w:rPr>
            <w:rFonts w:asciiTheme="minorHAnsi" w:eastAsiaTheme="minorEastAsia" w:hAnsiTheme="minorHAnsi" w:cstheme="minorBidi"/>
            <w:bCs w:val="0"/>
            <w:noProof/>
            <w:szCs w:val="22"/>
            <w:lang w:eastAsia="en-GB"/>
          </w:rPr>
          <w:tab/>
        </w:r>
        <w:r w:rsidRPr="00AE0AAF">
          <w:rPr>
            <w:rStyle w:val="Hyperlink"/>
            <w:noProof/>
          </w:rPr>
          <w:t>Operating temperature</w:t>
        </w:r>
        <w:r>
          <w:rPr>
            <w:noProof/>
            <w:webHidden/>
          </w:rPr>
          <w:tab/>
        </w:r>
        <w:r>
          <w:rPr>
            <w:noProof/>
            <w:webHidden/>
          </w:rPr>
          <w:fldChar w:fldCharType="begin"/>
        </w:r>
        <w:r>
          <w:rPr>
            <w:noProof/>
            <w:webHidden/>
          </w:rPr>
          <w:instrText xml:space="preserve"> PAGEREF _Toc448321260 \h </w:instrText>
        </w:r>
      </w:ins>
      <w:r>
        <w:rPr>
          <w:noProof/>
          <w:webHidden/>
        </w:rPr>
      </w:r>
      <w:r>
        <w:rPr>
          <w:noProof/>
          <w:webHidden/>
        </w:rPr>
        <w:fldChar w:fldCharType="separate"/>
      </w:r>
      <w:ins w:id="135" w:author="Peter Dobson" w:date="2016-04-13T14:31:00Z">
        <w:r>
          <w:rPr>
            <w:noProof/>
            <w:webHidden/>
          </w:rPr>
          <w:t>16</w:t>
        </w:r>
        <w:r>
          <w:rPr>
            <w:noProof/>
            <w:webHidden/>
          </w:rPr>
          <w:fldChar w:fldCharType="end"/>
        </w:r>
        <w:r w:rsidRPr="00AE0AAF">
          <w:rPr>
            <w:rStyle w:val="Hyperlink"/>
            <w:noProof/>
          </w:rPr>
          <w:fldChar w:fldCharType="end"/>
        </w:r>
      </w:ins>
    </w:p>
    <w:p w:rsidR="00430B36" w:rsidRDefault="00430B36">
      <w:pPr>
        <w:pStyle w:val="TOC2"/>
        <w:rPr>
          <w:ins w:id="136" w:author="Peter Dobson" w:date="2016-04-13T14:31:00Z"/>
          <w:rFonts w:asciiTheme="minorHAnsi" w:eastAsiaTheme="minorEastAsia" w:hAnsiTheme="minorHAnsi" w:cstheme="minorBidi"/>
          <w:bCs w:val="0"/>
          <w:noProof/>
          <w:szCs w:val="22"/>
          <w:lang w:eastAsia="en-GB"/>
        </w:rPr>
      </w:pPr>
      <w:ins w:id="137"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"_Toc448321261"</w:instrText>
        </w:r>
        <w:r w:rsidRPr="00AE0AAF">
          <w:rPr>
            <w:rStyle w:val="Hyperlink"/>
            <w:noProof/>
          </w:rPr>
          <w:instrText xml:space="preserve"> </w:instrText>
        </w:r>
        <w:r w:rsidRPr="00AE0AAF">
          <w:rPr>
            <w:rStyle w:val="Hyperlink"/>
            <w:noProof/>
          </w:rPr>
          <w:fldChar w:fldCharType="separate"/>
        </w:r>
        <w:r w:rsidRPr="00AE0AAF">
          <w:rPr>
            <w:rStyle w:val="Hyperlink"/>
            <w:noProof/>
          </w:rPr>
          <w:t>5.13</w:t>
        </w:r>
        <w:r>
          <w:rPr>
            <w:rFonts w:asciiTheme="minorHAnsi" w:eastAsiaTheme="minorEastAsia" w:hAnsiTheme="minorHAnsi" w:cstheme="minorBidi"/>
            <w:bCs w:val="0"/>
            <w:noProof/>
            <w:szCs w:val="22"/>
            <w:lang w:eastAsia="en-GB"/>
          </w:rPr>
          <w:tab/>
        </w:r>
        <w:r w:rsidRPr="00AE0AAF">
          <w:rPr>
            <w:rStyle w:val="Hyperlink"/>
            <w:noProof/>
          </w:rPr>
          <w:t>Physical protection</w:t>
        </w:r>
        <w:r>
          <w:rPr>
            <w:noProof/>
            <w:webHidden/>
          </w:rPr>
          <w:tab/>
        </w:r>
        <w:r>
          <w:rPr>
            <w:noProof/>
            <w:webHidden/>
          </w:rPr>
          <w:fldChar w:fldCharType="begin"/>
        </w:r>
        <w:r>
          <w:rPr>
            <w:noProof/>
            <w:webHidden/>
          </w:rPr>
          <w:instrText xml:space="preserve"> PAGEREF _Toc448321261 \h </w:instrText>
        </w:r>
      </w:ins>
      <w:r>
        <w:rPr>
          <w:noProof/>
          <w:webHidden/>
        </w:rPr>
      </w:r>
      <w:r>
        <w:rPr>
          <w:noProof/>
          <w:webHidden/>
        </w:rPr>
        <w:fldChar w:fldCharType="separate"/>
      </w:r>
      <w:ins w:id="138" w:author="Peter Dobson" w:date="2016-04-13T14:31:00Z">
        <w:r>
          <w:rPr>
            <w:noProof/>
            <w:webHidden/>
          </w:rPr>
          <w:t>16</w:t>
        </w:r>
        <w:r>
          <w:rPr>
            <w:noProof/>
            <w:webHidden/>
          </w:rPr>
          <w:fldChar w:fldCharType="end"/>
        </w:r>
        <w:r w:rsidRPr="00AE0AAF">
          <w:rPr>
            <w:rStyle w:val="Hyperlink"/>
            <w:noProof/>
          </w:rPr>
          <w:fldChar w:fldCharType="end"/>
        </w:r>
      </w:ins>
    </w:p>
    <w:p w:rsidR="00430B36" w:rsidRDefault="00430B36">
      <w:pPr>
        <w:pStyle w:val="TOC2"/>
        <w:rPr>
          <w:ins w:id="139" w:author="Peter Dobson" w:date="2016-04-13T14:31:00Z"/>
          <w:rFonts w:asciiTheme="minorHAnsi" w:eastAsiaTheme="minorEastAsia" w:hAnsiTheme="minorHAnsi" w:cstheme="minorBidi"/>
          <w:bCs w:val="0"/>
          <w:noProof/>
          <w:szCs w:val="22"/>
          <w:lang w:eastAsia="en-GB"/>
        </w:rPr>
      </w:pPr>
      <w:ins w:id="140"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"_Toc448321262"</w:instrText>
        </w:r>
        <w:r w:rsidRPr="00AE0AAF">
          <w:rPr>
            <w:rStyle w:val="Hyperlink"/>
            <w:noProof/>
          </w:rPr>
          <w:instrText xml:space="preserve"> </w:instrText>
        </w:r>
        <w:r w:rsidRPr="00AE0AAF">
          <w:rPr>
            <w:rStyle w:val="Hyperlink"/>
            <w:noProof/>
          </w:rPr>
          <w:fldChar w:fldCharType="separate"/>
        </w:r>
        <w:r w:rsidRPr="00AE0AAF">
          <w:rPr>
            <w:rStyle w:val="Hyperlink"/>
            <w:noProof/>
          </w:rPr>
          <w:t>5.14</w:t>
        </w:r>
        <w:r>
          <w:rPr>
            <w:rFonts w:asciiTheme="minorHAnsi" w:eastAsiaTheme="minorEastAsia" w:hAnsiTheme="minorHAnsi" w:cstheme="minorBidi"/>
            <w:bCs w:val="0"/>
            <w:noProof/>
            <w:szCs w:val="22"/>
            <w:lang w:eastAsia="en-GB"/>
          </w:rPr>
          <w:tab/>
        </w:r>
        <w:r w:rsidRPr="00AE0AAF">
          <w:rPr>
            <w:rStyle w:val="Hyperlink"/>
            <w:noProof/>
          </w:rPr>
          <w:t>Capacity</w:t>
        </w:r>
        <w:r>
          <w:rPr>
            <w:noProof/>
            <w:webHidden/>
          </w:rPr>
          <w:tab/>
        </w:r>
        <w:r>
          <w:rPr>
            <w:noProof/>
            <w:webHidden/>
          </w:rPr>
          <w:fldChar w:fldCharType="begin"/>
        </w:r>
        <w:r>
          <w:rPr>
            <w:noProof/>
            <w:webHidden/>
          </w:rPr>
          <w:instrText xml:space="preserve"> PAGEREF _Toc448321262 \h </w:instrText>
        </w:r>
      </w:ins>
      <w:r>
        <w:rPr>
          <w:noProof/>
          <w:webHidden/>
        </w:rPr>
      </w:r>
      <w:r>
        <w:rPr>
          <w:noProof/>
          <w:webHidden/>
        </w:rPr>
        <w:fldChar w:fldCharType="separate"/>
      </w:r>
      <w:ins w:id="141" w:author="Peter Dobson" w:date="2016-04-13T14:31:00Z">
        <w:r>
          <w:rPr>
            <w:noProof/>
            <w:webHidden/>
          </w:rPr>
          <w:t>16</w:t>
        </w:r>
        <w:r>
          <w:rPr>
            <w:noProof/>
            <w:webHidden/>
          </w:rPr>
          <w:fldChar w:fldCharType="end"/>
        </w:r>
        <w:r w:rsidRPr="00AE0AAF">
          <w:rPr>
            <w:rStyle w:val="Hyperlink"/>
            <w:noProof/>
          </w:rPr>
          <w:fldChar w:fldCharType="end"/>
        </w:r>
      </w:ins>
    </w:p>
    <w:p w:rsidR="00430B36" w:rsidRDefault="00430B36">
      <w:pPr>
        <w:pStyle w:val="TOC2"/>
        <w:rPr>
          <w:ins w:id="142" w:author="Peter Dobson" w:date="2016-04-13T14:31:00Z"/>
          <w:rFonts w:asciiTheme="minorHAnsi" w:eastAsiaTheme="minorEastAsia" w:hAnsiTheme="minorHAnsi" w:cstheme="minorBidi"/>
          <w:bCs w:val="0"/>
          <w:noProof/>
          <w:szCs w:val="22"/>
          <w:lang w:eastAsia="en-GB"/>
        </w:rPr>
      </w:pPr>
      <w:ins w:id="143"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"_Toc448321263"</w:instrText>
        </w:r>
        <w:r w:rsidRPr="00AE0AAF">
          <w:rPr>
            <w:rStyle w:val="Hyperlink"/>
            <w:noProof/>
          </w:rPr>
          <w:instrText xml:space="preserve"> </w:instrText>
        </w:r>
        <w:r w:rsidRPr="00AE0AAF">
          <w:rPr>
            <w:rStyle w:val="Hyperlink"/>
            <w:noProof/>
          </w:rPr>
          <w:fldChar w:fldCharType="separate"/>
        </w:r>
        <w:r w:rsidRPr="00AE0AAF">
          <w:rPr>
            <w:rStyle w:val="Hyperlink"/>
            <w:noProof/>
          </w:rPr>
          <w:t>5.15</w:t>
        </w:r>
        <w:r>
          <w:rPr>
            <w:rFonts w:asciiTheme="minorHAnsi" w:eastAsiaTheme="minorEastAsia" w:hAnsiTheme="minorHAnsi" w:cstheme="minorBidi"/>
            <w:bCs w:val="0"/>
            <w:noProof/>
            <w:szCs w:val="22"/>
            <w:lang w:eastAsia="en-GB"/>
          </w:rPr>
          <w:tab/>
        </w:r>
        <w:r w:rsidRPr="00AE0AAF">
          <w:rPr>
            <w:rStyle w:val="Hyperlink"/>
            <w:noProof/>
          </w:rPr>
          <w:t>Cycle Life</w:t>
        </w:r>
        <w:r>
          <w:rPr>
            <w:noProof/>
            <w:webHidden/>
          </w:rPr>
          <w:tab/>
        </w:r>
        <w:r>
          <w:rPr>
            <w:noProof/>
            <w:webHidden/>
          </w:rPr>
          <w:fldChar w:fldCharType="begin"/>
        </w:r>
        <w:r>
          <w:rPr>
            <w:noProof/>
            <w:webHidden/>
          </w:rPr>
          <w:instrText xml:space="preserve"> PAGEREF _Toc448321263 \h </w:instrText>
        </w:r>
      </w:ins>
      <w:r>
        <w:rPr>
          <w:noProof/>
          <w:webHidden/>
        </w:rPr>
      </w:r>
      <w:r>
        <w:rPr>
          <w:noProof/>
          <w:webHidden/>
        </w:rPr>
        <w:fldChar w:fldCharType="separate"/>
      </w:r>
      <w:ins w:id="144" w:author="Peter Dobson" w:date="2016-04-13T14:31:00Z">
        <w:r>
          <w:rPr>
            <w:noProof/>
            <w:webHidden/>
          </w:rPr>
          <w:t>16</w:t>
        </w:r>
        <w:r>
          <w:rPr>
            <w:noProof/>
            <w:webHidden/>
          </w:rPr>
          <w:fldChar w:fldCharType="end"/>
        </w:r>
        <w:r w:rsidRPr="00AE0AAF">
          <w:rPr>
            <w:rStyle w:val="Hyperlink"/>
            <w:noProof/>
          </w:rPr>
          <w:fldChar w:fldCharType="end"/>
        </w:r>
      </w:ins>
    </w:p>
    <w:p w:rsidR="00430B36" w:rsidRDefault="00430B36">
      <w:pPr>
        <w:pStyle w:val="TOC2"/>
        <w:rPr>
          <w:ins w:id="145" w:author="Peter Dobson" w:date="2016-04-13T14:31:00Z"/>
          <w:rFonts w:asciiTheme="minorHAnsi" w:eastAsiaTheme="minorEastAsia" w:hAnsiTheme="minorHAnsi" w:cstheme="minorBidi"/>
          <w:bCs w:val="0"/>
          <w:noProof/>
          <w:szCs w:val="22"/>
          <w:lang w:eastAsia="en-GB"/>
        </w:rPr>
      </w:pPr>
      <w:ins w:id="146"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"_Toc448321264"</w:instrText>
        </w:r>
        <w:r w:rsidRPr="00AE0AAF">
          <w:rPr>
            <w:rStyle w:val="Hyperlink"/>
            <w:noProof/>
          </w:rPr>
          <w:instrText xml:space="preserve"> </w:instrText>
        </w:r>
        <w:r w:rsidRPr="00AE0AAF">
          <w:rPr>
            <w:rStyle w:val="Hyperlink"/>
            <w:noProof/>
          </w:rPr>
          <w:fldChar w:fldCharType="separate"/>
        </w:r>
        <w:r w:rsidRPr="00AE0AAF">
          <w:rPr>
            <w:rStyle w:val="Hyperlink"/>
            <w:noProof/>
          </w:rPr>
          <w:t>5.16</w:t>
        </w:r>
        <w:r>
          <w:rPr>
            <w:rFonts w:asciiTheme="minorHAnsi" w:eastAsiaTheme="minorEastAsia" w:hAnsiTheme="minorHAnsi" w:cstheme="minorBidi"/>
            <w:bCs w:val="0"/>
            <w:noProof/>
            <w:szCs w:val="22"/>
            <w:lang w:eastAsia="en-GB"/>
          </w:rPr>
          <w:tab/>
        </w:r>
        <w:r w:rsidRPr="00AE0AAF">
          <w:rPr>
            <w:rStyle w:val="Hyperlink"/>
            <w:noProof/>
          </w:rPr>
          <w:t>Design Life</w:t>
        </w:r>
        <w:r>
          <w:rPr>
            <w:noProof/>
            <w:webHidden/>
          </w:rPr>
          <w:tab/>
        </w:r>
        <w:r>
          <w:rPr>
            <w:noProof/>
            <w:webHidden/>
          </w:rPr>
          <w:fldChar w:fldCharType="begin"/>
        </w:r>
        <w:r>
          <w:rPr>
            <w:noProof/>
            <w:webHidden/>
          </w:rPr>
          <w:instrText xml:space="preserve"> PAGEREF _Toc448321264 \h </w:instrText>
        </w:r>
      </w:ins>
      <w:r>
        <w:rPr>
          <w:noProof/>
          <w:webHidden/>
        </w:rPr>
      </w:r>
      <w:r>
        <w:rPr>
          <w:noProof/>
          <w:webHidden/>
        </w:rPr>
        <w:fldChar w:fldCharType="separate"/>
      </w:r>
      <w:ins w:id="147" w:author="Peter Dobson" w:date="2016-04-13T14:31:00Z">
        <w:r>
          <w:rPr>
            <w:noProof/>
            <w:webHidden/>
          </w:rPr>
          <w:t>16</w:t>
        </w:r>
        <w:r>
          <w:rPr>
            <w:noProof/>
            <w:webHidden/>
          </w:rPr>
          <w:fldChar w:fldCharType="end"/>
        </w:r>
        <w:r w:rsidRPr="00AE0AAF">
          <w:rPr>
            <w:rStyle w:val="Hyperlink"/>
            <w:noProof/>
          </w:rPr>
          <w:fldChar w:fldCharType="end"/>
        </w:r>
      </w:ins>
    </w:p>
    <w:p w:rsidR="00430B36" w:rsidRDefault="00430B36">
      <w:pPr>
        <w:pStyle w:val="TOC2"/>
        <w:rPr>
          <w:ins w:id="148" w:author="Peter Dobson" w:date="2016-04-13T14:31:00Z"/>
          <w:rFonts w:asciiTheme="minorHAnsi" w:eastAsiaTheme="minorEastAsia" w:hAnsiTheme="minorHAnsi" w:cstheme="minorBidi"/>
          <w:bCs w:val="0"/>
          <w:noProof/>
          <w:szCs w:val="22"/>
          <w:lang w:eastAsia="en-GB"/>
        </w:rPr>
      </w:pPr>
      <w:ins w:id="149"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"_Toc448321265"</w:instrText>
        </w:r>
        <w:r w:rsidRPr="00AE0AAF">
          <w:rPr>
            <w:rStyle w:val="Hyperlink"/>
            <w:noProof/>
          </w:rPr>
          <w:instrText xml:space="preserve"> </w:instrText>
        </w:r>
        <w:r w:rsidRPr="00AE0AAF">
          <w:rPr>
            <w:rStyle w:val="Hyperlink"/>
            <w:noProof/>
          </w:rPr>
          <w:fldChar w:fldCharType="separate"/>
        </w:r>
        <w:r w:rsidRPr="00AE0AAF">
          <w:rPr>
            <w:rStyle w:val="Hyperlink"/>
            <w:noProof/>
          </w:rPr>
          <w:t>5.17</w:t>
        </w:r>
        <w:r>
          <w:rPr>
            <w:rFonts w:asciiTheme="minorHAnsi" w:eastAsiaTheme="minorEastAsia" w:hAnsiTheme="minorHAnsi" w:cstheme="minorBidi"/>
            <w:bCs w:val="0"/>
            <w:noProof/>
            <w:szCs w:val="22"/>
            <w:lang w:eastAsia="en-GB"/>
          </w:rPr>
          <w:tab/>
        </w:r>
        <w:r w:rsidRPr="00AE0AAF">
          <w:rPr>
            <w:rStyle w:val="Hyperlink"/>
            <w:noProof/>
          </w:rPr>
          <w:t>Charge control</w:t>
        </w:r>
        <w:r>
          <w:rPr>
            <w:noProof/>
            <w:webHidden/>
          </w:rPr>
          <w:tab/>
        </w:r>
        <w:r>
          <w:rPr>
            <w:noProof/>
            <w:webHidden/>
          </w:rPr>
          <w:fldChar w:fldCharType="begin"/>
        </w:r>
        <w:r>
          <w:rPr>
            <w:noProof/>
            <w:webHidden/>
          </w:rPr>
          <w:instrText xml:space="preserve"> PAGEREF _Toc448321265 \h </w:instrText>
        </w:r>
      </w:ins>
      <w:r>
        <w:rPr>
          <w:noProof/>
          <w:webHidden/>
        </w:rPr>
      </w:r>
      <w:r>
        <w:rPr>
          <w:noProof/>
          <w:webHidden/>
        </w:rPr>
        <w:fldChar w:fldCharType="separate"/>
      </w:r>
      <w:ins w:id="150" w:author="Peter Dobson" w:date="2016-04-13T14:31:00Z">
        <w:r>
          <w:rPr>
            <w:noProof/>
            <w:webHidden/>
          </w:rPr>
          <w:t>16</w:t>
        </w:r>
        <w:r>
          <w:rPr>
            <w:noProof/>
            <w:webHidden/>
          </w:rPr>
          <w:fldChar w:fldCharType="end"/>
        </w:r>
        <w:r w:rsidRPr="00AE0AAF">
          <w:rPr>
            <w:rStyle w:val="Hyperlink"/>
            <w:noProof/>
          </w:rPr>
          <w:fldChar w:fldCharType="end"/>
        </w:r>
      </w:ins>
    </w:p>
    <w:p w:rsidR="00430B36" w:rsidRDefault="00430B36">
      <w:pPr>
        <w:pStyle w:val="TOC2"/>
        <w:rPr>
          <w:ins w:id="151" w:author="Peter Dobson" w:date="2016-04-13T14:31:00Z"/>
          <w:rFonts w:asciiTheme="minorHAnsi" w:eastAsiaTheme="minorEastAsia" w:hAnsiTheme="minorHAnsi" w:cstheme="minorBidi"/>
          <w:bCs w:val="0"/>
          <w:noProof/>
          <w:szCs w:val="22"/>
          <w:lang w:eastAsia="en-GB"/>
        </w:rPr>
      </w:pPr>
      <w:ins w:id="152"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"_Toc448321266"</w:instrText>
        </w:r>
        <w:r w:rsidRPr="00AE0AAF">
          <w:rPr>
            <w:rStyle w:val="Hyperlink"/>
            <w:noProof/>
          </w:rPr>
          <w:instrText xml:space="preserve"> </w:instrText>
        </w:r>
        <w:r w:rsidRPr="00AE0AAF">
          <w:rPr>
            <w:rStyle w:val="Hyperlink"/>
            <w:noProof/>
          </w:rPr>
          <w:fldChar w:fldCharType="separate"/>
        </w:r>
        <w:r w:rsidRPr="00AE0AAF">
          <w:rPr>
            <w:rStyle w:val="Hyperlink"/>
            <w:noProof/>
          </w:rPr>
          <w:t>5.18</w:t>
        </w:r>
        <w:r>
          <w:rPr>
            <w:rFonts w:asciiTheme="minorHAnsi" w:eastAsiaTheme="minorEastAsia" w:hAnsiTheme="minorHAnsi" w:cstheme="minorBidi"/>
            <w:bCs w:val="0"/>
            <w:noProof/>
            <w:szCs w:val="22"/>
            <w:lang w:eastAsia="en-GB"/>
          </w:rPr>
          <w:tab/>
        </w:r>
        <w:r w:rsidRPr="00AE0AAF">
          <w:rPr>
            <w:rStyle w:val="Hyperlink"/>
            <w:noProof/>
          </w:rPr>
          <w:t>Charging Parameters</w:t>
        </w:r>
        <w:r>
          <w:rPr>
            <w:noProof/>
            <w:webHidden/>
          </w:rPr>
          <w:tab/>
        </w:r>
        <w:r>
          <w:rPr>
            <w:noProof/>
            <w:webHidden/>
          </w:rPr>
          <w:fldChar w:fldCharType="begin"/>
        </w:r>
        <w:r>
          <w:rPr>
            <w:noProof/>
            <w:webHidden/>
          </w:rPr>
          <w:instrText xml:space="preserve"> PAGEREF _Toc448321266 \h </w:instrText>
        </w:r>
      </w:ins>
      <w:r>
        <w:rPr>
          <w:noProof/>
          <w:webHidden/>
        </w:rPr>
      </w:r>
      <w:r>
        <w:rPr>
          <w:noProof/>
          <w:webHidden/>
        </w:rPr>
        <w:fldChar w:fldCharType="separate"/>
      </w:r>
      <w:ins w:id="153" w:author="Peter Dobson" w:date="2016-04-13T14:31:00Z">
        <w:r>
          <w:rPr>
            <w:noProof/>
            <w:webHidden/>
          </w:rPr>
          <w:t>17</w:t>
        </w:r>
        <w:r>
          <w:rPr>
            <w:noProof/>
            <w:webHidden/>
          </w:rPr>
          <w:fldChar w:fldCharType="end"/>
        </w:r>
        <w:r w:rsidRPr="00AE0AAF">
          <w:rPr>
            <w:rStyle w:val="Hyperlink"/>
            <w:noProof/>
          </w:rPr>
          <w:fldChar w:fldCharType="end"/>
        </w:r>
      </w:ins>
    </w:p>
    <w:p w:rsidR="00430B36" w:rsidRDefault="00430B36">
      <w:pPr>
        <w:pStyle w:val="TOC2"/>
        <w:rPr>
          <w:ins w:id="154" w:author="Peter Dobson" w:date="2016-04-13T14:31:00Z"/>
          <w:rFonts w:asciiTheme="minorHAnsi" w:eastAsiaTheme="minorEastAsia" w:hAnsiTheme="minorHAnsi" w:cstheme="minorBidi"/>
          <w:bCs w:val="0"/>
          <w:noProof/>
          <w:szCs w:val="22"/>
          <w:lang w:eastAsia="en-GB"/>
        </w:rPr>
      </w:pPr>
      <w:ins w:id="155"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"_Toc448321267"</w:instrText>
        </w:r>
        <w:r w:rsidRPr="00AE0AAF">
          <w:rPr>
            <w:rStyle w:val="Hyperlink"/>
            <w:noProof/>
          </w:rPr>
          <w:instrText xml:space="preserve"> </w:instrText>
        </w:r>
        <w:r w:rsidRPr="00AE0AAF">
          <w:rPr>
            <w:rStyle w:val="Hyperlink"/>
            <w:noProof/>
          </w:rPr>
          <w:fldChar w:fldCharType="separate"/>
        </w:r>
        <w:r w:rsidRPr="00AE0AAF">
          <w:rPr>
            <w:rStyle w:val="Hyperlink"/>
            <w:noProof/>
          </w:rPr>
          <w:t>5.19</w:t>
        </w:r>
        <w:r>
          <w:rPr>
            <w:rFonts w:asciiTheme="minorHAnsi" w:eastAsiaTheme="minorEastAsia" w:hAnsiTheme="minorHAnsi" w:cstheme="minorBidi"/>
            <w:bCs w:val="0"/>
            <w:noProof/>
            <w:szCs w:val="22"/>
            <w:lang w:eastAsia="en-GB"/>
          </w:rPr>
          <w:tab/>
        </w:r>
        <w:r w:rsidRPr="00AE0AAF">
          <w:rPr>
            <w:rStyle w:val="Hyperlink"/>
            <w:noProof/>
          </w:rPr>
          <w:t>Remote Monitoring of Battery Condition</w:t>
        </w:r>
        <w:r>
          <w:rPr>
            <w:noProof/>
            <w:webHidden/>
          </w:rPr>
          <w:tab/>
        </w:r>
        <w:r>
          <w:rPr>
            <w:noProof/>
            <w:webHidden/>
          </w:rPr>
          <w:fldChar w:fldCharType="begin"/>
        </w:r>
        <w:r>
          <w:rPr>
            <w:noProof/>
            <w:webHidden/>
          </w:rPr>
          <w:instrText xml:space="preserve"> PAGEREF _Toc448321267 \h </w:instrText>
        </w:r>
      </w:ins>
      <w:r>
        <w:rPr>
          <w:noProof/>
          <w:webHidden/>
        </w:rPr>
      </w:r>
      <w:r>
        <w:rPr>
          <w:noProof/>
          <w:webHidden/>
        </w:rPr>
        <w:fldChar w:fldCharType="separate"/>
      </w:r>
      <w:ins w:id="156" w:author="Peter Dobson" w:date="2016-04-13T14:31:00Z">
        <w:r>
          <w:rPr>
            <w:noProof/>
            <w:webHidden/>
          </w:rPr>
          <w:t>18</w:t>
        </w:r>
        <w:r>
          <w:rPr>
            <w:noProof/>
            <w:webHidden/>
          </w:rPr>
          <w:fldChar w:fldCharType="end"/>
        </w:r>
        <w:r w:rsidRPr="00AE0AAF">
          <w:rPr>
            <w:rStyle w:val="Hyperlink"/>
            <w:noProof/>
          </w:rPr>
          <w:fldChar w:fldCharType="end"/>
        </w:r>
      </w:ins>
    </w:p>
    <w:p w:rsidR="00430B36" w:rsidRDefault="00430B36">
      <w:pPr>
        <w:pStyle w:val="TOC2"/>
        <w:rPr>
          <w:ins w:id="157" w:author="Peter Dobson" w:date="2016-04-13T14:31:00Z"/>
          <w:rFonts w:asciiTheme="minorHAnsi" w:eastAsiaTheme="minorEastAsia" w:hAnsiTheme="minorHAnsi" w:cstheme="minorBidi"/>
          <w:bCs w:val="0"/>
          <w:noProof/>
          <w:szCs w:val="22"/>
          <w:lang w:eastAsia="en-GB"/>
        </w:rPr>
      </w:pPr>
      <w:ins w:id="158"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"_Toc448321268"</w:instrText>
        </w:r>
        <w:r w:rsidRPr="00AE0AAF">
          <w:rPr>
            <w:rStyle w:val="Hyperlink"/>
            <w:noProof/>
          </w:rPr>
          <w:instrText xml:space="preserve"> </w:instrText>
        </w:r>
        <w:r w:rsidRPr="00AE0AAF">
          <w:rPr>
            <w:rStyle w:val="Hyperlink"/>
            <w:noProof/>
          </w:rPr>
          <w:fldChar w:fldCharType="separate"/>
        </w:r>
        <w:r w:rsidRPr="00AE0AAF">
          <w:rPr>
            <w:rStyle w:val="Hyperlink"/>
            <w:noProof/>
          </w:rPr>
          <w:t>5.20</w:t>
        </w:r>
        <w:r>
          <w:rPr>
            <w:rFonts w:asciiTheme="minorHAnsi" w:eastAsiaTheme="minorEastAsia" w:hAnsiTheme="minorHAnsi" w:cstheme="minorBidi"/>
            <w:bCs w:val="0"/>
            <w:noProof/>
            <w:szCs w:val="22"/>
            <w:lang w:eastAsia="en-GB"/>
          </w:rPr>
          <w:tab/>
        </w:r>
        <w:r w:rsidRPr="00AE0AAF">
          <w:rPr>
            <w:rStyle w:val="Hyperlink"/>
            <w:noProof/>
          </w:rPr>
          <w:t>Blocking Diodes</w:t>
        </w:r>
        <w:r>
          <w:rPr>
            <w:noProof/>
            <w:webHidden/>
          </w:rPr>
          <w:tab/>
        </w:r>
        <w:r>
          <w:rPr>
            <w:noProof/>
            <w:webHidden/>
          </w:rPr>
          <w:fldChar w:fldCharType="begin"/>
        </w:r>
        <w:r>
          <w:rPr>
            <w:noProof/>
            <w:webHidden/>
          </w:rPr>
          <w:instrText xml:space="preserve"> PAGEREF _Toc448321268 \h </w:instrText>
        </w:r>
      </w:ins>
      <w:r>
        <w:rPr>
          <w:noProof/>
          <w:webHidden/>
        </w:rPr>
      </w:r>
      <w:r>
        <w:rPr>
          <w:noProof/>
          <w:webHidden/>
        </w:rPr>
        <w:fldChar w:fldCharType="separate"/>
      </w:r>
      <w:ins w:id="159" w:author="Peter Dobson" w:date="2016-04-13T14:31:00Z">
        <w:r>
          <w:rPr>
            <w:noProof/>
            <w:webHidden/>
          </w:rPr>
          <w:t>18</w:t>
        </w:r>
        <w:r>
          <w:rPr>
            <w:noProof/>
            <w:webHidden/>
          </w:rPr>
          <w:fldChar w:fldCharType="end"/>
        </w:r>
        <w:r w:rsidRPr="00AE0AAF">
          <w:rPr>
            <w:rStyle w:val="Hyperlink"/>
            <w:noProof/>
          </w:rPr>
          <w:fldChar w:fldCharType="end"/>
        </w:r>
      </w:ins>
    </w:p>
    <w:p w:rsidR="00430B36" w:rsidRDefault="00430B36">
      <w:pPr>
        <w:pStyle w:val="TOC2"/>
        <w:rPr>
          <w:ins w:id="160" w:author="Peter Dobson" w:date="2016-04-13T14:31:00Z"/>
          <w:rFonts w:asciiTheme="minorHAnsi" w:eastAsiaTheme="minorEastAsia" w:hAnsiTheme="minorHAnsi" w:cstheme="minorBidi"/>
          <w:bCs w:val="0"/>
          <w:noProof/>
          <w:szCs w:val="22"/>
          <w:lang w:eastAsia="en-GB"/>
        </w:rPr>
      </w:pPr>
      <w:ins w:id="161"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"_Toc448321269"</w:instrText>
        </w:r>
        <w:r w:rsidRPr="00AE0AAF">
          <w:rPr>
            <w:rStyle w:val="Hyperlink"/>
            <w:noProof/>
          </w:rPr>
          <w:instrText xml:space="preserve"> </w:instrText>
        </w:r>
        <w:r w:rsidRPr="00AE0AAF">
          <w:rPr>
            <w:rStyle w:val="Hyperlink"/>
            <w:noProof/>
          </w:rPr>
          <w:fldChar w:fldCharType="separate"/>
        </w:r>
        <w:r w:rsidRPr="00AE0AAF">
          <w:rPr>
            <w:rStyle w:val="Hyperlink"/>
            <w:noProof/>
          </w:rPr>
          <w:t>5.21</w:t>
        </w:r>
        <w:r>
          <w:rPr>
            <w:rFonts w:asciiTheme="minorHAnsi" w:eastAsiaTheme="minorEastAsia" w:hAnsiTheme="minorHAnsi" w:cstheme="minorBidi"/>
            <w:bCs w:val="0"/>
            <w:noProof/>
            <w:szCs w:val="22"/>
            <w:lang w:eastAsia="en-GB"/>
          </w:rPr>
          <w:tab/>
        </w:r>
        <w:r w:rsidRPr="00AE0AAF">
          <w:rPr>
            <w:rStyle w:val="Hyperlink"/>
            <w:noProof/>
          </w:rPr>
          <w:t>Charge retention</w:t>
        </w:r>
        <w:r>
          <w:rPr>
            <w:noProof/>
            <w:webHidden/>
          </w:rPr>
          <w:tab/>
        </w:r>
        <w:r>
          <w:rPr>
            <w:noProof/>
            <w:webHidden/>
          </w:rPr>
          <w:fldChar w:fldCharType="begin"/>
        </w:r>
        <w:r>
          <w:rPr>
            <w:noProof/>
            <w:webHidden/>
          </w:rPr>
          <w:instrText xml:space="preserve"> PAGEREF _Toc448321269 \h </w:instrText>
        </w:r>
      </w:ins>
      <w:r>
        <w:rPr>
          <w:noProof/>
          <w:webHidden/>
        </w:rPr>
      </w:r>
      <w:r>
        <w:rPr>
          <w:noProof/>
          <w:webHidden/>
        </w:rPr>
        <w:fldChar w:fldCharType="separate"/>
      </w:r>
      <w:ins w:id="162" w:author="Peter Dobson" w:date="2016-04-13T14:31:00Z">
        <w:r>
          <w:rPr>
            <w:noProof/>
            <w:webHidden/>
          </w:rPr>
          <w:t>18</w:t>
        </w:r>
        <w:r>
          <w:rPr>
            <w:noProof/>
            <w:webHidden/>
          </w:rPr>
          <w:fldChar w:fldCharType="end"/>
        </w:r>
        <w:r w:rsidRPr="00AE0AAF">
          <w:rPr>
            <w:rStyle w:val="Hyperlink"/>
            <w:noProof/>
          </w:rPr>
          <w:fldChar w:fldCharType="end"/>
        </w:r>
      </w:ins>
    </w:p>
    <w:p w:rsidR="00430B36" w:rsidRDefault="00430B36">
      <w:pPr>
        <w:pStyle w:val="TOC2"/>
        <w:rPr>
          <w:ins w:id="163" w:author="Peter Dobson" w:date="2016-04-13T14:31:00Z"/>
          <w:rFonts w:asciiTheme="minorHAnsi" w:eastAsiaTheme="minorEastAsia" w:hAnsiTheme="minorHAnsi" w:cstheme="minorBidi"/>
          <w:bCs w:val="0"/>
          <w:noProof/>
          <w:szCs w:val="22"/>
          <w:lang w:eastAsia="en-GB"/>
        </w:rPr>
      </w:pPr>
      <w:ins w:id="164"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"_Toc448321270"</w:instrText>
        </w:r>
        <w:r w:rsidRPr="00AE0AAF">
          <w:rPr>
            <w:rStyle w:val="Hyperlink"/>
            <w:noProof/>
          </w:rPr>
          <w:instrText xml:space="preserve"> </w:instrText>
        </w:r>
        <w:r w:rsidRPr="00AE0AAF">
          <w:rPr>
            <w:rStyle w:val="Hyperlink"/>
            <w:noProof/>
          </w:rPr>
          <w:fldChar w:fldCharType="separate"/>
        </w:r>
        <w:r w:rsidRPr="00AE0AAF">
          <w:rPr>
            <w:rStyle w:val="Hyperlink"/>
            <w:noProof/>
          </w:rPr>
          <w:t>5.22</w:t>
        </w:r>
        <w:r>
          <w:rPr>
            <w:rFonts w:asciiTheme="minorHAnsi" w:eastAsiaTheme="minorEastAsia" w:hAnsiTheme="minorHAnsi" w:cstheme="minorBidi"/>
            <w:bCs w:val="0"/>
            <w:noProof/>
            <w:szCs w:val="22"/>
            <w:lang w:eastAsia="en-GB"/>
          </w:rPr>
          <w:tab/>
        </w:r>
        <w:r w:rsidRPr="00AE0AAF">
          <w:rPr>
            <w:rStyle w:val="Hyperlink"/>
            <w:noProof/>
          </w:rPr>
          <w:t>Over discharge protection</w:t>
        </w:r>
        <w:r>
          <w:rPr>
            <w:noProof/>
            <w:webHidden/>
          </w:rPr>
          <w:tab/>
        </w:r>
        <w:r>
          <w:rPr>
            <w:noProof/>
            <w:webHidden/>
          </w:rPr>
          <w:fldChar w:fldCharType="begin"/>
        </w:r>
        <w:r>
          <w:rPr>
            <w:noProof/>
            <w:webHidden/>
          </w:rPr>
          <w:instrText xml:space="preserve"> PAGEREF _Toc448321270 \h </w:instrText>
        </w:r>
      </w:ins>
      <w:r>
        <w:rPr>
          <w:noProof/>
          <w:webHidden/>
        </w:rPr>
      </w:r>
      <w:r>
        <w:rPr>
          <w:noProof/>
          <w:webHidden/>
        </w:rPr>
        <w:fldChar w:fldCharType="separate"/>
      </w:r>
      <w:ins w:id="165" w:author="Peter Dobson" w:date="2016-04-13T14:31:00Z">
        <w:r>
          <w:rPr>
            <w:noProof/>
            <w:webHidden/>
          </w:rPr>
          <w:t>18</w:t>
        </w:r>
        <w:r>
          <w:rPr>
            <w:noProof/>
            <w:webHidden/>
          </w:rPr>
          <w:fldChar w:fldCharType="end"/>
        </w:r>
        <w:r w:rsidRPr="00AE0AAF">
          <w:rPr>
            <w:rStyle w:val="Hyperlink"/>
            <w:noProof/>
          </w:rPr>
          <w:fldChar w:fldCharType="end"/>
        </w:r>
      </w:ins>
    </w:p>
    <w:p w:rsidR="00430B36" w:rsidRDefault="00430B36">
      <w:pPr>
        <w:pStyle w:val="TOC2"/>
        <w:rPr>
          <w:ins w:id="166" w:author="Peter Dobson" w:date="2016-04-13T14:31:00Z"/>
          <w:rFonts w:asciiTheme="minorHAnsi" w:eastAsiaTheme="minorEastAsia" w:hAnsiTheme="minorHAnsi" w:cstheme="minorBidi"/>
          <w:bCs w:val="0"/>
          <w:noProof/>
          <w:szCs w:val="22"/>
          <w:lang w:eastAsia="en-GB"/>
        </w:rPr>
      </w:pPr>
      <w:ins w:id="167"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"_Toc448321271"</w:instrText>
        </w:r>
        <w:r w:rsidRPr="00AE0AAF">
          <w:rPr>
            <w:rStyle w:val="Hyperlink"/>
            <w:noProof/>
          </w:rPr>
          <w:instrText xml:space="preserve"> </w:instrText>
        </w:r>
        <w:r w:rsidRPr="00AE0AAF">
          <w:rPr>
            <w:rStyle w:val="Hyperlink"/>
            <w:noProof/>
          </w:rPr>
          <w:fldChar w:fldCharType="separate"/>
        </w:r>
        <w:r w:rsidRPr="00AE0AAF">
          <w:rPr>
            <w:rStyle w:val="Hyperlink"/>
            <w:noProof/>
          </w:rPr>
          <w:t>5.23</w:t>
        </w:r>
        <w:r>
          <w:rPr>
            <w:rFonts w:asciiTheme="minorHAnsi" w:eastAsiaTheme="minorEastAsia" w:hAnsiTheme="minorHAnsi" w:cstheme="minorBidi"/>
            <w:bCs w:val="0"/>
            <w:noProof/>
            <w:szCs w:val="22"/>
            <w:lang w:eastAsia="en-GB"/>
          </w:rPr>
          <w:tab/>
        </w:r>
        <w:r w:rsidRPr="00AE0AAF">
          <w:rPr>
            <w:rStyle w:val="Hyperlink"/>
            <w:noProof/>
          </w:rPr>
          <w:t>Batteries on Buoys</w:t>
        </w:r>
        <w:r>
          <w:rPr>
            <w:noProof/>
            <w:webHidden/>
          </w:rPr>
          <w:tab/>
        </w:r>
        <w:r>
          <w:rPr>
            <w:noProof/>
            <w:webHidden/>
          </w:rPr>
          <w:fldChar w:fldCharType="begin"/>
        </w:r>
        <w:r>
          <w:rPr>
            <w:noProof/>
            <w:webHidden/>
          </w:rPr>
          <w:instrText xml:space="preserve"> PAGEREF _Toc448321271 \h </w:instrText>
        </w:r>
      </w:ins>
      <w:r>
        <w:rPr>
          <w:noProof/>
          <w:webHidden/>
        </w:rPr>
      </w:r>
      <w:r>
        <w:rPr>
          <w:noProof/>
          <w:webHidden/>
        </w:rPr>
        <w:fldChar w:fldCharType="separate"/>
      </w:r>
      <w:ins w:id="168" w:author="Peter Dobson" w:date="2016-04-13T14:31:00Z">
        <w:r>
          <w:rPr>
            <w:noProof/>
            <w:webHidden/>
          </w:rPr>
          <w:t>19</w:t>
        </w:r>
        <w:r>
          <w:rPr>
            <w:noProof/>
            <w:webHidden/>
          </w:rPr>
          <w:fldChar w:fldCharType="end"/>
        </w:r>
        <w:r w:rsidRPr="00AE0AAF">
          <w:rPr>
            <w:rStyle w:val="Hyperlink"/>
            <w:noProof/>
          </w:rPr>
          <w:fldChar w:fldCharType="end"/>
        </w:r>
      </w:ins>
    </w:p>
    <w:p w:rsidR="00430B36" w:rsidRDefault="00430B36">
      <w:pPr>
        <w:pStyle w:val="TOC2"/>
        <w:rPr>
          <w:ins w:id="169" w:author="Peter Dobson" w:date="2016-04-13T14:31:00Z"/>
          <w:rFonts w:asciiTheme="minorHAnsi" w:eastAsiaTheme="minorEastAsia" w:hAnsiTheme="minorHAnsi" w:cstheme="minorBidi"/>
          <w:bCs w:val="0"/>
          <w:noProof/>
          <w:szCs w:val="22"/>
          <w:lang w:eastAsia="en-GB"/>
        </w:rPr>
      </w:pPr>
      <w:ins w:id="170"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"_Toc448321272"</w:instrText>
        </w:r>
        <w:r w:rsidRPr="00AE0AAF">
          <w:rPr>
            <w:rStyle w:val="Hyperlink"/>
            <w:noProof/>
          </w:rPr>
          <w:instrText xml:space="preserve"> </w:instrText>
        </w:r>
        <w:r w:rsidRPr="00AE0AAF">
          <w:rPr>
            <w:rStyle w:val="Hyperlink"/>
            <w:noProof/>
          </w:rPr>
          <w:fldChar w:fldCharType="separate"/>
        </w:r>
        <w:r w:rsidRPr="00AE0AAF">
          <w:rPr>
            <w:rStyle w:val="Hyperlink"/>
            <w:noProof/>
          </w:rPr>
          <w:t>5.24</w:t>
        </w:r>
        <w:r>
          <w:rPr>
            <w:rFonts w:asciiTheme="minorHAnsi" w:eastAsiaTheme="minorEastAsia" w:hAnsiTheme="minorHAnsi" w:cstheme="minorBidi"/>
            <w:bCs w:val="0"/>
            <w:noProof/>
            <w:szCs w:val="22"/>
            <w:lang w:eastAsia="en-GB"/>
          </w:rPr>
          <w:tab/>
        </w:r>
        <w:r w:rsidRPr="00AE0AAF">
          <w:rPr>
            <w:rStyle w:val="Hyperlink"/>
            <w:noProof/>
          </w:rPr>
          <w:t>Advances in Technology</w:t>
        </w:r>
        <w:r>
          <w:rPr>
            <w:noProof/>
            <w:webHidden/>
          </w:rPr>
          <w:tab/>
        </w:r>
        <w:r>
          <w:rPr>
            <w:noProof/>
            <w:webHidden/>
          </w:rPr>
          <w:fldChar w:fldCharType="begin"/>
        </w:r>
        <w:r>
          <w:rPr>
            <w:noProof/>
            <w:webHidden/>
          </w:rPr>
          <w:instrText xml:space="preserve"> PAGEREF _Toc448321272 \h </w:instrText>
        </w:r>
      </w:ins>
      <w:r>
        <w:rPr>
          <w:noProof/>
          <w:webHidden/>
        </w:rPr>
      </w:r>
      <w:r>
        <w:rPr>
          <w:noProof/>
          <w:webHidden/>
        </w:rPr>
        <w:fldChar w:fldCharType="separate"/>
      </w:r>
      <w:ins w:id="171" w:author="Peter Dobson" w:date="2016-04-13T14:31:00Z">
        <w:r>
          <w:rPr>
            <w:noProof/>
            <w:webHidden/>
          </w:rPr>
          <w:t>19</w:t>
        </w:r>
        <w:r>
          <w:rPr>
            <w:noProof/>
            <w:webHidden/>
          </w:rPr>
          <w:fldChar w:fldCharType="end"/>
        </w:r>
        <w:r w:rsidRPr="00AE0AAF">
          <w:rPr>
            <w:rStyle w:val="Hyperlink"/>
            <w:noProof/>
          </w:rPr>
          <w:fldChar w:fldCharType="end"/>
        </w:r>
      </w:ins>
    </w:p>
    <w:p w:rsidR="00430B36" w:rsidRDefault="00430B36">
      <w:pPr>
        <w:pStyle w:val="TOC2"/>
        <w:rPr>
          <w:ins w:id="172" w:author="Peter Dobson" w:date="2016-04-13T14:31:00Z"/>
          <w:rFonts w:asciiTheme="minorHAnsi" w:eastAsiaTheme="minorEastAsia" w:hAnsiTheme="minorHAnsi" w:cstheme="minorBidi"/>
          <w:bCs w:val="0"/>
          <w:noProof/>
          <w:szCs w:val="22"/>
          <w:lang w:eastAsia="en-GB"/>
        </w:rPr>
      </w:pPr>
      <w:ins w:id="173"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"_Toc448321273"</w:instrText>
        </w:r>
        <w:r w:rsidRPr="00AE0AAF">
          <w:rPr>
            <w:rStyle w:val="Hyperlink"/>
            <w:noProof/>
          </w:rPr>
          <w:instrText xml:space="preserve"> </w:instrText>
        </w:r>
        <w:r w:rsidRPr="00AE0AAF">
          <w:rPr>
            <w:rStyle w:val="Hyperlink"/>
            <w:noProof/>
          </w:rPr>
          <w:fldChar w:fldCharType="separate"/>
        </w:r>
        <w:r w:rsidRPr="00AE0AAF">
          <w:rPr>
            <w:rStyle w:val="Hyperlink"/>
            <w:noProof/>
          </w:rPr>
          <w:t>5.25</w:t>
        </w:r>
        <w:r>
          <w:rPr>
            <w:rFonts w:asciiTheme="minorHAnsi" w:eastAsiaTheme="minorEastAsia" w:hAnsiTheme="minorHAnsi" w:cstheme="minorBidi"/>
            <w:bCs w:val="0"/>
            <w:noProof/>
            <w:szCs w:val="22"/>
            <w:lang w:eastAsia="en-GB"/>
          </w:rPr>
          <w:tab/>
        </w:r>
        <w:r w:rsidRPr="00AE0AAF">
          <w:rPr>
            <w:rStyle w:val="Hyperlink"/>
            <w:noProof/>
          </w:rPr>
          <w:t>Quality Versus Price</w:t>
        </w:r>
        <w:r>
          <w:rPr>
            <w:noProof/>
            <w:webHidden/>
          </w:rPr>
          <w:tab/>
        </w:r>
        <w:r>
          <w:rPr>
            <w:noProof/>
            <w:webHidden/>
          </w:rPr>
          <w:fldChar w:fldCharType="begin"/>
        </w:r>
        <w:r>
          <w:rPr>
            <w:noProof/>
            <w:webHidden/>
          </w:rPr>
          <w:instrText xml:space="preserve"> PAGEREF _Toc448321273 \h </w:instrText>
        </w:r>
      </w:ins>
      <w:r>
        <w:rPr>
          <w:noProof/>
          <w:webHidden/>
        </w:rPr>
      </w:r>
      <w:r>
        <w:rPr>
          <w:noProof/>
          <w:webHidden/>
        </w:rPr>
        <w:fldChar w:fldCharType="separate"/>
      </w:r>
      <w:ins w:id="174" w:author="Peter Dobson" w:date="2016-04-13T14:31:00Z">
        <w:r>
          <w:rPr>
            <w:noProof/>
            <w:webHidden/>
          </w:rPr>
          <w:t>19</w:t>
        </w:r>
        <w:r>
          <w:rPr>
            <w:noProof/>
            <w:webHidden/>
          </w:rPr>
          <w:fldChar w:fldCharType="end"/>
        </w:r>
        <w:r w:rsidRPr="00AE0AAF">
          <w:rPr>
            <w:rStyle w:val="Hyperlink"/>
            <w:noProof/>
          </w:rPr>
          <w:fldChar w:fldCharType="end"/>
        </w:r>
      </w:ins>
    </w:p>
    <w:p w:rsidR="00430B36" w:rsidRDefault="00430B36">
      <w:pPr>
        <w:pStyle w:val="TOC1"/>
        <w:rPr>
          <w:ins w:id="175" w:author="Peter Dobson" w:date="2016-04-13T14:31:00Z"/>
          <w:rFonts w:asciiTheme="minorHAnsi" w:eastAsiaTheme="minorEastAsia" w:hAnsiTheme="minorHAnsi" w:cstheme="minorBidi"/>
          <w:b w:val="0"/>
          <w:bCs w:val="0"/>
          <w:caps w:val="0"/>
          <w:noProof/>
          <w:szCs w:val="22"/>
          <w:lang w:eastAsia="en-GB"/>
        </w:rPr>
      </w:pPr>
      <w:ins w:id="176"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"_Toc448321274"</w:instrText>
        </w:r>
        <w:r w:rsidRPr="00AE0AAF">
          <w:rPr>
            <w:rStyle w:val="Hyperlink"/>
            <w:noProof/>
          </w:rPr>
          <w:instrText xml:space="preserve"> </w:instrText>
        </w:r>
        <w:r w:rsidRPr="00AE0AAF">
          <w:rPr>
            <w:rStyle w:val="Hyperlink"/>
            <w:noProof/>
          </w:rPr>
          <w:fldChar w:fldCharType="separate"/>
        </w:r>
        <w:r w:rsidRPr="00AE0AAF">
          <w:rPr>
            <w:rStyle w:val="Hyperlink"/>
            <w:noProof/>
          </w:rPr>
          <w:t>6</w:t>
        </w:r>
        <w:r>
          <w:rPr>
            <w:rFonts w:asciiTheme="minorHAnsi" w:eastAsiaTheme="minorEastAsia" w:hAnsiTheme="minorHAnsi" w:cstheme="minorBidi"/>
            <w:b w:val="0"/>
            <w:bCs w:val="0"/>
            <w:caps w:val="0"/>
            <w:noProof/>
            <w:szCs w:val="22"/>
            <w:lang w:eastAsia="en-GB"/>
          </w:rPr>
          <w:tab/>
        </w:r>
        <w:r w:rsidRPr="00AE0AAF">
          <w:rPr>
            <w:rStyle w:val="Hyperlink"/>
            <w:noProof/>
          </w:rPr>
          <w:t>SAFE HANDLING OF ENERGY STORAGE SYSTEMS</w:t>
        </w:r>
        <w:r>
          <w:rPr>
            <w:noProof/>
            <w:webHidden/>
          </w:rPr>
          <w:tab/>
        </w:r>
        <w:r>
          <w:rPr>
            <w:noProof/>
            <w:webHidden/>
          </w:rPr>
          <w:fldChar w:fldCharType="begin"/>
        </w:r>
        <w:r>
          <w:rPr>
            <w:noProof/>
            <w:webHidden/>
          </w:rPr>
          <w:instrText xml:space="preserve"> PAGEREF _Toc448321274 \h </w:instrText>
        </w:r>
      </w:ins>
      <w:r>
        <w:rPr>
          <w:noProof/>
          <w:webHidden/>
        </w:rPr>
      </w:r>
      <w:r>
        <w:rPr>
          <w:noProof/>
          <w:webHidden/>
        </w:rPr>
        <w:fldChar w:fldCharType="separate"/>
      </w:r>
      <w:ins w:id="177" w:author="Peter Dobson" w:date="2016-04-13T14:31:00Z">
        <w:r>
          <w:rPr>
            <w:noProof/>
            <w:webHidden/>
          </w:rPr>
          <w:t>19</w:t>
        </w:r>
        <w:r>
          <w:rPr>
            <w:noProof/>
            <w:webHidden/>
          </w:rPr>
          <w:fldChar w:fldCharType="end"/>
        </w:r>
        <w:r w:rsidRPr="00AE0AAF">
          <w:rPr>
            <w:rStyle w:val="Hyperlink"/>
            <w:noProof/>
          </w:rPr>
          <w:fldChar w:fldCharType="end"/>
        </w:r>
      </w:ins>
    </w:p>
    <w:p w:rsidR="00430B36" w:rsidRDefault="00430B36">
      <w:pPr>
        <w:pStyle w:val="TOC2"/>
        <w:rPr>
          <w:ins w:id="178" w:author="Peter Dobson" w:date="2016-04-13T14:31:00Z"/>
          <w:rFonts w:asciiTheme="minorHAnsi" w:eastAsiaTheme="minorEastAsia" w:hAnsiTheme="minorHAnsi" w:cstheme="minorBidi"/>
          <w:bCs w:val="0"/>
          <w:noProof/>
          <w:szCs w:val="22"/>
          <w:lang w:eastAsia="en-GB"/>
        </w:rPr>
      </w:pPr>
      <w:ins w:id="179"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"_Toc448321275"</w:instrText>
        </w:r>
        <w:r w:rsidRPr="00AE0AAF">
          <w:rPr>
            <w:rStyle w:val="Hyperlink"/>
            <w:noProof/>
          </w:rPr>
          <w:instrText xml:space="preserve"> </w:instrText>
        </w:r>
        <w:r w:rsidRPr="00AE0AAF">
          <w:rPr>
            <w:rStyle w:val="Hyperlink"/>
            <w:noProof/>
          </w:rPr>
          <w:fldChar w:fldCharType="separate"/>
        </w:r>
        <w:r w:rsidRPr="00AE0AAF">
          <w:rPr>
            <w:rStyle w:val="Hyperlink"/>
            <w:noProof/>
          </w:rPr>
          <w:t>6.1</w:t>
        </w:r>
        <w:r>
          <w:rPr>
            <w:rFonts w:asciiTheme="minorHAnsi" w:eastAsiaTheme="minorEastAsia" w:hAnsiTheme="minorHAnsi" w:cstheme="minorBidi"/>
            <w:bCs w:val="0"/>
            <w:noProof/>
            <w:szCs w:val="22"/>
            <w:lang w:eastAsia="en-GB"/>
          </w:rPr>
          <w:tab/>
        </w:r>
        <w:r w:rsidRPr="00AE0AAF">
          <w:rPr>
            <w:rStyle w:val="Hyperlink"/>
            <w:noProof/>
          </w:rPr>
          <w:t>Battery Safety Issues</w:t>
        </w:r>
        <w:r>
          <w:rPr>
            <w:noProof/>
            <w:webHidden/>
          </w:rPr>
          <w:tab/>
        </w:r>
        <w:r>
          <w:rPr>
            <w:noProof/>
            <w:webHidden/>
          </w:rPr>
          <w:fldChar w:fldCharType="begin"/>
        </w:r>
        <w:r>
          <w:rPr>
            <w:noProof/>
            <w:webHidden/>
          </w:rPr>
          <w:instrText xml:space="preserve"> PAGEREF _Toc448321275 \h </w:instrText>
        </w:r>
      </w:ins>
      <w:r>
        <w:rPr>
          <w:noProof/>
          <w:webHidden/>
        </w:rPr>
      </w:r>
      <w:r>
        <w:rPr>
          <w:noProof/>
          <w:webHidden/>
        </w:rPr>
        <w:fldChar w:fldCharType="separate"/>
      </w:r>
      <w:ins w:id="180" w:author="Peter Dobson" w:date="2016-04-13T14:31:00Z">
        <w:r>
          <w:rPr>
            <w:noProof/>
            <w:webHidden/>
          </w:rPr>
          <w:t>19</w:t>
        </w:r>
        <w:r>
          <w:rPr>
            <w:noProof/>
            <w:webHidden/>
          </w:rPr>
          <w:fldChar w:fldCharType="end"/>
        </w:r>
        <w:r w:rsidRPr="00AE0AAF">
          <w:rPr>
            <w:rStyle w:val="Hyperlink"/>
            <w:noProof/>
          </w:rPr>
          <w:fldChar w:fldCharType="end"/>
        </w:r>
      </w:ins>
    </w:p>
    <w:p w:rsidR="00430B36" w:rsidRDefault="00430B36">
      <w:pPr>
        <w:pStyle w:val="TOC2"/>
        <w:rPr>
          <w:ins w:id="181" w:author="Peter Dobson" w:date="2016-04-13T14:31:00Z"/>
          <w:rFonts w:asciiTheme="minorHAnsi" w:eastAsiaTheme="minorEastAsia" w:hAnsiTheme="minorHAnsi" w:cstheme="minorBidi"/>
          <w:bCs w:val="0"/>
          <w:noProof/>
          <w:szCs w:val="22"/>
          <w:lang w:eastAsia="en-GB"/>
        </w:rPr>
      </w:pPr>
      <w:ins w:id="182"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"_Toc448321276"</w:instrText>
        </w:r>
        <w:r w:rsidRPr="00AE0AAF">
          <w:rPr>
            <w:rStyle w:val="Hyperlink"/>
            <w:noProof/>
          </w:rPr>
          <w:instrText xml:space="preserve"> </w:instrText>
        </w:r>
        <w:r w:rsidRPr="00AE0AAF">
          <w:rPr>
            <w:rStyle w:val="Hyperlink"/>
            <w:noProof/>
          </w:rPr>
          <w:fldChar w:fldCharType="separate"/>
        </w:r>
        <w:r w:rsidRPr="00AE0AAF">
          <w:rPr>
            <w:rStyle w:val="Hyperlink"/>
            <w:noProof/>
          </w:rPr>
          <w:t>6.2</w:t>
        </w:r>
        <w:r>
          <w:rPr>
            <w:rFonts w:asciiTheme="minorHAnsi" w:eastAsiaTheme="minorEastAsia" w:hAnsiTheme="minorHAnsi" w:cstheme="minorBidi"/>
            <w:bCs w:val="0"/>
            <w:noProof/>
            <w:szCs w:val="22"/>
            <w:lang w:eastAsia="en-GB"/>
          </w:rPr>
          <w:tab/>
        </w:r>
        <w:r w:rsidRPr="00AE0AAF">
          <w:rPr>
            <w:rStyle w:val="Hyperlink"/>
            <w:noProof/>
          </w:rPr>
          <w:t>Installation</w:t>
        </w:r>
        <w:r>
          <w:rPr>
            <w:noProof/>
            <w:webHidden/>
          </w:rPr>
          <w:tab/>
        </w:r>
        <w:r>
          <w:rPr>
            <w:noProof/>
            <w:webHidden/>
          </w:rPr>
          <w:fldChar w:fldCharType="begin"/>
        </w:r>
        <w:r>
          <w:rPr>
            <w:noProof/>
            <w:webHidden/>
          </w:rPr>
          <w:instrText xml:space="preserve"> PAGEREF _Toc448321276 \h </w:instrText>
        </w:r>
      </w:ins>
      <w:r>
        <w:rPr>
          <w:noProof/>
          <w:webHidden/>
        </w:rPr>
      </w:r>
      <w:r>
        <w:rPr>
          <w:noProof/>
          <w:webHidden/>
        </w:rPr>
        <w:fldChar w:fldCharType="separate"/>
      </w:r>
      <w:ins w:id="183" w:author="Peter Dobson" w:date="2016-04-13T14:31:00Z">
        <w:r>
          <w:rPr>
            <w:noProof/>
            <w:webHidden/>
          </w:rPr>
          <w:t>19</w:t>
        </w:r>
        <w:r>
          <w:rPr>
            <w:noProof/>
            <w:webHidden/>
          </w:rPr>
          <w:fldChar w:fldCharType="end"/>
        </w:r>
        <w:r w:rsidRPr="00AE0AAF">
          <w:rPr>
            <w:rStyle w:val="Hyperlink"/>
            <w:noProof/>
          </w:rPr>
          <w:fldChar w:fldCharType="end"/>
        </w:r>
      </w:ins>
    </w:p>
    <w:p w:rsidR="00430B36" w:rsidRDefault="00430B36">
      <w:pPr>
        <w:pStyle w:val="TOC2"/>
        <w:rPr>
          <w:ins w:id="184" w:author="Peter Dobson" w:date="2016-04-13T14:31:00Z"/>
          <w:rFonts w:asciiTheme="minorHAnsi" w:eastAsiaTheme="minorEastAsia" w:hAnsiTheme="minorHAnsi" w:cstheme="minorBidi"/>
          <w:bCs w:val="0"/>
          <w:noProof/>
          <w:szCs w:val="22"/>
          <w:lang w:eastAsia="en-GB"/>
        </w:rPr>
      </w:pPr>
      <w:ins w:id="185"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"_Toc448321277"</w:instrText>
        </w:r>
        <w:r w:rsidRPr="00AE0AAF">
          <w:rPr>
            <w:rStyle w:val="Hyperlink"/>
            <w:noProof/>
          </w:rPr>
          <w:instrText xml:space="preserve"> </w:instrText>
        </w:r>
        <w:r w:rsidRPr="00AE0AAF">
          <w:rPr>
            <w:rStyle w:val="Hyperlink"/>
            <w:noProof/>
          </w:rPr>
          <w:fldChar w:fldCharType="separate"/>
        </w:r>
        <w:r w:rsidRPr="00AE0AAF">
          <w:rPr>
            <w:rStyle w:val="Hyperlink"/>
            <w:noProof/>
          </w:rPr>
          <w:t>6.3</w:t>
        </w:r>
        <w:r>
          <w:rPr>
            <w:rFonts w:asciiTheme="minorHAnsi" w:eastAsiaTheme="minorEastAsia" w:hAnsiTheme="minorHAnsi" w:cstheme="minorBidi"/>
            <w:bCs w:val="0"/>
            <w:noProof/>
            <w:szCs w:val="22"/>
            <w:lang w:eastAsia="en-GB"/>
          </w:rPr>
          <w:tab/>
        </w:r>
        <w:r w:rsidRPr="00AE0AAF">
          <w:rPr>
            <w:rStyle w:val="Hyperlink"/>
            <w:noProof/>
          </w:rPr>
          <w:t>Ventilation</w:t>
        </w:r>
        <w:r>
          <w:rPr>
            <w:noProof/>
            <w:webHidden/>
          </w:rPr>
          <w:tab/>
        </w:r>
        <w:r>
          <w:rPr>
            <w:noProof/>
            <w:webHidden/>
          </w:rPr>
          <w:fldChar w:fldCharType="begin"/>
        </w:r>
        <w:r>
          <w:rPr>
            <w:noProof/>
            <w:webHidden/>
          </w:rPr>
          <w:instrText xml:space="preserve"> PAGEREF _Toc448321277 \h </w:instrText>
        </w:r>
      </w:ins>
      <w:r>
        <w:rPr>
          <w:noProof/>
          <w:webHidden/>
        </w:rPr>
      </w:r>
      <w:r>
        <w:rPr>
          <w:noProof/>
          <w:webHidden/>
        </w:rPr>
        <w:fldChar w:fldCharType="separate"/>
      </w:r>
      <w:ins w:id="186" w:author="Peter Dobson" w:date="2016-04-13T14:31:00Z">
        <w:r>
          <w:rPr>
            <w:noProof/>
            <w:webHidden/>
          </w:rPr>
          <w:t>20</w:t>
        </w:r>
        <w:r>
          <w:rPr>
            <w:noProof/>
            <w:webHidden/>
          </w:rPr>
          <w:fldChar w:fldCharType="end"/>
        </w:r>
        <w:r w:rsidRPr="00AE0AAF">
          <w:rPr>
            <w:rStyle w:val="Hyperlink"/>
            <w:noProof/>
          </w:rPr>
          <w:fldChar w:fldCharType="end"/>
        </w:r>
      </w:ins>
    </w:p>
    <w:p w:rsidR="00430B36" w:rsidRDefault="00430B36">
      <w:pPr>
        <w:pStyle w:val="TOC3"/>
        <w:rPr>
          <w:ins w:id="187" w:author="Peter Dobson" w:date="2016-04-13T14:31:00Z"/>
          <w:rFonts w:asciiTheme="minorHAnsi" w:eastAsiaTheme="minorEastAsia" w:hAnsiTheme="minorHAnsi" w:cstheme="minorBidi"/>
          <w:noProof/>
          <w:sz w:val="22"/>
          <w:szCs w:val="22"/>
          <w:lang w:eastAsia="en-GB"/>
        </w:rPr>
      </w:pPr>
      <w:ins w:id="188"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"_Toc448321278"</w:instrText>
        </w:r>
        <w:r w:rsidRPr="00AE0AAF">
          <w:rPr>
            <w:rStyle w:val="Hyperlink"/>
            <w:noProof/>
          </w:rPr>
          <w:instrText xml:space="preserve"> </w:instrText>
        </w:r>
        <w:r w:rsidRPr="00AE0AAF">
          <w:rPr>
            <w:rStyle w:val="Hyperlink"/>
            <w:noProof/>
          </w:rPr>
          <w:fldChar w:fldCharType="separate"/>
        </w:r>
        <w:r w:rsidRPr="00AE0AAF">
          <w:rPr>
            <w:rStyle w:val="Hyperlink"/>
            <w:noProof/>
          </w:rPr>
          <w:t>6.3.1</w:t>
        </w:r>
        <w:r>
          <w:rPr>
            <w:rFonts w:asciiTheme="minorHAnsi" w:eastAsiaTheme="minorEastAsia" w:hAnsiTheme="minorHAnsi" w:cstheme="minorBidi"/>
            <w:noProof/>
            <w:sz w:val="22"/>
            <w:szCs w:val="22"/>
            <w:lang w:eastAsia="en-GB"/>
          </w:rPr>
          <w:tab/>
        </w:r>
        <w:r w:rsidRPr="00AE0AAF">
          <w:rPr>
            <w:rStyle w:val="Hyperlink"/>
            <w:noProof/>
          </w:rPr>
          <w:t>Buoy Installation</w:t>
        </w:r>
        <w:r>
          <w:rPr>
            <w:noProof/>
            <w:webHidden/>
          </w:rPr>
          <w:tab/>
        </w:r>
        <w:r>
          <w:rPr>
            <w:noProof/>
            <w:webHidden/>
          </w:rPr>
          <w:fldChar w:fldCharType="begin"/>
        </w:r>
        <w:r>
          <w:rPr>
            <w:noProof/>
            <w:webHidden/>
          </w:rPr>
          <w:instrText xml:space="preserve"> PAGEREF _Toc448321278 \h </w:instrText>
        </w:r>
      </w:ins>
      <w:r>
        <w:rPr>
          <w:noProof/>
          <w:webHidden/>
        </w:rPr>
      </w:r>
      <w:r>
        <w:rPr>
          <w:noProof/>
          <w:webHidden/>
        </w:rPr>
        <w:fldChar w:fldCharType="separate"/>
      </w:r>
      <w:ins w:id="189" w:author="Peter Dobson" w:date="2016-04-13T14:31:00Z">
        <w:r>
          <w:rPr>
            <w:noProof/>
            <w:webHidden/>
          </w:rPr>
          <w:t>21</w:t>
        </w:r>
        <w:r>
          <w:rPr>
            <w:noProof/>
            <w:webHidden/>
          </w:rPr>
          <w:fldChar w:fldCharType="end"/>
        </w:r>
        <w:r w:rsidRPr="00AE0AAF">
          <w:rPr>
            <w:rStyle w:val="Hyperlink"/>
            <w:noProof/>
          </w:rPr>
          <w:fldChar w:fldCharType="end"/>
        </w:r>
      </w:ins>
    </w:p>
    <w:p w:rsidR="00430B36" w:rsidRDefault="00430B36">
      <w:pPr>
        <w:pStyle w:val="TOC2"/>
        <w:rPr>
          <w:ins w:id="190" w:author="Peter Dobson" w:date="2016-04-13T14:31:00Z"/>
          <w:rFonts w:asciiTheme="minorHAnsi" w:eastAsiaTheme="minorEastAsia" w:hAnsiTheme="minorHAnsi" w:cstheme="minorBidi"/>
          <w:bCs w:val="0"/>
          <w:noProof/>
          <w:szCs w:val="22"/>
          <w:lang w:eastAsia="en-GB"/>
        </w:rPr>
      </w:pPr>
      <w:ins w:id="191"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"_Toc448321279"</w:instrText>
        </w:r>
        <w:r w:rsidRPr="00AE0AAF">
          <w:rPr>
            <w:rStyle w:val="Hyperlink"/>
            <w:noProof/>
          </w:rPr>
          <w:instrText xml:space="preserve"> </w:instrText>
        </w:r>
        <w:r w:rsidRPr="00AE0AAF">
          <w:rPr>
            <w:rStyle w:val="Hyperlink"/>
            <w:noProof/>
          </w:rPr>
          <w:fldChar w:fldCharType="separate"/>
        </w:r>
        <w:r w:rsidRPr="00AE0AAF">
          <w:rPr>
            <w:rStyle w:val="Hyperlink"/>
            <w:noProof/>
          </w:rPr>
          <w:t>6.4</w:t>
        </w:r>
        <w:r>
          <w:rPr>
            <w:rFonts w:asciiTheme="minorHAnsi" w:eastAsiaTheme="minorEastAsia" w:hAnsiTheme="minorHAnsi" w:cstheme="minorBidi"/>
            <w:bCs w:val="0"/>
            <w:noProof/>
            <w:szCs w:val="22"/>
            <w:lang w:eastAsia="en-GB"/>
          </w:rPr>
          <w:tab/>
        </w:r>
        <w:r w:rsidRPr="00AE0AAF">
          <w:rPr>
            <w:rStyle w:val="Hyperlink"/>
            <w:noProof/>
          </w:rPr>
          <w:t>Recycling and Disposal</w:t>
        </w:r>
        <w:r>
          <w:rPr>
            <w:noProof/>
            <w:webHidden/>
          </w:rPr>
          <w:tab/>
        </w:r>
        <w:r>
          <w:rPr>
            <w:noProof/>
            <w:webHidden/>
          </w:rPr>
          <w:fldChar w:fldCharType="begin"/>
        </w:r>
        <w:r>
          <w:rPr>
            <w:noProof/>
            <w:webHidden/>
          </w:rPr>
          <w:instrText xml:space="preserve"> PAGEREF _Toc448321279 \h </w:instrText>
        </w:r>
      </w:ins>
      <w:r>
        <w:rPr>
          <w:noProof/>
          <w:webHidden/>
        </w:rPr>
      </w:r>
      <w:r>
        <w:rPr>
          <w:noProof/>
          <w:webHidden/>
        </w:rPr>
        <w:fldChar w:fldCharType="separate"/>
      </w:r>
      <w:ins w:id="192" w:author="Peter Dobson" w:date="2016-04-13T14:31:00Z">
        <w:r>
          <w:rPr>
            <w:noProof/>
            <w:webHidden/>
          </w:rPr>
          <w:t>21</w:t>
        </w:r>
        <w:r>
          <w:rPr>
            <w:noProof/>
            <w:webHidden/>
          </w:rPr>
          <w:fldChar w:fldCharType="end"/>
        </w:r>
        <w:r w:rsidRPr="00AE0AAF">
          <w:rPr>
            <w:rStyle w:val="Hyperlink"/>
            <w:noProof/>
          </w:rPr>
          <w:fldChar w:fldCharType="end"/>
        </w:r>
      </w:ins>
    </w:p>
    <w:p w:rsidR="00430B36" w:rsidRDefault="00430B36">
      <w:pPr>
        <w:pStyle w:val="TOC1"/>
        <w:rPr>
          <w:ins w:id="193" w:author="Peter Dobson" w:date="2016-04-13T14:31:00Z"/>
          <w:rFonts w:asciiTheme="minorHAnsi" w:eastAsiaTheme="minorEastAsia" w:hAnsiTheme="minorHAnsi" w:cstheme="minorBidi"/>
          <w:b w:val="0"/>
          <w:bCs w:val="0"/>
          <w:caps w:val="0"/>
          <w:noProof/>
          <w:szCs w:val="22"/>
          <w:lang w:eastAsia="en-GB"/>
        </w:rPr>
      </w:pPr>
      <w:ins w:id="194"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"_Toc448321280"</w:instrText>
        </w:r>
        <w:r w:rsidRPr="00AE0AAF">
          <w:rPr>
            <w:rStyle w:val="Hyperlink"/>
            <w:noProof/>
          </w:rPr>
          <w:instrText xml:space="preserve"> </w:instrText>
        </w:r>
        <w:r w:rsidRPr="00AE0AAF">
          <w:rPr>
            <w:rStyle w:val="Hyperlink"/>
            <w:noProof/>
          </w:rPr>
          <w:fldChar w:fldCharType="separate"/>
        </w:r>
        <w:r w:rsidRPr="00AE0AAF">
          <w:rPr>
            <w:rStyle w:val="Hyperlink"/>
            <w:noProof/>
          </w:rPr>
          <w:t>7</w:t>
        </w:r>
        <w:r>
          <w:rPr>
            <w:rFonts w:asciiTheme="minorHAnsi" w:eastAsiaTheme="minorEastAsia" w:hAnsiTheme="minorHAnsi" w:cstheme="minorBidi"/>
            <w:b w:val="0"/>
            <w:bCs w:val="0"/>
            <w:caps w:val="0"/>
            <w:noProof/>
            <w:szCs w:val="22"/>
            <w:lang w:eastAsia="en-GB"/>
          </w:rPr>
          <w:tab/>
        </w:r>
        <w:r w:rsidRPr="00AE0AAF">
          <w:rPr>
            <w:rStyle w:val="Hyperlink"/>
            <w:noProof/>
          </w:rPr>
          <w:t>MAINTENANCE PRACTICES</w:t>
        </w:r>
        <w:r>
          <w:rPr>
            <w:noProof/>
            <w:webHidden/>
          </w:rPr>
          <w:tab/>
        </w:r>
        <w:r>
          <w:rPr>
            <w:noProof/>
            <w:webHidden/>
          </w:rPr>
          <w:fldChar w:fldCharType="begin"/>
        </w:r>
        <w:r>
          <w:rPr>
            <w:noProof/>
            <w:webHidden/>
          </w:rPr>
          <w:instrText xml:space="preserve"> PAGEREF _Toc448321280 \h </w:instrText>
        </w:r>
      </w:ins>
      <w:r>
        <w:rPr>
          <w:noProof/>
          <w:webHidden/>
        </w:rPr>
      </w:r>
      <w:r>
        <w:rPr>
          <w:noProof/>
          <w:webHidden/>
        </w:rPr>
        <w:fldChar w:fldCharType="separate"/>
      </w:r>
      <w:ins w:id="195" w:author="Peter Dobson" w:date="2016-04-13T14:31:00Z">
        <w:r>
          <w:rPr>
            <w:noProof/>
            <w:webHidden/>
          </w:rPr>
          <w:t>22</w:t>
        </w:r>
        <w:r>
          <w:rPr>
            <w:noProof/>
            <w:webHidden/>
          </w:rPr>
          <w:fldChar w:fldCharType="end"/>
        </w:r>
        <w:r w:rsidRPr="00AE0AAF">
          <w:rPr>
            <w:rStyle w:val="Hyperlink"/>
            <w:noProof/>
          </w:rPr>
          <w:fldChar w:fldCharType="end"/>
        </w:r>
      </w:ins>
    </w:p>
    <w:p w:rsidR="00430B36" w:rsidRDefault="00430B36">
      <w:pPr>
        <w:pStyle w:val="TOC2"/>
        <w:rPr>
          <w:ins w:id="196" w:author="Peter Dobson" w:date="2016-04-13T14:31:00Z"/>
          <w:rFonts w:asciiTheme="minorHAnsi" w:eastAsiaTheme="minorEastAsia" w:hAnsiTheme="minorHAnsi" w:cstheme="minorBidi"/>
          <w:bCs w:val="0"/>
          <w:noProof/>
          <w:szCs w:val="22"/>
          <w:lang w:eastAsia="en-GB"/>
        </w:rPr>
      </w:pPr>
      <w:ins w:id="197"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"_Toc448321281"</w:instrText>
        </w:r>
        <w:r w:rsidRPr="00AE0AAF">
          <w:rPr>
            <w:rStyle w:val="Hyperlink"/>
            <w:noProof/>
          </w:rPr>
          <w:instrText xml:space="preserve"> </w:instrText>
        </w:r>
        <w:r w:rsidRPr="00AE0AAF">
          <w:rPr>
            <w:rStyle w:val="Hyperlink"/>
            <w:noProof/>
          </w:rPr>
          <w:fldChar w:fldCharType="separate"/>
        </w:r>
        <w:r w:rsidRPr="00AE0AAF">
          <w:rPr>
            <w:rStyle w:val="Hyperlink"/>
            <w:noProof/>
          </w:rPr>
          <w:t>7.1</w:t>
        </w:r>
        <w:r>
          <w:rPr>
            <w:rFonts w:asciiTheme="minorHAnsi" w:eastAsiaTheme="minorEastAsia" w:hAnsiTheme="minorHAnsi" w:cstheme="minorBidi"/>
            <w:bCs w:val="0"/>
            <w:noProof/>
            <w:szCs w:val="22"/>
            <w:lang w:eastAsia="en-GB"/>
          </w:rPr>
          <w:tab/>
        </w:r>
        <w:r w:rsidRPr="00AE0AAF">
          <w:rPr>
            <w:rStyle w:val="Hyperlink"/>
            <w:noProof/>
          </w:rPr>
          <w:t>General considerations</w:t>
        </w:r>
        <w:r>
          <w:rPr>
            <w:noProof/>
            <w:webHidden/>
          </w:rPr>
          <w:tab/>
        </w:r>
        <w:r>
          <w:rPr>
            <w:noProof/>
            <w:webHidden/>
          </w:rPr>
          <w:fldChar w:fldCharType="begin"/>
        </w:r>
        <w:r>
          <w:rPr>
            <w:noProof/>
            <w:webHidden/>
          </w:rPr>
          <w:instrText xml:space="preserve"> PAGEREF _Toc448321281 \h </w:instrText>
        </w:r>
      </w:ins>
      <w:r>
        <w:rPr>
          <w:noProof/>
          <w:webHidden/>
        </w:rPr>
      </w:r>
      <w:r>
        <w:rPr>
          <w:noProof/>
          <w:webHidden/>
        </w:rPr>
        <w:fldChar w:fldCharType="separate"/>
      </w:r>
      <w:ins w:id="198" w:author="Peter Dobson" w:date="2016-04-13T14:31:00Z">
        <w:r>
          <w:rPr>
            <w:noProof/>
            <w:webHidden/>
          </w:rPr>
          <w:t>22</w:t>
        </w:r>
        <w:r>
          <w:rPr>
            <w:noProof/>
            <w:webHidden/>
          </w:rPr>
          <w:fldChar w:fldCharType="end"/>
        </w:r>
        <w:r w:rsidRPr="00AE0AAF">
          <w:rPr>
            <w:rStyle w:val="Hyperlink"/>
            <w:noProof/>
          </w:rPr>
          <w:fldChar w:fldCharType="end"/>
        </w:r>
      </w:ins>
    </w:p>
    <w:p w:rsidR="00430B36" w:rsidRDefault="00430B36">
      <w:pPr>
        <w:pStyle w:val="TOC2"/>
        <w:rPr>
          <w:ins w:id="199" w:author="Peter Dobson" w:date="2016-04-13T14:31:00Z"/>
          <w:rFonts w:asciiTheme="minorHAnsi" w:eastAsiaTheme="minorEastAsia" w:hAnsiTheme="minorHAnsi" w:cstheme="minorBidi"/>
          <w:bCs w:val="0"/>
          <w:noProof/>
          <w:szCs w:val="22"/>
          <w:lang w:eastAsia="en-GB"/>
        </w:rPr>
      </w:pPr>
      <w:ins w:id="200"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"_Toc448321282"</w:instrText>
        </w:r>
        <w:r w:rsidRPr="00AE0AAF">
          <w:rPr>
            <w:rStyle w:val="Hyperlink"/>
            <w:noProof/>
          </w:rPr>
          <w:instrText xml:space="preserve"> </w:instrText>
        </w:r>
        <w:r w:rsidRPr="00AE0AAF">
          <w:rPr>
            <w:rStyle w:val="Hyperlink"/>
            <w:noProof/>
          </w:rPr>
          <w:fldChar w:fldCharType="separate"/>
        </w:r>
        <w:r w:rsidRPr="00AE0AAF">
          <w:rPr>
            <w:rStyle w:val="Hyperlink"/>
            <w:noProof/>
          </w:rPr>
          <w:t>7.2</w:t>
        </w:r>
        <w:r>
          <w:rPr>
            <w:rFonts w:asciiTheme="minorHAnsi" w:eastAsiaTheme="minorEastAsia" w:hAnsiTheme="minorHAnsi" w:cstheme="minorBidi"/>
            <w:bCs w:val="0"/>
            <w:noProof/>
            <w:szCs w:val="22"/>
            <w:lang w:eastAsia="en-GB"/>
          </w:rPr>
          <w:tab/>
        </w:r>
        <w:r w:rsidRPr="00AE0AAF">
          <w:rPr>
            <w:rStyle w:val="Hyperlink"/>
            <w:noProof/>
          </w:rPr>
          <w:t>Inspections</w:t>
        </w:r>
        <w:r>
          <w:rPr>
            <w:noProof/>
            <w:webHidden/>
          </w:rPr>
          <w:tab/>
        </w:r>
        <w:r>
          <w:rPr>
            <w:noProof/>
            <w:webHidden/>
          </w:rPr>
          <w:fldChar w:fldCharType="begin"/>
        </w:r>
        <w:r>
          <w:rPr>
            <w:noProof/>
            <w:webHidden/>
          </w:rPr>
          <w:instrText xml:space="preserve"> PAGEREF _Toc448321282 \h </w:instrText>
        </w:r>
      </w:ins>
      <w:r>
        <w:rPr>
          <w:noProof/>
          <w:webHidden/>
        </w:rPr>
      </w:r>
      <w:r>
        <w:rPr>
          <w:noProof/>
          <w:webHidden/>
        </w:rPr>
        <w:fldChar w:fldCharType="separate"/>
      </w:r>
      <w:ins w:id="201" w:author="Peter Dobson" w:date="2016-04-13T14:31:00Z">
        <w:r>
          <w:rPr>
            <w:noProof/>
            <w:webHidden/>
          </w:rPr>
          <w:t>23</w:t>
        </w:r>
        <w:r>
          <w:rPr>
            <w:noProof/>
            <w:webHidden/>
          </w:rPr>
          <w:fldChar w:fldCharType="end"/>
        </w:r>
        <w:r w:rsidRPr="00AE0AAF">
          <w:rPr>
            <w:rStyle w:val="Hyperlink"/>
            <w:noProof/>
          </w:rPr>
          <w:fldChar w:fldCharType="end"/>
        </w:r>
      </w:ins>
    </w:p>
    <w:p w:rsidR="00430B36" w:rsidRDefault="00430B36">
      <w:pPr>
        <w:pStyle w:val="TOC3"/>
        <w:rPr>
          <w:ins w:id="202" w:author="Peter Dobson" w:date="2016-04-13T14:31:00Z"/>
          <w:rFonts w:asciiTheme="minorHAnsi" w:eastAsiaTheme="minorEastAsia" w:hAnsiTheme="minorHAnsi" w:cstheme="minorBidi"/>
          <w:noProof/>
          <w:sz w:val="22"/>
          <w:szCs w:val="22"/>
          <w:lang w:eastAsia="en-GB"/>
        </w:rPr>
      </w:pPr>
      <w:ins w:id="203"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"_Toc448321283"</w:instrText>
        </w:r>
        <w:r w:rsidRPr="00AE0AAF">
          <w:rPr>
            <w:rStyle w:val="Hyperlink"/>
            <w:noProof/>
          </w:rPr>
          <w:instrText xml:space="preserve"> </w:instrText>
        </w:r>
        <w:r w:rsidRPr="00AE0AAF">
          <w:rPr>
            <w:rStyle w:val="Hyperlink"/>
            <w:noProof/>
          </w:rPr>
          <w:fldChar w:fldCharType="separate"/>
        </w:r>
        <w:r w:rsidRPr="00AE0AAF">
          <w:rPr>
            <w:rStyle w:val="Hyperlink"/>
            <w:noProof/>
          </w:rPr>
          <w:t>7.2.1</w:t>
        </w:r>
        <w:r>
          <w:rPr>
            <w:rFonts w:asciiTheme="minorHAnsi" w:eastAsiaTheme="minorEastAsia" w:hAnsiTheme="minorHAnsi" w:cstheme="minorBidi"/>
            <w:noProof/>
            <w:sz w:val="22"/>
            <w:szCs w:val="22"/>
            <w:lang w:eastAsia="en-GB"/>
          </w:rPr>
          <w:tab/>
        </w:r>
        <w:r w:rsidRPr="00AE0AAF">
          <w:rPr>
            <w:rStyle w:val="Hyperlink"/>
            <w:noProof/>
          </w:rPr>
          <w:t>Initial readings</w:t>
        </w:r>
        <w:r>
          <w:rPr>
            <w:noProof/>
            <w:webHidden/>
          </w:rPr>
          <w:tab/>
        </w:r>
        <w:r>
          <w:rPr>
            <w:noProof/>
            <w:webHidden/>
          </w:rPr>
          <w:fldChar w:fldCharType="begin"/>
        </w:r>
        <w:r>
          <w:rPr>
            <w:noProof/>
            <w:webHidden/>
          </w:rPr>
          <w:instrText xml:space="preserve"> PAGEREF _Toc448321283 \h </w:instrText>
        </w:r>
      </w:ins>
      <w:r>
        <w:rPr>
          <w:noProof/>
          <w:webHidden/>
        </w:rPr>
      </w:r>
      <w:r>
        <w:rPr>
          <w:noProof/>
          <w:webHidden/>
        </w:rPr>
        <w:fldChar w:fldCharType="separate"/>
      </w:r>
      <w:ins w:id="204" w:author="Peter Dobson" w:date="2016-04-13T14:31:00Z">
        <w:r>
          <w:rPr>
            <w:noProof/>
            <w:webHidden/>
          </w:rPr>
          <w:t>23</w:t>
        </w:r>
        <w:r>
          <w:rPr>
            <w:noProof/>
            <w:webHidden/>
          </w:rPr>
          <w:fldChar w:fldCharType="end"/>
        </w:r>
        <w:r w:rsidRPr="00AE0AAF">
          <w:rPr>
            <w:rStyle w:val="Hyperlink"/>
            <w:noProof/>
          </w:rPr>
          <w:fldChar w:fldCharType="end"/>
        </w:r>
      </w:ins>
    </w:p>
    <w:p w:rsidR="00430B36" w:rsidRDefault="00430B36">
      <w:pPr>
        <w:pStyle w:val="TOC3"/>
        <w:rPr>
          <w:ins w:id="205" w:author="Peter Dobson" w:date="2016-04-13T14:31:00Z"/>
          <w:rFonts w:asciiTheme="minorHAnsi" w:eastAsiaTheme="minorEastAsia" w:hAnsiTheme="minorHAnsi" w:cstheme="minorBidi"/>
          <w:noProof/>
          <w:sz w:val="22"/>
          <w:szCs w:val="22"/>
          <w:lang w:eastAsia="en-GB"/>
        </w:rPr>
      </w:pPr>
      <w:ins w:id="206"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"_Toc448321284"</w:instrText>
        </w:r>
        <w:r w:rsidRPr="00AE0AAF">
          <w:rPr>
            <w:rStyle w:val="Hyperlink"/>
            <w:noProof/>
          </w:rPr>
          <w:instrText xml:space="preserve"> </w:instrText>
        </w:r>
        <w:r w:rsidRPr="00AE0AAF">
          <w:rPr>
            <w:rStyle w:val="Hyperlink"/>
            <w:noProof/>
          </w:rPr>
          <w:fldChar w:fldCharType="separate"/>
        </w:r>
        <w:r w:rsidRPr="00AE0AAF">
          <w:rPr>
            <w:rStyle w:val="Hyperlink"/>
            <w:noProof/>
          </w:rPr>
          <w:t>7.2.2</w:t>
        </w:r>
        <w:r>
          <w:rPr>
            <w:rFonts w:asciiTheme="minorHAnsi" w:eastAsiaTheme="minorEastAsia" w:hAnsiTheme="minorHAnsi" w:cstheme="minorBidi"/>
            <w:noProof/>
            <w:sz w:val="22"/>
            <w:szCs w:val="22"/>
            <w:lang w:eastAsia="en-GB"/>
          </w:rPr>
          <w:tab/>
        </w:r>
        <w:r w:rsidRPr="00AE0AAF">
          <w:rPr>
            <w:rStyle w:val="Hyperlink"/>
            <w:noProof/>
          </w:rPr>
          <w:t>Measurements and recording</w:t>
        </w:r>
        <w:r>
          <w:rPr>
            <w:noProof/>
            <w:webHidden/>
          </w:rPr>
          <w:tab/>
        </w:r>
        <w:r>
          <w:rPr>
            <w:noProof/>
            <w:webHidden/>
          </w:rPr>
          <w:fldChar w:fldCharType="begin"/>
        </w:r>
        <w:r>
          <w:rPr>
            <w:noProof/>
            <w:webHidden/>
          </w:rPr>
          <w:instrText xml:space="preserve"> PAGEREF _Toc448321284 \h </w:instrText>
        </w:r>
      </w:ins>
      <w:r>
        <w:rPr>
          <w:noProof/>
          <w:webHidden/>
        </w:rPr>
      </w:r>
      <w:r>
        <w:rPr>
          <w:noProof/>
          <w:webHidden/>
        </w:rPr>
        <w:fldChar w:fldCharType="separate"/>
      </w:r>
      <w:ins w:id="207" w:author="Peter Dobson" w:date="2016-04-13T14:31:00Z">
        <w:r>
          <w:rPr>
            <w:noProof/>
            <w:webHidden/>
          </w:rPr>
          <w:t>23</w:t>
        </w:r>
        <w:r>
          <w:rPr>
            <w:noProof/>
            <w:webHidden/>
          </w:rPr>
          <w:fldChar w:fldCharType="end"/>
        </w:r>
        <w:r w:rsidRPr="00AE0AAF">
          <w:rPr>
            <w:rStyle w:val="Hyperlink"/>
            <w:noProof/>
          </w:rPr>
          <w:fldChar w:fldCharType="end"/>
        </w:r>
      </w:ins>
    </w:p>
    <w:p w:rsidR="00430B36" w:rsidRDefault="00430B36">
      <w:pPr>
        <w:pStyle w:val="TOC3"/>
        <w:rPr>
          <w:ins w:id="208" w:author="Peter Dobson" w:date="2016-04-13T14:31:00Z"/>
          <w:rFonts w:asciiTheme="minorHAnsi" w:eastAsiaTheme="minorEastAsia" w:hAnsiTheme="minorHAnsi" w:cstheme="minorBidi"/>
          <w:noProof/>
          <w:sz w:val="22"/>
          <w:szCs w:val="22"/>
          <w:lang w:eastAsia="en-GB"/>
        </w:rPr>
      </w:pPr>
      <w:ins w:id="209"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"_Toc448321285"</w:instrText>
        </w:r>
        <w:r w:rsidRPr="00AE0AAF">
          <w:rPr>
            <w:rStyle w:val="Hyperlink"/>
            <w:noProof/>
          </w:rPr>
          <w:instrText xml:space="preserve"> </w:instrText>
        </w:r>
        <w:r w:rsidRPr="00AE0AAF">
          <w:rPr>
            <w:rStyle w:val="Hyperlink"/>
            <w:noProof/>
          </w:rPr>
          <w:fldChar w:fldCharType="separate"/>
        </w:r>
        <w:r w:rsidRPr="00AE0AAF">
          <w:rPr>
            <w:rStyle w:val="Hyperlink"/>
            <w:noProof/>
          </w:rPr>
          <w:t>7.2.3</w:t>
        </w:r>
        <w:r>
          <w:rPr>
            <w:rFonts w:asciiTheme="minorHAnsi" w:eastAsiaTheme="minorEastAsia" w:hAnsiTheme="minorHAnsi" w:cstheme="minorBidi"/>
            <w:noProof/>
            <w:sz w:val="22"/>
            <w:szCs w:val="22"/>
            <w:lang w:eastAsia="en-GB"/>
          </w:rPr>
          <w:tab/>
        </w:r>
        <w:r w:rsidRPr="00AE0AAF">
          <w:rPr>
            <w:rStyle w:val="Hyperlink"/>
            <w:noProof/>
          </w:rPr>
          <w:t>Electrolyte Level</w:t>
        </w:r>
        <w:r>
          <w:rPr>
            <w:noProof/>
            <w:webHidden/>
          </w:rPr>
          <w:tab/>
        </w:r>
        <w:r>
          <w:rPr>
            <w:noProof/>
            <w:webHidden/>
          </w:rPr>
          <w:fldChar w:fldCharType="begin"/>
        </w:r>
        <w:r>
          <w:rPr>
            <w:noProof/>
            <w:webHidden/>
          </w:rPr>
          <w:instrText xml:space="preserve"> PAGEREF _Toc448321285 \h </w:instrText>
        </w:r>
      </w:ins>
      <w:r>
        <w:rPr>
          <w:noProof/>
          <w:webHidden/>
        </w:rPr>
      </w:r>
      <w:r>
        <w:rPr>
          <w:noProof/>
          <w:webHidden/>
        </w:rPr>
        <w:fldChar w:fldCharType="separate"/>
      </w:r>
      <w:ins w:id="210" w:author="Peter Dobson" w:date="2016-04-13T14:31:00Z">
        <w:r>
          <w:rPr>
            <w:noProof/>
            <w:webHidden/>
          </w:rPr>
          <w:t>23</w:t>
        </w:r>
        <w:r>
          <w:rPr>
            <w:noProof/>
            <w:webHidden/>
          </w:rPr>
          <w:fldChar w:fldCharType="end"/>
        </w:r>
        <w:r w:rsidRPr="00AE0AAF">
          <w:rPr>
            <w:rStyle w:val="Hyperlink"/>
            <w:noProof/>
          </w:rPr>
          <w:fldChar w:fldCharType="end"/>
        </w:r>
      </w:ins>
    </w:p>
    <w:p w:rsidR="00430B36" w:rsidRDefault="00430B36">
      <w:pPr>
        <w:pStyle w:val="TOC3"/>
        <w:rPr>
          <w:ins w:id="211" w:author="Peter Dobson" w:date="2016-04-13T14:31:00Z"/>
          <w:rFonts w:asciiTheme="minorHAnsi" w:eastAsiaTheme="minorEastAsia" w:hAnsiTheme="minorHAnsi" w:cstheme="minorBidi"/>
          <w:noProof/>
          <w:sz w:val="22"/>
          <w:szCs w:val="22"/>
          <w:lang w:eastAsia="en-GB"/>
        </w:rPr>
      </w:pPr>
      <w:ins w:id="212"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"_Toc448321286"</w:instrText>
        </w:r>
        <w:r w:rsidRPr="00AE0AAF">
          <w:rPr>
            <w:rStyle w:val="Hyperlink"/>
            <w:noProof/>
          </w:rPr>
          <w:instrText xml:space="preserve"> </w:instrText>
        </w:r>
        <w:r w:rsidRPr="00AE0AAF">
          <w:rPr>
            <w:rStyle w:val="Hyperlink"/>
            <w:noProof/>
          </w:rPr>
          <w:fldChar w:fldCharType="separate"/>
        </w:r>
        <w:r w:rsidRPr="00AE0AAF">
          <w:rPr>
            <w:rStyle w:val="Hyperlink"/>
            <w:noProof/>
          </w:rPr>
          <w:t>7.2.4</w:t>
        </w:r>
        <w:r>
          <w:rPr>
            <w:rFonts w:asciiTheme="minorHAnsi" w:eastAsiaTheme="minorEastAsia" w:hAnsiTheme="minorHAnsi" w:cstheme="minorBidi"/>
            <w:noProof/>
            <w:sz w:val="22"/>
            <w:szCs w:val="22"/>
            <w:lang w:eastAsia="en-GB"/>
          </w:rPr>
          <w:tab/>
        </w:r>
        <w:r w:rsidRPr="00AE0AAF">
          <w:rPr>
            <w:rStyle w:val="Hyperlink"/>
            <w:noProof/>
          </w:rPr>
          <w:t>Electrolyte Consumption</w:t>
        </w:r>
        <w:r>
          <w:rPr>
            <w:noProof/>
            <w:webHidden/>
          </w:rPr>
          <w:tab/>
        </w:r>
        <w:r>
          <w:rPr>
            <w:noProof/>
            <w:webHidden/>
          </w:rPr>
          <w:fldChar w:fldCharType="begin"/>
        </w:r>
        <w:r>
          <w:rPr>
            <w:noProof/>
            <w:webHidden/>
          </w:rPr>
          <w:instrText xml:space="preserve"> PAGEREF _Toc448321286 \h </w:instrText>
        </w:r>
      </w:ins>
      <w:r>
        <w:rPr>
          <w:noProof/>
          <w:webHidden/>
        </w:rPr>
      </w:r>
      <w:r>
        <w:rPr>
          <w:noProof/>
          <w:webHidden/>
        </w:rPr>
        <w:fldChar w:fldCharType="separate"/>
      </w:r>
      <w:ins w:id="213" w:author="Peter Dobson" w:date="2016-04-13T14:31:00Z">
        <w:r>
          <w:rPr>
            <w:noProof/>
            <w:webHidden/>
          </w:rPr>
          <w:t>24</w:t>
        </w:r>
        <w:r>
          <w:rPr>
            <w:noProof/>
            <w:webHidden/>
          </w:rPr>
          <w:fldChar w:fldCharType="end"/>
        </w:r>
        <w:r w:rsidRPr="00AE0AAF">
          <w:rPr>
            <w:rStyle w:val="Hyperlink"/>
            <w:noProof/>
          </w:rPr>
          <w:fldChar w:fldCharType="end"/>
        </w:r>
      </w:ins>
    </w:p>
    <w:p w:rsidR="00430B36" w:rsidRDefault="00430B36">
      <w:pPr>
        <w:pStyle w:val="TOC3"/>
        <w:rPr>
          <w:ins w:id="214" w:author="Peter Dobson" w:date="2016-04-13T14:31:00Z"/>
          <w:rFonts w:asciiTheme="minorHAnsi" w:eastAsiaTheme="minorEastAsia" w:hAnsiTheme="minorHAnsi" w:cstheme="minorBidi"/>
          <w:noProof/>
          <w:sz w:val="22"/>
          <w:szCs w:val="22"/>
          <w:lang w:eastAsia="en-GB"/>
        </w:rPr>
      </w:pPr>
      <w:ins w:id="215"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"_Toc448321287"</w:instrText>
        </w:r>
        <w:r w:rsidRPr="00AE0AAF">
          <w:rPr>
            <w:rStyle w:val="Hyperlink"/>
            <w:noProof/>
          </w:rPr>
          <w:instrText xml:space="preserve"> </w:instrText>
        </w:r>
        <w:r w:rsidRPr="00AE0AAF">
          <w:rPr>
            <w:rStyle w:val="Hyperlink"/>
            <w:noProof/>
          </w:rPr>
          <w:fldChar w:fldCharType="separate"/>
        </w:r>
        <w:r w:rsidRPr="00AE0AAF">
          <w:rPr>
            <w:rStyle w:val="Hyperlink"/>
            <w:noProof/>
          </w:rPr>
          <w:t>7.2.5</w:t>
        </w:r>
        <w:r>
          <w:rPr>
            <w:rFonts w:asciiTheme="minorHAnsi" w:eastAsiaTheme="minorEastAsia" w:hAnsiTheme="minorHAnsi" w:cstheme="minorBidi"/>
            <w:noProof/>
            <w:sz w:val="22"/>
            <w:szCs w:val="22"/>
            <w:lang w:eastAsia="en-GB"/>
          </w:rPr>
          <w:tab/>
        </w:r>
        <w:r w:rsidRPr="00AE0AAF">
          <w:rPr>
            <w:rStyle w:val="Hyperlink"/>
            <w:noProof/>
          </w:rPr>
          <w:t>Visual Checks</w:t>
        </w:r>
        <w:r>
          <w:rPr>
            <w:noProof/>
            <w:webHidden/>
          </w:rPr>
          <w:tab/>
        </w:r>
        <w:r>
          <w:rPr>
            <w:noProof/>
            <w:webHidden/>
          </w:rPr>
          <w:fldChar w:fldCharType="begin"/>
        </w:r>
        <w:r>
          <w:rPr>
            <w:noProof/>
            <w:webHidden/>
          </w:rPr>
          <w:instrText xml:space="preserve"> PAGEREF _Toc448321287 \h </w:instrText>
        </w:r>
      </w:ins>
      <w:r>
        <w:rPr>
          <w:noProof/>
          <w:webHidden/>
        </w:rPr>
      </w:r>
      <w:r>
        <w:rPr>
          <w:noProof/>
          <w:webHidden/>
        </w:rPr>
        <w:fldChar w:fldCharType="separate"/>
      </w:r>
      <w:ins w:id="216" w:author="Peter Dobson" w:date="2016-04-13T14:31:00Z">
        <w:r>
          <w:rPr>
            <w:noProof/>
            <w:webHidden/>
          </w:rPr>
          <w:t>24</w:t>
        </w:r>
        <w:r>
          <w:rPr>
            <w:noProof/>
            <w:webHidden/>
          </w:rPr>
          <w:fldChar w:fldCharType="end"/>
        </w:r>
        <w:r w:rsidRPr="00AE0AAF">
          <w:rPr>
            <w:rStyle w:val="Hyperlink"/>
            <w:noProof/>
          </w:rPr>
          <w:fldChar w:fldCharType="end"/>
        </w:r>
      </w:ins>
    </w:p>
    <w:p w:rsidR="00430B36" w:rsidRDefault="00430B36">
      <w:pPr>
        <w:pStyle w:val="TOC3"/>
        <w:rPr>
          <w:ins w:id="217" w:author="Peter Dobson" w:date="2016-04-13T14:31:00Z"/>
          <w:rFonts w:asciiTheme="minorHAnsi" w:eastAsiaTheme="minorEastAsia" w:hAnsiTheme="minorHAnsi" w:cstheme="minorBidi"/>
          <w:noProof/>
          <w:sz w:val="22"/>
          <w:szCs w:val="22"/>
          <w:lang w:eastAsia="en-GB"/>
        </w:rPr>
      </w:pPr>
      <w:ins w:id="218"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"_Toc448321288"</w:instrText>
        </w:r>
        <w:r w:rsidRPr="00AE0AAF">
          <w:rPr>
            <w:rStyle w:val="Hyperlink"/>
            <w:noProof/>
          </w:rPr>
          <w:instrText xml:space="preserve"> </w:instrText>
        </w:r>
        <w:r w:rsidRPr="00AE0AAF">
          <w:rPr>
            <w:rStyle w:val="Hyperlink"/>
            <w:noProof/>
          </w:rPr>
          <w:fldChar w:fldCharType="separate"/>
        </w:r>
        <w:r w:rsidRPr="00AE0AAF">
          <w:rPr>
            <w:rStyle w:val="Hyperlink"/>
            <w:noProof/>
          </w:rPr>
          <w:t>7.2.6</w:t>
        </w:r>
        <w:r>
          <w:rPr>
            <w:rFonts w:asciiTheme="minorHAnsi" w:eastAsiaTheme="minorEastAsia" w:hAnsiTheme="minorHAnsi" w:cstheme="minorBidi"/>
            <w:noProof/>
            <w:sz w:val="22"/>
            <w:szCs w:val="22"/>
            <w:lang w:eastAsia="en-GB"/>
          </w:rPr>
          <w:tab/>
        </w:r>
        <w:r w:rsidRPr="00AE0AAF">
          <w:rPr>
            <w:rStyle w:val="Hyperlink"/>
            <w:noProof/>
          </w:rPr>
          <w:t>Special Inspections</w:t>
        </w:r>
        <w:r>
          <w:rPr>
            <w:noProof/>
            <w:webHidden/>
          </w:rPr>
          <w:tab/>
        </w:r>
        <w:r>
          <w:rPr>
            <w:noProof/>
            <w:webHidden/>
          </w:rPr>
          <w:fldChar w:fldCharType="begin"/>
        </w:r>
        <w:r>
          <w:rPr>
            <w:noProof/>
            <w:webHidden/>
          </w:rPr>
          <w:instrText xml:space="preserve"> PAGEREF _Toc448321288 \h </w:instrText>
        </w:r>
      </w:ins>
      <w:r>
        <w:rPr>
          <w:noProof/>
          <w:webHidden/>
        </w:rPr>
      </w:r>
      <w:r>
        <w:rPr>
          <w:noProof/>
          <w:webHidden/>
        </w:rPr>
        <w:fldChar w:fldCharType="separate"/>
      </w:r>
      <w:ins w:id="219" w:author="Peter Dobson" w:date="2016-04-13T14:31:00Z">
        <w:r>
          <w:rPr>
            <w:noProof/>
            <w:webHidden/>
          </w:rPr>
          <w:t>24</w:t>
        </w:r>
        <w:r>
          <w:rPr>
            <w:noProof/>
            <w:webHidden/>
          </w:rPr>
          <w:fldChar w:fldCharType="end"/>
        </w:r>
        <w:r w:rsidRPr="00AE0AAF">
          <w:rPr>
            <w:rStyle w:val="Hyperlink"/>
            <w:noProof/>
          </w:rPr>
          <w:fldChar w:fldCharType="end"/>
        </w:r>
      </w:ins>
    </w:p>
    <w:p w:rsidR="00430B36" w:rsidRDefault="00430B36">
      <w:pPr>
        <w:pStyle w:val="TOC2"/>
        <w:rPr>
          <w:ins w:id="220" w:author="Peter Dobson" w:date="2016-04-13T14:31:00Z"/>
          <w:rFonts w:asciiTheme="minorHAnsi" w:eastAsiaTheme="minorEastAsia" w:hAnsiTheme="minorHAnsi" w:cstheme="minorBidi"/>
          <w:bCs w:val="0"/>
          <w:noProof/>
          <w:szCs w:val="22"/>
          <w:lang w:eastAsia="en-GB"/>
        </w:rPr>
      </w:pPr>
      <w:ins w:id="221"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"_Toc448321289"</w:instrText>
        </w:r>
        <w:r w:rsidRPr="00AE0AAF">
          <w:rPr>
            <w:rStyle w:val="Hyperlink"/>
            <w:noProof/>
          </w:rPr>
          <w:instrText xml:space="preserve"> </w:instrText>
        </w:r>
        <w:r w:rsidRPr="00AE0AAF">
          <w:rPr>
            <w:rStyle w:val="Hyperlink"/>
            <w:noProof/>
          </w:rPr>
          <w:fldChar w:fldCharType="separate"/>
        </w:r>
        <w:r w:rsidRPr="00AE0AAF">
          <w:rPr>
            <w:rStyle w:val="Hyperlink"/>
            <w:noProof/>
          </w:rPr>
          <w:t>7.3</w:t>
        </w:r>
        <w:r>
          <w:rPr>
            <w:rFonts w:asciiTheme="minorHAnsi" w:eastAsiaTheme="minorEastAsia" w:hAnsiTheme="minorHAnsi" w:cstheme="minorBidi"/>
            <w:bCs w:val="0"/>
            <w:noProof/>
            <w:szCs w:val="22"/>
            <w:lang w:eastAsia="en-GB"/>
          </w:rPr>
          <w:tab/>
        </w:r>
        <w:r w:rsidRPr="00AE0AAF">
          <w:rPr>
            <w:rStyle w:val="Hyperlink"/>
            <w:noProof/>
          </w:rPr>
          <w:t>Tests</w:t>
        </w:r>
        <w:r>
          <w:rPr>
            <w:noProof/>
            <w:webHidden/>
          </w:rPr>
          <w:tab/>
        </w:r>
        <w:r>
          <w:rPr>
            <w:noProof/>
            <w:webHidden/>
          </w:rPr>
          <w:fldChar w:fldCharType="begin"/>
        </w:r>
        <w:r>
          <w:rPr>
            <w:noProof/>
            <w:webHidden/>
          </w:rPr>
          <w:instrText xml:space="preserve"> PAGEREF _Toc448321289 \h </w:instrText>
        </w:r>
      </w:ins>
      <w:r>
        <w:rPr>
          <w:noProof/>
          <w:webHidden/>
        </w:rPr>
      </w:r>
      <w:r>
        <w:rPr>
          <w:noProof/>
          <w:webHidden/>
        </w:rPr>
        <w:fldChar w:fldCharType="separate"/>
      </w:r>
      <w:ins w:id="222" w:author="Peter Dobson" w:date="2016-04-13T14:31:00Z">
        <w:r>
          <w:rPr>
            <w:noProof/>
            <w:webHidden/>
          </w:rPr>
          <w:t>24</w:t>
        </w:r>
        <w:r>
          <w:rPr>
            <w:noProof/>
            <w:webHidden/>
          </w:rPr>
          <w:fldChar w:fldCharType="end"/>
        </w:r>
        <w:r w:rsidRPr="00AE0AAF">
          <w:rPr>
            <w:rStyle w:val="Hyperlink"/>
            <w:noProof/>
          </w:rPr>
          <w:fldChar w:fldCharType="end"/>
        </w:r>
      </w:ins>
    </w:p>
    <w:p w:rsidR="00430B36" w:rsidRDefault="00430B36">
      <w:pPr>
        <w:pStyle w:val="TOC2"/>
        <w:rPr>
          <w:ins w:id="223" w:author="Peter Dobson" w:date="2016-04-13T14:31:00Z"/>
          <w:rFonts w:asciiTheme="minorHAnsi" w:eastAsiaTheme="minorEastAsia" w:hAnsiTheme="minorHAnsi" w:cstheme="minorBidi"/>
          <w:bCs w:val="0"/>
          <w:noProof/>
          <w:szCs w:val="22"/>
          <w:lang w:eastAsia="en-GB"/>
        </w:rPr>
      </w:pPr>
      <w:ins w:id="224"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"_Toc448321290"</w:instrText>
        </w:r>
        <w:r w:rsidRPr="00AE0AAF">
          <w:rPr>
            <w:rStyle w:val="Hyperlink"/>
            <w:noProof/>
          </w:rPr>
          <w:instrText xml:space="preserve"> </w:instrText>
        </w:r>
        <w:r w:rsidRPr="00AE0AAF">
          <w:rPr>
            <w:rStyle w:val="Hyperlink"/>
            <w:noProof/>
          </w:rPr>
          <w:fldChar w:fldCharType="separate"/>
        </w:r>
        <w:r w:rsidRPr="00AE0AAF">
          <w:rPr>
            <w:rStyle w:val="Hyperlink"/>
            <w:noProof/>
          </w:rPr>
          <w:t>7.4</w:t>
        </w:r>
        <w:r>
          <w:rPr>
            <w:rFonts w:asciiTheme="minorHAnsi" w:eastAsiaTheme="minorEastAsia" w:hAnsiTheme="minorHAnsi" w:cstheme="minorBidi"/>
            <w:bCs w:val="0"/>
            <w:noProof/>
            <w:szCs w:val="22"/>
            <w:lang w:eastAsia="en-GB"/>
          </w:rPr>
          <w:tab/>
        </w:r>
        <w:r w:rsidRPr="00AE0AAF">
          <w:rPr>
            <w:rStyle w:val="Hyperlink"/>
            <w:noProof/>
          </w:rPr>
          <w:t>Faults</w:t>
        </w:r>
        <w:r>
          <w:rPr>
            <w:noProof/>
            <w:webHidden/>
          </w:rPr>
          <w:tab/>
        </w:r>
        <w:r>
          <w:rPr>
            <w:noProof/>
            <w:webHidden/>
          </w:rPr>
          <w:fldChar w:fldCharType="begin"/>
        </w:r>
        <w:r>
          <w:rPr>
            <w:noProof/>
            <w:webHidden/>
          </w:rPr>
          <w:instrText xml:space="preserve"> PAGEREF _Toc448321290 \h </w:instrText>
        </w:r>
      </w:ins>
      <w:r>
        <w:rPr>
          <w:noProof/>
          <w:webHidden/>
        </w:rPr>
      </w:r>
      <w:r>
        <w:rPr>
          <w:noProof/>
          <w:webHidden/>
        </w:rPr>
        <w:fldChar w:fldCharType="separate"/>
      </w:r>
      <w:ins w:id="225" w:author="Peter Dobson" w:date="2016-04-13T14:31:00Z">
        <w:r>
          <w:rPr>
            <w:noProof/>
            <w:webHidden/>
          </w:rPr>
          <w:t>25</w:t>
        </w:r>
        <w:r>
          <w:rPr>
            <w:noProof/>
            <w:webHidden/>
          </w:rPr>
          <w:fldChar w:fldCharType="end"/>
        </w:r>
        <w:r w:rsidRPr="00AE0AAF">
          <w:rPr>
            <w:rStyle w:val="Hyperlink"/>
            <w:noProof/>
          </w:rPr>
          <w:fldChar w:fldCharType="end"/>
        </w:r>
      </w:ins>
    </w:p>
    <w:p w:rsidR="00430B36" w:rsidRDefault="00430B36">
      <w:pPr>
        <w:pStyle w:val="TOC2"/>
        <w:rPr>
          <w:ins w:id="226" w:author="Peter Dobson" w:date="2016-04-13T14:31:00Z"/>
          <w:rFonts w:asciiTheme="minorHAnsi" w:eastAsiaTheme="minorEastAsia" w:hAnsiTheme="minorHAnsi" w:cstheme="minorBidi"/>
          <w:bCs w:val="0"/>
          <w:noProof/>
          <w:szCs w:val="22"/>
          <w:lang w:eastAsia="en-GB"/>
        </w:rPr>
      </w:pPr>
      <w:ins w:id="227"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"_Toc448321291"</w:instrText>
        </w:r>
        <w:r w:rsidRPr="00AE0AAF">
          <w:rPr>
            <w:rStyle w:val="Hyperlink"/>
            <w:noProof/>
          </w:rPr>
          <w:instrText xml:space="preserve"> </w:instrText>
        </w:r>
        <w:r w:rsidRPr="00AE0AAF">
          <w:rPr>
            <w:rStyle w:val="Hyperlink"/>
            <w:noProof/>
          </w:rPr>
          <w:fldChar w:fldCharType="separate"/>
        </w:r>
        <w:r w:rsidRPr="00AE0AAF">
          <w:rPr>
            <w:rStyle w:val="Hyperlink"/>
            <w:noProof/>
          </w:rPr>
          <w:t>7.5</w:t>
        </w:r>
        <w:r>
          <w:rPr>
            <w:rFonts w:asciiTheme="minorHAnsi" w:eastAsiaTheme="minorEastAsia" w:hAnsiTheme="minorHAnsi" w:cstheme="minorBidi"/>
            <w:bCs w:val="0"/>
            <w:noProof/>
            <w:szCs w:val="22"/>
            <w:lang w:eastAsia="en-GB"/>
          </w:rPr>
          <w:tab/>
        </w:r>
        <w:r w:rsidRPr="00AE0AAF">
          <w:rPr>
            <w:rStyle w:val="Hyperlink"/>
            <w:noProof/>
          </w:rPr>
          <w:t>Corrective Actions - General</w:t>
        </w:r>
        <w:r>
          <w:rPr>
            <w:noProof/>
            <w:webHidden/>
          </w:rPr>
          <w:tab/>
        </w:r>
        <w:r>
          <w:rPr>
            <w:noProof/>
            <w:webHidden/>
          </w:rPr>
          <w:fldChar w:fldCharType="begin"/>
        </w:r>
        <w:r>
          <w:rPr>
            <w:noProof/>
            <w:webHidden/>
          </w:rPr>
          <w:instrText xml:space="preserve"> PAGEREF _Toc448321291 \h </w:instrText>
        </w:r>
      </w:ins>
      <w:r>
        <w:rPr>
          <w:noProof/>
          <w:webHidden/>
        </w:rPr>
      </w:r>
      <w:r>
        <w:rPr>
          <w:noProof/>
          <w:webHidden/>
        </w:rPr>
        <w:fldChar w:fldCharType="separate"/>
      </w:r>
      <w:ins w:id="228" w:author="Peter Dobson" w:date="2016-04-13T14:31:00Z">
        <w:r>
          <w:rPr>
            <w:noProof/>
            <w:webHidden/>
          </w:rPr>
          <w:t>25</w:t>
        </w:r>
        <w:r>
          <w:rPr>
            <w:noProof/>
            <w:webHidden/>
          </w:rPr>
          <w:fldChar w:fldCharType="end"/>
        </w:r>
        <w:r w:rsidRPr="00AE0AAF">
          <w:rPr>
            <w:rStyle w:val="Hyperlink"/>
            <w:noProof/>
          </w:rPr>
          <w:fldChar w:fldCharType="end"/>
        </w:r>
      </w:ins>
    </w:p>
    <w:p w:rsidR="00430B36" w:rsidRDefault="00430B36">
      <w:pPr>
        <w:pStyle w:val="TOC3"/>
        <w:rPr>
          <w:ins w:id="229" w:author="Peter Dobson" w:date="2016-04-13T14:31:00Z"/>
          <w:rFonts w:asciiTheme="minorHAnsi" w:eastAsiaTheme="minorEastAsia" w:hAnsiTheme="minorHAnsi" w:cstheme="minorBidi"/>
          <w:noProof/>
          <w:sz w:val="22"/>
          <w:szCs w:val="22"/>
          <w:lang w:eastAsia="en-GB"/>
        </w:rPr>
      </w:pPr>
      <w:ins w:id="230"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"_Toc448321292"</w:instrText>
        </w:r>
        <w:r w:rsidRPr="00AE0AAF">
          <w:rPr>
            <w:rStyle w:val="Hyperlink"/>
            <w:noProof/>
          </w:rPr>
          <w:instrText xml:space="preserve"> </w:instrText>
        </w:r>
        <w:r w:rsidRPr="00AE0AAF">
          <w:rPr>
            <w:rStyle w:val="Hyperlink"/>
            <w:noProof/>
          </w:rPr>
          <w:fldChar w:fldCharType="separate"/>
        </w:r>
        <w:r w:rsidRPr="00AE0AAF">
          <w:rPr>
            <w:rStyle w:val="Hyperlink"/>
            <w:noProof/>
          </w:rPr>
          <w:t>7.5.1</w:t>
        </w:r>
        <w:r>
          <w:rPr>
            <w:rFonts w:asciiTheme="minorHAnsi" w:eastAsiaTheme="minorEastAsia" w:hAnsiTheme="minorHAnsi" w:cstheme="minorBidi"/>
            <w:noProof/>
            <w:sz w:val="22"/>
            <w:szCs w:val="22"/>
            <w:lang w:eastAsia="en-GB"/>
          </w:rPr>
          <w:tab/>
        </w:r>
        <w:r w:rsidRPr="00AE0AAF">
          <w:rPr>
            <w:rStyle w:val="Hyperlink"/>
            <w:noProof/>
          </w:rPr>
          <w:t>Physical Conditions</w:t>
        </w:r>
        <w:r>
          <w:rPr>
            <w:noProof/>
            <w:webHidden/>
          </w:rPr>
          <w:tab/>
        </w:r>
        <w:r>
          <w:rPr>
            <w:noProof/>
            <w:webHidden/>
          </w:rPr>
          <w:fldChar w:fldCharType="begin"/>
        </w:r>
        <w:r>
          <w:rPr>
            <w:noProof/>
            <w:webHidden/>
          </w:rPr>
          <w:instrText xml:space="preserve"> PAGEREF _Toc448321292 \h </w:instrText>
        </w:r>
      </w:ins>
      <w:r>
        <w:rPr>
          <w:noProof/>
          <w:webHidden/>
        </w:rPr>
      </w:r>
      <w:r>
        <w:rPr>
          <w:noProof/>
          <w:webHidden/>
        </w:rPr>
        <w:fldChar w:fldCharType="separate"/>
      </w:r>
      <w:ins w:id="231" w:author="Peter Dobson" w:date="2016-04-13T14:31:00Z">
        <w:r>
          <w:rPr>
            <w:noProof/>
            <w:webHidden/>
          </w:rPr>
          <w:t>25</w:t>
        </w:r>
        <w:r>
          <w:rPr>
            <w:noProof/>
            <w:webHidden/>
          </w:rPr>
          <w:fldChar w:fldCharType="end"/>
        </w:r>
        <w:r w:rsidRPr="00AE0AAF">
          <w:rPr>
            <w:rStyle w:val="Hyperlink"/>
            <w:noProof/>
          </w:rPr>
          <w:fldChar w:fldCharType="end"/>
        </w:r>
      </w:ins>
    </w:p>
    <w:p w:rsidR="00430B36" w:rsidRDefault="00430B36">
      <w:pPr>
        <w:pStyle w:val="TOC3"/>
        <w:rPr>
          <w:ins w:id="232" w:author="Peter Dobson" w:date="2016-04-13T14:31:00Z"/>
          <w:rFonts w:asciiTheme="minorHAnsi" w:eastAsiaTheme="minorEastAsia" w:hAnsiTheme="minorHAnsi" w:cstheme="minorBidi"/>
          <w:noProof/>
          <w:sz w:val="22"/>
          <w:szCs w:val="22"/>
          <w:lang w:eastAsia="en-GB"/>
        </w:rPr>
      </w:pPr>
      <w:ins w:id="233"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"_Toc448321293"</w:instrText>
        </w:r>
        <w:r w:rsidRPr="00AE0AAF">
          <w:rPr>
            <w:rStyle w:val="Hyperlink"/>
            <w:noProof/>
          </w:rPr>
          <w:instrText xml:space="preserve"> </w:instrText>
        </w:r>
        <w:r w:rsidRPr="00AE0AAF">
          <w:rPr>
            <w:rStyle w:val="Hyperlink"/>
            <w:noProof/>
          </w:rPr>
          <w:fldChar w:fldCharType="separate"/>
        </w:r>
        <w:r w:rsidRPr="00AE0AAF">
          <w:rPr>
            <w:rStyle w:val="Hyperlink"/>
            <w:noProof/>
          </w:rPr>
          <w:t>7.5.2</w:t>
        </w:r>
        <w:r>
          <w:rPr>
            <w:rFonts w:asciiTheme="minorHAnsi" w:eastAsiaTheme="minorEastAsia" w:hAnsiTheme="minorHAnsi" w:cstheme="minorBidi"/>
            <w:noProof/>
            <w:sz w:val="22"/>
            <w:szCs w:val="22"/>
            <w:lang w:eastAsia="en-GB"/>
          </w:rPr>
          <w:tab/>
        </w:r>
        <w:r w:rsidRPr="00AE0AAF">
          <w:rPr>
            <w:rStyle w:val="Hyperlink"/>
            <w:noProof/>
          </w:rPr>
          <w:t>Equalizing charge</w:t>
        </w:r>
        <w:r>
          <w:rPr>
            <w:noProof/>
            <w:webHidden/>
          </w:rPr>
          <w:tab/>
        </w:r>
        <w:r>
          <w:rPr>
            <w:noProof/>
            <w:webHidden/>
          </w:rPr>
          <w:fldChar w:fldCharType="begin"/>
        </w:r>
        <w:r>
          <w:rPr>
            <w:noProof/>
            <w:webHidden/>
          </w:rPr>
          <w:instrText xml:space="preserve"> PAGEREF _Toc448321293 \h </w:instrText>
        </w:r>
      </w:ins>
      <w:r>
        <w:rPr>
          <w:noProof/>
          <w:webHidden/>
        </w:rPr>
      </w:r>
      <w:r>
        <w:rPr>
          <w:noProof/>
          <w:webHidden/>
        </w:rPr>
        <w:fldChar w:fldCharType="separate"/>
      </w:r>
      <w:ins w:id="234" w:author="Peter Dobson" w:date="2016-04-13T14:31:00Z">
        <w:r>
          <w:rPr>
            <w:noProof/>
            <w:webHidden/>
          </w:rPr>
          <w:t>25</w:t>
        </w:r>
        <w:r>
          <w:rPr>
            <w:noProof/>
            <w:webHidden/>
          </w:rPr>
          <w:fldChar w:fldCharType="end"/>
        </w:r>
        <w:r w:rsidRPr="00AE0AAF">
          <w:rPr>
            <w:rStyle w:val="Hyperlink"/>
            <w:noProof/>
          </w:rPr>
          <w:fldChar w:fldCharType="end"/>
        </w:r>
      </w:ins>
    </w:p>
    <w:p w:rsidR="00430B36" w:rsidRDefault="00430B36">
      <w:pPr>
        <w:pStyle w:val="TOC3"/>
        <w:rPr>
          <w:ins w:id="235" w:author="Peter Dobson" w:date="2016-04-13T14:31:00Z"/>
          <w:rFonts w:asciiTheme="minorHAnsi" w:eastAsiaTheme="minorEastAsia" w:hAnsiTheme="minorHAnsi" w:cstheme="minorBidi"/>
          <w:noProof/>
          <w:sz w:val="22"/>
          <w:szCs w:val="22"/>
          <w:lang w:eastAsia="en-GB"/>
        </w:rPr>
      </w:pPr>
      <w:ins w:id="236"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"_Toc448321294"</w:instrText>
        </w:r>
        <w:r w:rsidRPr="00AE0AAF">
          <w:rPr>
            <w:rStyle w:val="Hyperlink"/>
            <w:noProof/>
          </w:rPr>
          <w:instrText xml:space="preserve"> </w:instrText>
        </w:r>
        <w:r w:rsidRPr="00AE0AAF">
          <w:rPr>
            <w:rStyle w:val="Hyperlink"/>
            <w:noProof/>
          </w:rPr>
          <w:fldChar w:fldCharType="separate"/>
        </w:r>
        <w:r w:rsidRPr="00AE0AAF">
          <w:rPr>
            <w:rStyle w:val="Hyperlink"/>
            <w:noProof/>
          </w:rPr>
          <w:t>7.5.3</w:t>
        </w:r>
        <w:r>
          <w:rPr>
            <w:rFonts w:asciiTheme="minorHAnsi" w:eastAsiaTheme="minorEastAsia" w:hAnsiTheme="minorHAnsi" w:cstheme="minorBidi"/>
            <w:noProof/>
            <w:sz w:val="22"/>
            <w:szCs w:val="22"/>
            <w:lang w:eastAsia="en-GB"/>
          </w:rPr>
          <w:tab/>
        </w:r>
        <w:r w:rsidRPr="00AE0AAF">
          <w:rPr>
            <w:rStyle w:val="Hyperlink"/>
            <w:noProof/>
          </w:rPr>
          <w:t>Changing electrolyte</w:t>
        </w:r>
        <w:r>
          <w:rPr>
            <w:noProof/>
            <w:webHidden/>
          </w:rPr>
          <w:tab/>
        </w:r>
        <w:r>
          <w:rPr>
            <w:noProof/>
            <w:webHidden/>
          </w:rPr>
          <w:fldChar w:fldCharType="begin"/>
        </w:r>
        <w:r>
          <w:rPr>
            <w:noProof/>
            <w:webHidden/>
          </w:rPr>
          <w:instrText xml:space="preserve"> PAGEREF _Toc448321294 \h </w:instrText>
        </w:r>
      </w:ins>
      <w:r>
        <w:rPr>
          <w:noProof/>
          <w:webHidden/>
        </w:rPr>
      </w:r>
      <w:r>
        <w:rPr>
          <w:noProof/>
          <w:webHidden/>
        </w:rPr>
        <w:fldChar w:fldCharType="separate"/>
      </w:r>
      <w:ins w:id="237" w:author="Peter Dobson" w:date="2016-04-13T14:31:00Z">
        <w:r>
          <w:rPr>
            <w:noProof/>
            <w:webHidden/>
          </w:rPr>
          <w:t>26</w:t>
        </w:r>
        <w:r>
          <w:rPr>
            <w:noProof/>
            <w:webHidden/>
          </w:rPr>
          <w:fldChar w:fldCharType="end"/>
        </w:r>
        <w:r w:rsidRPr="00AE0AAF">
          <w:rPr>
            <w:rStyle w:val="Hyperlink"/>
            <w:noProof/>
          </w:rPr>
          <w:fldChar w:fldCharType="end"/>
        </w:r>
      </w:ins>
    </w:p>
    <w:p w:rsidR="00430B36" w:rsidRDefault="00430B36">
      <w:pPr>
        <w:pStyle w:val="TOC3"/>
        <w:rPr>
          <w:ins w:id="238" w:author="Peter Dobson" w:date="2016-04-13T14:31:00Z"/>
          <w:rFonts w:asciiTheme="minorHAnsi" w:eastAsiaTheme="minorEastAsia" w:hAnsiTheme="minorHAnsi" w:cstheme="minorBidi"/>
          <w:noProof/>
          <w:sz w:val="22"/>
          <w:szCs w:val="22"/>
          <w:lang w:eastAsia="en-GB"/>
        </w:rPr>
      </w:pPr>
      <w:ins w:id="239"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"_Toc448321295"</w:instrText>
        </w:r>
        <w:r w:rsidRPr="00AE0AAF">
          <w:rPr>
            <w:rStyle w:val="Hyperlink"/>
            <w:noProof/>
          </w:rPr>
          <w:instrText xml:space="preserve"> </w:instrText>
        </w:r>
        <w:r w:rsidRPr="00AE0AAF">
          <w:rPr>
            <w:rStyle w:val="Hyperlink"/>
            <w:noProof/>
          </w:rPr>
          <w:fldChar w:fldCharType="separate"/>
        </w:r>
        <w:r w:rsidRPr="00AE0AAF">
          <w:rPr>
            <w:rStyle w:val="Hyperlink"/>
            <w:noProof/>
          </w:rPr>
          <w:t>7.5.4</w:t>
        </w:r>
        <w:r>
          <w:rPr>
            <w:rFonts w:asciiTheme="minorHAnsi" w:eastAsiaTheme="minorEastAsia" w:hAnsiTheme="minorHAnsi" w:cstheme="minorBidi"/>
            <w:noProof/>
            <w:sz w:val="22"/>
            <w:szCs w:val="22"/>
            <w:lang w:eastAsia="en-GB"/>
          </w:rPr>
          <w:tab/>
        </w:r>
        <w:r w:rsidRPr="00AE0AAF">
          <w:rPr>
            <w:rStyle w:val="Hyperlink"/>
            <w:noProof/>
          </w:rPr>
          <w:t>Cell replacement</w:t>
        </w:r>
        <w:r>
          <w:rPr>
            <w:noProof/>
            <w:webHidden/>
          </w:rPr>
          <w:tab/>
        </w:r>
        <w:r>
          <w:rPr>
            <w:noProof/>
            <w:webHidden/>
          </w:rPr>
          <w:fldChar w:fldCharType="begin"/>
        </w:r>
        <w:r>
          <w:rPr>
            <w:noProof/>
            <w:webHidden/>
          </w:rPr>
          <w:instrText xml:space="preserve"> PAGEREF _Toc448321295 \h </w:instrText>
        </w:r>
      </w:ins>
      <w:r>
        <w:rPr>
          <w:noProof/>
          <w:webHidden/>
        </w:rPr>
      </w:r>
      <w:r>
        <w:rPr>
          <w:noProof/>
          <w:webHidden/>
        </w:rPr>
        <w:fldChar w:fldCharType="separate"/>
      </w:r>
      <w:ins w:id="240" w:author="Peter Dobson" w:date="2016-04-13T14:31:00Z">
        <w:r>
          <w:rPr>
            <w:noProof/>
            <w:webHidden/>
          </w:rPr>
          <w:t>26</w:t>
        </w:r>
        <w:r>
          <w:rPr>
            <w:noProof/>
            <w:webHidden/>
          </w:rPr>
          <w:fldChar w:fldCharType="end"/>
        </w:r>
        <w:r w:rsidRPr="00AE0AAF">
          <w:rPr>
            <w:rStyle w:val="Hyperlink"/>
            <w:noProof/>
          </w:rPr>
          <w:fldChar w:fldCharType="end"/>
        </w:r>
      </w:ins>
    </w:p>
    <w:p w:rsidR="00430B36" w:rsidRDefault="00430B36">
      <w:pPr>
        <w:pStyle w:val="TOC3"/>
        <w:rPr>
          <w:ins w:id="241" w:author="Peter Dobson" w:date="2016-04-13T14:31:00Z"/>
          <w:rFonts w:asciiTheme="minorHAnsi" w:eastAsiaTheme="minorEastAsia" w:hAnsiTheme="minorHAnsi" w:cstheme="minorBidi"/>
          <w:noProof/>
          <w:sz w:val="22"/>
          <w:szCs w:val="22"/>
          <w:lang w:eastAsia="en-GB"/>
        </w:rPr>
      </w:pPr>
      <w:ins w:id="242"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"_Toc448321296"</w:instrText>
        </w:r>
        <w:r w:rsidRPr="00AE0AAF">
          <w:rPr>
            <w:rStyle w:val="Hyperlink"/>
            <w:noProof/>
          </w:rPr>
          <w:instrText xml:space="preserve"> </w:instrText>
        </w:r>
        <w:r w:rsidRPr="00AE0AAF">
          <w:rPr>
            <w:rStyle w:val="Hyperlink"/>
            <w:noProof/>
          </w:rPr>
          <w:fldChar w:fldCharType="separate"/>
        </w:r>
        <w:r w:rsidRPr="00AE0AAF">
          <w:rPr>
            <w:rStyle w:val="Hyperlink"/>
            <w:noProof/>
          </w:rPr>
          <w:t>7.5.5</w:t>
        </w:r>
        <w:r>
          <w:rPr>
            <w:rFonts w:asciiTheme="minorHAnsi" w:eastAsiaTheme="minorEastAsia" w:hAnsiTheme="minorHAnsi" w:cstheme="minorBidi"/>
            <w:noProof/>
            <w:sz w:val="22"/>
            <w:szCs w:val="22"/>
            <w:lang w:eastAsia="en-GB"/>
          </w:rPr>
          <w:tab/>
        </w:r>
        <w:r w:rsidRPr="00AE0AAF">
          <w:rPr>
            <w:rStyle w:val="Hyperlink"/>
            <w:noProof/>
          </w:rPr>
          <w:t>Stratification of the electrolyte</w:t>
        </w:r>
        <w:r>
          <w:rPr>
            <w:noProof/>
            <w:webHidden/>
          </w:rPr>
          <w:tab/>
        </w:r>
        <w:r>
          <w:rPr>
            <w:noProof/>
            <w:webHidden/>
          </w:rPr>
          <w:fldChar w:fldCharType="begin"/>
        </w:r>
        <w:r>
          <w:rPr>
            <w:noProof/>
            <w:webHidden/>
          </w:rPr>
          <w:instrText xml:space="preserve"> PAGEREF _Toc448321296 \h </w:instrText>
        </w:r>
      </w:ins>
      <w:r>
        <w:rPr>
          <w:noProof/>
          <w:webHidden/>
        </w:rPr>
      </w:r>
      <w:r>
        <w:rPr>
          <w:noProof/>
          <w:webHidden/>
        </w:rPr>
        <w:fldChar w:fldCharType="separate"/>
      </w:r>
      <w:ins w:id="243" w:author="Peter Dobson" w:date="2016-04-13T14:31:00Z">
        <w:r>
          <w:rPr>
            <w:noProof/>
            <w:webHidden/>
          </w:rPr>
          <w:t>26</w:t>
        </w:r>
        <w:r>
          <w:rPr>
            <w:noProof/>
            <w:webHidden/>
          </w:rPr>
          <w:fldChar w:fldCharType="end"/>
        </w:r>
        <w:r w:rsidRPr="00AE0AAF">
          <w:rPr>
            <w:rStyle w:val="Hyperlink"/>
            <w:noProof/>
          </w:rPr>
          <w:fldChar w:fldCharType="end"/>
        </w:r>
      </w:ins>
    </w:p>
    <w:p w:rsidR="00430B36" w:rsidRDefault="00430B36">
      <w:pPr>
        <w:pStyle w:val="TOC3"/>
        <w:rPr>
          <w:ins w:id="244" w:author="Peter Dobson" w:date="2016-04-13T14:31:00Z"/>
          <w:rFonts w:asciiTheme="minorHAnsi" w:eastAsiaTheme="minorEastAsia" w:hAnsiTheme="minorHAnsi" w:cstheme="minorBidi"/>
          <w:noProof/>
          <w:sz w:val="22"/>
          <w:szCs w:val="22"/>
          <w:lang w:eastAsia="en-GB"/>
        </w:rPr>
      </w:pPr>
      <w:ins w:id="245"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"_Toc448321297"</w:instrText>
        </w:r>
        <w:r w:rsidRPr="00AE0AAF">
          <w:rPr>
            <w:rStyle w:val="Hyperlink"/>
            <w:noProof/>
          </w:rPr>
          <w:instrText xml:space="preserve"> </w:instrText>
        </w:r>
        <w:r w:rsidRPr="00AE0AAF">
          <w:rPr>
            <w:rStyle w:val="Hyperlink"/>
            <w:noProof/>
          </w:rPr>
          <w:fldChar w:fldCharType="separate"/>
        </w:r>
        <w:r w:rsidRPr="00AE0AAF">
          <w:rPr>
            <w:rStyle w:val="Hyperlink"/>
            <w:noProof/>
          </w:rPr>
          <w:t>7.5.6</w:t>
        </w:r>
        <w:r>
          <w:rPr>
            <w:rFonts w:asciiTheme="minorHAnsi" w:eastAsiaTheme="minorEastAsia" w:hAnsiTheme="minorHAnsi" w:cstheme="minorBidi"/>
            <w:noProof/>
            <w:sz w:val="22"/>
            <w:szCs w:val="22"/>
            <w:lang w:eastAsia="en-GB"/>
          </w:rPr>
          <w:tab/>
        </w:r>
        <w:r w:rsidRPr="00AE0AAF">
          <w:rPr>
            <w:rStyle w:val="Hyperlink"/>
            <w:noProof/>
          </w:rPr>
          <w:t>Memory Effect</w:t>
        </w:r>
        <w:r>
          <w:rPr>
            <w:noProof/>
            <w:webHidden/>
          </w:rPr>
          <w:tab/>
        </w:r>
        <w:r>
          <w:rPr>
            <w:noProof/>
            <w:webHidden/>
          </w:rPr>
          <w:fldChar w:fldCharType="begin"/>
        </w:r>
        <w:r>
          <w:rPr>
            <w:noProof/>
            <w:webHidden/>
          </w:rPr>
          <w:instrText xml:space="preserve"> PAGEREF _Toc448321297 \h </w:instrText>
        </w:r>
      </w:ins>
      <w:r>
        <w:rPr>
          <w:noProof/>
          <w:webHidden/>
        </w:rPr>
      </w:r>
      <w:r>
        <w:rPr>
          <w:noProof/>
          <w:webHidden/>
        </w:rPr>
        <w:fldChar w:fldCharType="separate"/>
      </w:r>
      <w:ins w:id="246" w:author="Peter Dobson" w:date="2016-04-13T14:31:00Z">
        <w:r>
          <w:rPr>
            <w:noProof/>
            <w:webHidden/>
          </w:rPr>
          <w:t>26</w:t>
        </w:r>
        <w:r>
          <w:rPr>
            <w:noProof/>
            <w:webHidden/>
          </w:rPr>
          <w:fldChar w:fldCharType="end"/>
        </w:r>
        <w:r w:rsidRPr="00AE0AAF">
          <w:rPr>
            <w:rStyle w:val="Hyperlink"/>
            <w:noProof/>
          </w:rPr>
          <w:fldChar w:fldCharType="end"/>
        </w:r>
      </w:ins>
    </w:p>
    <w:p w:rsidR="00430B36" w:rsidRDefault="00430B36">
      <w:pPr>
        <w:pStyle w:val="TOC2"/>
        <w:rPr>
          <w:ins w:id="247" w:author="Peter Dobson" w:date="2016-04-13T14:31:00Z"/>
          <w:rFonts w:asciiTheme="minorHAnsi" w:eastAsiaTheme="minorEastAsia" w:hAnsiTheme="minorHAnsi" w:cstheme="minorBidi"/>
          <w:bCs w:val="0"/>
          <w:noProof/>
          <w:szCs w:val="22"/>
          <w:lang w:eastAsia="en-GB"/>
        </w:rPr>
      </w:pPr>
      <w:ins w:id="248"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"_Toc448321298"</w:instrText>
        </w:r>
        <w:r w:rsidRPr="00AE0AAF">
          <w:rPr>
            <w:rStyle w:val="Hyperlink"/>
            <w:noProof/>
          </w:rPr>
          <w:instrText xml:space="preserve"> </w:instrText>
        </w:r>
        <w:r w:rsidRPr="00AE0AAF">
          <w:rPr>
            <w:rStyle w:val="Hyperlink"/>
            <w:noProof/>
          </w:rPr>
          <w:fldChar w:fldCharType="separate"/>
        </w:r>
        <w:r w:rsidRPr="00AE0AAF">
          <w:rPr>
            <w:rStyle w:val="Hyperlink"/>
            <w:noProof/>
          </w:rPr>
          <w:t>7.6</w:t>
        </w:r>
        <w:r>
          <w:rPr>
            <w:rFonts w:asciiTheme="minorHAnsi" w:eastAsiaTheme="minorEastAsia" w:hAnsiTheme="minorHAnsi" w:cstheme="minorBidi"/>
            <w:bCs w:val="0"/>
            <w:noProof/>
            <w:szCs w:val="22"/>
            <w:lang w:eastAsia="en-GB"/>
          </w:rPr>
          <w:tab/>
        </w:r>
        <w:r w:rsidRPr="00AE0AAF">
          <w:rPr>
            <w:rStyle w:val="Hyperlink"/>
            <w:noProof/>
          </w:rPr>
          <w:t>Remote Monitoring</w:t>
        </w:r>
        <w:r>
          <w:rPr>
            <w:noProof/>
            <w:webHidden/>
          </w:rPr>
          <w:tab/>
        </w:r>
        <w:r>
          <w:rPr>
            <w:noProof/>
            <w:webHidden/>
          </w:rPr>
          <w:fldChar w:fldCharType="begin"/>
        </w:r>
        <w:r>
          <w:rPr>
            <w:noProof/>
            <w:webHidden/>
          </w:rPr>
          <w:instrText xml:space="preserve"> PAGEREF _Toc448321298 \h </w:instrText>
        </w:r>
      </w:ins>
      <w:r>
        <w:rPr>
          <w:noProof/>
          <w:webHidden/>
        </w:rPr>
      </w:r>
      <w:r>
        <w:rPr>
          <w:noProof/>
          <w:webHidden/>
        </w:rPr>
        <w:fldChar w:fldCharType="separate"/>
      </w:r>
      <w:ins w:id="249" w:author="Peter Dobson" w:date="2016-04-13T14:31:00Z">
        <w:r>
          <w:rPr>
            <w:noProof/>
            <w:webHidden/>
          </w:rPr>
          <w:t>26</w:t>
        </w:r>
        <w:r>
          <w:rPr>
            <w:noProof/>
            <w:webHidden/>
          </w:rPr>
          <w:fldChar w:fldCharType="end"/>
        </w:r>
        <w:r w:rsidRPr="00AE0AAF">
          <w:rPr>
            <w:rStyle w:val="Hyperlink"/>
            <w:noProof/>
          </w:rPr>
          <w:fldChar w:fldCharType="end"/>
        </w:r>
      </w:ins>
    </w:p>
    <w:p w:rsidR="00430B36" w:rsidRDefault="00430B36">
      <w:pPr>
        <w:pStyle w:val="TOC5"/>
        <w:rPr>
          <w:ins w:id="250" w:author="Peter Dobson" w:date="2016-04-13T14:31:00Z"/>
          <w:rFonts w:asciiTheme="minorHAnsi" w:eastAsiaTheme="minorEastAsia" w:hAnsiTheme="minorHAnsi" w:cstheme="minorBidi"/>
          <w:b w:val="0"/>
          <w:noProof/>
          <w:szCs w:val="22"/>
          <w:lang w:eastAsia="en-GB"/>
        </w:rPr>
      </w:pPr>
      <w:ins w:id="251" w:author="Peter Dobson" w:date="2016-04-13T14:31:00Z">
        <w:r w:rsidRPr="00AE0AAF">
          <w:rPr>
            <w:rStyle w:val="Hyperlink"/>
            <w:noProof/>
          </w:rPr>
          <w:fldChar w:fldCharType="begin"/>
        </w:r>
        <w:r w:rsidRPr="00AE0AAF">
          <w:rPr>
            <w:rStyle w:val="Hyperlink"/>
            <w:noProof/>
          </w:rPr>
          <w:instrText xml:space="preserve"> </w:instrText>
        </w:r>
        <w:r>
          <w:rPr>
            <w:noProof/>
          </w:rPr>
          <w:instrText>HYPERLINK \l "_Toc448321299"</w:instrText>
        </w:r>
        <w:r w:rsidRPr="00AE0AAF">
          <w:rPr>
            <w:rStyle w:val="Hyperlink"/>
            <w:noProof/>
          </w:rPr>
          <w:instrText xml:space="preserve"> </w:instrText>
        </w:r>
        <w:r w:rsidRPr="00AE0AAF">
          <w:rPr>
            <w:rStyle w:val="Hyperlink"/>
            <w:noProof/>
          </w:rPr>
          <w:fldChar w:fldCharType="separate"/>
        </w:r>
        <w:r w:rsidRPr="00AE0AAF">
          <w:rPr>
            <w:rStyle w:val="Hyperlink"/>
            <w:noProof/>
          </w:rPr>
          <w:t>ANNEX 1</w:t>
        </w:r>
        <w:r>
          <w:rPr>
            <w:rFonts w:asciiTheme="minorHAnsi" w:eastAsiaTheme="minorEastAsia" w:hAnsiTheme="minorHAnsi" w:cstheme="minorBidi"/>
            <w:b w:val="0"/>
            <w:noProof/>
            <w:szCs w:val="22"/>
            <w:lang w:eastAsia="en-GB"/>
          </w:rPr>
          <w:tab/>
        </w:r>
        <w:r w:rsidRPr="00AE0AAF">
          <w:rPr>
            <w:rStyle w:val="Hyperlink"/>
            <w:noProof/>
          </w:rPr>
          <w:t>REFERENCES</w:t>
        </w:r>
        <w:r>
          <w:rPr>
            <w:noProof/>
            <w:webHidden/>
          </w:rPr>
          <w:tab/>
        </w:r>
        <w:r>
          <w:rPr>
            <w:noProof/>
            <w:webHidden/>
          </w:rPr>
          <w:fldChar w:fldCharType="begin"/>
        </w:r>
        <w:r>
          <w:rPr>
            <w:noProof/>
            <w:webHidden/>
          </w:rPr>
          <w:instrText xml:space="preserve"> PAGEREF _Toc448321299 \h </w:instrText>
        </w:r>
      </w:ins>
      <w:r>
        <w:rPr>
          <w:noProof/>
          <w:webHidden/>
        </w:rPr>
      </w:r>
      <w:r>
        <w:rPr>
          <w:noProof/>
          <w:webHidden/>
        </w:rPr>
        <w:fldChar w:fldCharType="separate"/>
      </w:r>
      <w:ins w:id="252" w:author="Peter Dobson" w:date="2016-04-13T14:31:00Z">
        <w:r>
          <w:rPr>
            <w:noProof/>
            <w:webHidden/>
          </w:rPr>
          <w:t>27</w:t>
        </w:r>
        <w:r>
          <w:rPr>
            <w:noProof/>
            <w:webHidden/>
          </w:rPr>
          <w:fldChar w:fldCharType="end"/>
        </w:r>
        <w:r w:rsidRPr="00AE0AAF">
          <w:rPr>
            <w:rStyle w:val="Hyperlink"/>
            <w:noProof/>
          </w:rPr>
          <w:fldChar w:fldCharType="end"/>
        </w:r>
      </w:ins>
    </w:p>
    <w:p w:rsidR="00485126" w:rsidDel="00430B36" w:rsidRDefault="00485126">
      <w:pPr>
        <w:pStyle w:val="TOC1"/>
        <w:rPr>
          <w:del w:id="253" w:author="Peter Dobson" w:date="2016-04-13T14:31:00Z"/>
          <w:rFonts w:asciiTheme="minorHAnsi" w:eastAsiaTheme="minorEastAsia" w:hAnsiTheme="minorHAnsi" w:cstheme="minorBidi"/>
          <w:b w:val="0"/>
          <w:bCs w:val="0"/>
          <w:caps w:val="0"/>
          <w:noProof/>
          <w:szCs w:val="22"/>
          <w:lang w:eastAsia="en-GB"/>
        </w:rPr>
      </w:pPr>
      <w:del w:id="254" w:author="Peter Dobson" w:date="2016-04-13T14:31:00Z">
        <w:r w:rsidRPr="00430B36" w:rsidDel="00430B36">
          <w:rPr>
            <w:rStyle w:val="Hyperlink"/>
            <w:noProof/>
          </w:rPr>
          <w:delText>Document Revisions</w:delText>
        </w:r>
        <w:r w:rsidDel="00430B36">
          <w:rPr>
            <w:noProof/>
            <w:webHidden/>
          </w:rPr>
          <w:tab/>
          <w:delText>2</w:delText>
        </w:r>
      </w:del>
    </w:p>
    <w:p w:rsidR="00485126" w:rsidDel="00430B36" w:rsidRDefault="00485126">
      <w:pPr>
        <w:pStyle w:val="TOC1"/>
        <w:rPr>
          <w:del w:id="255" w:author="Peter Dobson" w:date="2016-04-13T14:31:00Z"/>
          <w:rFonts w:asciiTheme="minorHAnsi" w:eastAsiaTheme="minorEastAsia" w:hAnsiTheme="minorHAnsi" w:cstheme="minorBidi"/>
          <w:b w:val="0"/>
          <w:bCs w:val="0"/>
          <w:caps w:val="0"/>
          <w:noProof/>
          <w:szCs w:val="22"/>
          <w:lang w:eastAsia="en-GB"/>
        </w:rPr>
      </w:pPr>
      <w:del w:id="256" w:author="Peter Dobson" w:date="2016-04-13T14:31:00Z">
        <w:r w:rsidRPr="00430B36" w:rsidDel="00430B36">
          <w:rPr>
            <w:rStyle w:val="Hyperlink"/>
            <w:noProof/>
          </w:rPr>
          <w:lastRenderedPageBreak/>
          <w:delText>Table of Contents</w:delText>
        </w:r>
        <w:r w:rsidDel="00430B36">
          <w:rPr>
            <w:noProof/>
            <w:webHidden/>
          </w:rPr>
          <w:tab/>
          <w:delText>3</w:delText>
        </w:r>
      </w:del>
    </w:p>
    <w:p w:rsidR="00485126" w:rsidDel="00430B36" w:rsidRDefault="00485126">
      <w:pPr>
        <w:pStyle w:val="TOC1"/>
        <w:rPr>
          <w:del w:id="257" w:author="Peter Dobson" w:date="2016-04-13T14:31:00Z"/>
          <w:rFonts w:asciiTheme="minorHAnsi" w:eastAsiaTheme="minorEastAsia" w:hAnsiTheme="minorHAnsi" w:cstheme="minorBidi"/>
          <w:b w:val="0"/>
          <w:bCs w:val="0"/>
          <w:caps w:val="0"/>
          <w:noProof/>
          <w:szCs w:val="22"/>
          <w:lang w:eastAsia="en-GB"/>
        </w:rPr>
      </w:pPr>
      <w:del w:id="258" w:author="Peter Dobson" w:date="2016-04-13T14:31:00Z">
        <w:r w:rsidRPr="00430B36" w:rsidDel="00430B36">
          <w:rPr>
            <w:rStyle w:val="Hyperlink"/>
            <w:noProof/>
          </w:rPr>
          <w:delText>1</w:delText>
        </w:r>
        <w:r w:rsidDel="00430B36">
          <w:rPr>
            <w:rFonts w:asciiTheme="minorHAnsi" w:eastAsiaTheme="minorEastAsia" w:hAnsiTheme="minorHAnsi" w:cstheme="minorBidi"/>
            <w:b w:val="0"/>
            <w:bCs w:val="0"/>
            <w:caps w:val="0"/>
            <w:noProof/>
            <w:szCs w:val="22"/>
            <w:lang w:eastAsia="en-GB"/>
          </w:rPr>
          <w:tab/>
        </w:r>
        <w:r w:rsidRPr="00430B36" w:rsidDel="00430B36">
          <w:rPr>
            <w:rStyle w:val="Hyperlink"/>
            <w:noProof/>
          </w:rPr>
          <w:delText>Introduction</w:delText>
        </w:r>
        <w:r w:rsidDel="00430B36">
          <w:rPr>
            <w:noProof/>
            <w:webHidden/>
          </w:rPr>
          <w:tab/>
          <w:delText>5</w:delText>
        </w:r>
      </w:del>
    </w:p>
    <w:p w:rsidR="00485126" w:rsidDel="00430B36" w:rsidRDefault="00485126">
      <w:pPr>
        <w:pStyle w:val="TOC2"/>
        <w:rPr>
          <w:del w:id="259" w:author="Peter Dobson" w:date="2016-04-13T14:31:00Z"/>
          <w:rFonts w:asciiTheme="minorHAnsi" w:eastAsiaTheme="minorEastAsia" w:hAnsiTheme="minorHAnsi" w:cstheme="minorBidi"/>
          <w:bCs w:val="0"/>
          <w:noProof/>
          <w:szCs w:val="22"/>
          <w:lang w:eastAsia="en-GB"/>
        </w:rPr>
      </w:pPr>
      <w:del w:id="260" w:author="Peter Dobson" w:date="2016-04-13T14:31:00Z">
        <w:r w:rsidRPr="00430B36" w:rsidDel="00430B36">
          <w:rPr>
            <w:rStyle w:val="Hyperlink"/>
            <w:noProof/>
          </w:rPr>
          <w:delText>1.1</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Scope and purpose</w:delText>
        </w:r>
        <w:r w:rsidDel="00430B36">
          <w:rPr>
            <w:noProof/>
            <w:webHidden/>
          </w:rPr>
          <w:tab/>
          <w:delText>5</w:delText>
        </w:r>
      </w:del>
    </w:p>
    <w:p w:rsidR="00485126" w:rsidDel="00430B36" w:rsidRDefault="00485126">
      <w:pPr>
        <w:pStyle w:val="TOC1"/>
        <w:rPr>
          <w:del w:id="261" w:author="Peter Dobson" w:date="2016-04-13T14:31:00Z"/>
          <w:rFonts w:asciiTheme="minorHAnsi" w:eastAsiaTheme="minorEastAsia" w:hAnsiTheme="minorHAnsi" w:cstheme="minorBidi"/>
          <w:b w:val="0"/>
          <w:bCs w:val="0"/>
          <w:caps w:val="0"/>
          <w:noProof/>
          <w:szCs w:val="22"/>
          <w:lang w:eastAsia="en-GB"/>
        </w:rPr>
      </w:pPr>
      <w:del w:id="262" w:author="Peter Dobson" w:date="2016-04-13T14:31:00Z">
        <w:r w:rsidRPr="00430B36" w:rsidDel="00430B36">
          <w:rPr>
            <w:rStyle w:val="Hyperlink"/>
            <w:noProof/>
          </w:rPr>
          <w:delText>2</w:delText>
        </w:r>
        <w:r w:rsidDel="00430B36">
          <w:rPr>
            <w:rFonts w:asciiTheme="minorHAnsi" w:eastAsiaTheme="minorEastAsia" w:hAnsiTheme="minorHAnsi" w:cstheme="minorBidi"/>
            <w:b w:val="0"/>
            <w:bCs w:val="0"/>
            <w:caps w:val="0"/>
            <w:noProof/>
            <w:szCs w:val="22"/>
            <w:lang w:eastAsia="en-GB"/>
          </w:rPr>
          <w:tab/>
        </w:r>
        <w:r w:rsidRPr="00430B36" w:rsidDel="00430B36">
          <w:rPr>
            <w:rStyle w:val="Hyperlink"/>
            <w:noProof/>
          </w:rPr>
          <w:delText>How to use this guideline</w:delText>
        </w:r>
        <w:r w:rsidDel="00430B36">
          <w:rPr>
            <w:noProof/>
            <w:webHidden/>
          </w:rPr>
          <w:tab/>
          <w:delText>5</w:delText>
        </w:r>
      </w:del>
    </w:p>
    <w:p w:rsidR="00485126" w:rsidDel="00430B36" w:rsidRDefault="00485126">
      <w:pPr>
        <w:pStyle w:val="TOC1"/>
        <w:rPr>
          <w:del w:id="263" w:author="Peter Dobson" w:date="2016-04-13T14:31:00Z"/>
          <w:rFonts w:asciiTheme="minorHAnsi" w:eastAsiaTheme="minorEastAsia" w:hAnsiTheme="minorHAnsi" w:cstheme="minorBidi"/>
          <w:b w:val="0"/>
          <w:bCs w:val="0"/>
          <w:caps w:val="0"/>
          <w:noProof/>
          <w:szCs w:val="22"/>
          <w:lang w:eastAsia="en-GB"/>
        </w:rPr>
      </w:pPr>
      <w:del w:id="264" w:author="Peter Dobson" w:date="2016-04-13T14:31:00Z">
        <w:r w:rsidRPr="00430B36" w:rsidDel="00430B36">
          <w:rPr>
            <w:rStyle w:val="Hyperlink"/>
            <w:noProof/>
          </w:rPr>
          <w:delText>3</w:delText>
        </w:r>
        <w:r w:rsidDel="00430B36">
          <w:rPr>
            <w:rFonts w:asciiTheme="minorHAnsi" w:eastAsiaTheme="minorEastAsia" w:hAnsiTheme="minorHAnsi" w:cstheme="minorBidi"/>
            <w:b w:val="0"/>
            <w:bCs w:val="0"/>
            <w:caps w:val="0"/>
            <w:noProof/>
            <w:szCs w:val="22"/>
            <w:lang w:eastAsia="en-GB"/>
          </w:rPr>
          <w:tab/>
        </w:r>
        <w:r w:rsidRPr="00430B36" w:rsidDel="00430B36">
          <w:rPr>
            <w:rStyle w:val="Hyperlink"/>
            <w:noProof/>
          </w:rPr>
          <w:delText>Types of battery energy storage.</w:delText>
        </w:r>
        <w:r w:rsidDel="00430B36">
          <w:rPr>
            <w:noProof/>
            <w:webHidden/>
          </w:rPr>
          <w:tab/>
          <w:delText>5</w:delText>
        </w:r>
      </w:del>
    </w:p>
    <w:p w:rsidR="00485126" w:rsidDel="00430B36" w:rsidRDefault="00485126">
      <w:pPr>
        <w:pStyle w:val="TOC2"/>
        <w:rPr>
          <w:del w:id="265" w:author="Peter Dobson" w:date="2016-04-13T14:31:00Z"/>
          <w:rFonts w:asciiTheme="minorHAnsi" w:eastAsiaTheme="minorEastAsia" w:hAnsiTheme="minorHAnsi" w:cstheme="minorBidi"/>
          <w:bCs w:val="0"/>
          <w:noProof/>
          <w:szCs w:val="22"/>
          <w:lang w:eastAsia="en-GB"/>
        </w:rPr>
      </w:pPr>
      <w:del w:id="266" w:author="Peter Dobson" w:date="2016-04-13T14:31:00Z">
        <w:r w:rsidRPr="00430B36" w:rsidDel="00430B36">
          <w:rPr>
            <w:rStyle w:val="Hyperlink"/>
            <w:noProof/>
          </w:rPr>
          <w:delText>3.1</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Primary (non-rechargeable) batteries</w:delText>
        </w:r>
        <w:r w:rsidDel="00430B36">
          <w:rPr>
            <w:noProof/>
            <w:webHidden/>
          </w:rPr>
          <w:tab/>
          <w:delText>5</w:delText>
        </w:r>
      </w:del>
    </w:p>
    <w:p w:rsidR="00485126" w:rsidDel="00430B36" w:rsidRDefault="00485126">
      <w:pPr>
        <w:pStyle w:val="TOC2"/>
        <w:rPr>
          <w:del w:id="267" w:author="Peter Dobson" w:date="2016-04-13T14:31:00Z"/>
          <w:rFonts w:asciiTheme="minorHAnsi" w:eastAsiaTheme="minorEastAsia" w:hAnsiTheme="minorHAnsi" w:cstheme="minorBidi"/>
          <w:bCs w:val="0"/>
          <w:noProof/>
          <w:szCs w:val="22"/>
          <w:lang w:eastAsia="en-GB"/>
        </w:rPr>
      </w:pPr>
      <w:del w:id="268" w:author="Peter Dobson" w:date="2016-04-13T14:31:00Z">
        <w:r w:rsidRPr="00430B36" w:rsidDel="00430B36">
          <w:rPr>
            <w:rStyle w:val="Hyperlink"/>
            <w:noProof/>
          </w:rPr>
          <w:delText>3.2</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Secondary (rechargeable) batteries</w:delText>
        </w:r>
        <w:r w:rsidDel="00430B36">
          <w:rPr>
            <w:noProof/>
            <w:webHidden/>
          </w:rPr>
          <w:tab/>
          <w:delText>5</w:delText>
        </w:r>
      </w:del>
    </w:p>
    <w:p w:rsidR="00485126" w:rsidDel="00430B36" w:rsidRDefault="00485126">
      <w:pPr>
        <w:pStyle w:val="TOC3"/>
        <w:rPr>
          <w:del w:id="269" w:author="Peter Dobson" w:date="2016-04-13T14:31:00Z"/>
          <w:rFonts w:asciiTheme="minorHAnsi" w:eastAsiaTheme="minorEastAsia" w:hAnsiTheme="minorHAnsi" w:cstheme="minorBidi"/>
          <w:noProof/>
          <w:sz w:val="22"/>
          <w:szCs w:val="22"/>
          <w:lang w:eastAsia="en-GB"/>
        </w:rPr>
      </w:pPr>
      <w:del w:id="270" w:author="Peter Dobson" w:date="2016-04-13T14:31:00Z">
        <w:r w:rsidRPr="00430B36" w:rsidDel="00430B36">
          <w:rPr>
            <w:rStyle w:val="Hyperlink"/>
            <w:noProof/>
          </w:rPr>
          <w:delText>3.2.1</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First Category</w:delText>
        </w:r>
        <w:r w:rsidDel="00430B36">
          <w:rPr>
            <w:noProof/>
            <w:webHidden/>
          </w:rPr>
          <w:tab/>
          <w:delText>5</w:delText>
        </w:r>
      </w:del>
    </w:p>
    <w:p w:rsidR="00485126" w:rsidDel="00430B36" w:rsidRDefault="00485126">
      <w:pPr>
        <w:pStyle w:val="TOC3"/>
        <w:rPr>
          <w:del w:id="271" w:author="Peter Dobson" w:date="2016-04-13T14:31:00Z"/>
          <w:rFonts w:asciiTheme="minorHAnsi" w:eastAsiaTheme="minorEastAsia" w:hAnsiTheme="minorHAnsi" w:cstheme="minorBidi"/>
          <w:noProof/>
          <w:sz w:val="22"/>
          <w:szCs w:val="22"/>
          <w:lang w:eastAsia="en-GB"/>
        </w:rPr>
      </w:pPr>
      <w:del w:id="272" w:author="Peter Dobson" w:date="2016-04-13T14:31:00Z">
        <w:r w:rsidRPr="00430B36" w:rsidDel="00430B36">
          <w:rPr>
            <w:rStyle w:val="Hyperlink"/>
            <w:noProof/>
          </w:rPr>
          <w:delText>3.2.2</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Second Category</w:delText>
        </w:r>
        <w:r w:rsidDel="00430B36">
          <w:rPr>
            <w:noProof/>
            <w:webHidden/>
          </w:rPr>
          <w:tab/>
          <w:delText>6</w:delText>
        </w:r>
      </w:del>
    </w:p>
    <w:p w:rsidR="00485126" w:rsidDel="00430B36" w:rsidRDefault="00485126">
      <w:pPr>
        <w:pStyle w:val="TOC1"/>
        <w:rPr>
          <w:del w:id="273" w:author="Peter Dobson" w:date="2016-04-13T14:31:00Z"/>
          <w:rFonts w:asciiTheme="minorHAnsi" w:eastAsiaTheme="minorEastAsia" w:hAnsiTheme="minorHAnsi" w:cstheme="minorBidi"/>
          <w:b w:val="0"/>
          <w:bCs w:val="0"/>
          <w:caps w:val="0"/>
          <w:noProof/>
          <w:szCs w:val="22"/>
          <w:lang w:eastAsia="en-GB"/>
        </w:rPr>
      </w:pPr>
      <w:del w:id="274" w:author="Peter Dobson" w:date="2016-04-13T14:31:00Z">
        <w:r w:rsidRPr="00430B36" w:rsidDel="00430B36">
          <w:rPr>
            <w:rStyle w:val="Hyperlink"/>
            <w:noProof/>
          </w:rPr>
          <w:delText>4</w:delText>
        </w:r>
        <w:r w:rsidDel="00430B36">
          <w:rPr>
            <w:rFonts w:asciiTheme="minorHAnsi" w:eastAsiaTheme="minorEastAsia" w:hAnsiTheme="minorHAnsi" w:cstheme="minorBidi"/>
            <w:b w:val="0"/>
            <w:bCs w:val="0"/>
            <w:caps w:val="0"/>
            <w:noProof/>
            <w:szCs w:val="22"/>
            <w:lang w:eastAsia="en-GB"/>
          </w:rPr>
          <w:tab/>
        </w:r>
        <w:r w:rsidRPr="00430B36" w:rsidDel="00430B36">
          <w:rPr>
            <w:rStyle w:val="Hyperlink"/>
            <w:noProof/>
          </w:rPr>
          <w:delText>MAJOR ADVANTAGES AND DISADVANTAGES OF VARIOUS TYPES OF BATTERIES USED IN MARINE ATON</w:delText>
        </w:r>
        <w:r w:rsidDel="00430B36">
          <w:rPr>
            <w:noProof/>
            <w:webHidden/>
          </w:rPr>
          <w:tab/>
          <w:delText>6</w:delText>
        </w:r>
      </w:del>
    </w:p>
    <w:p w:rsidR="00485126" w:rsidDel="00430B36" w:rsidRDefault="00485126">
      <w:pPr>
        <w:pStyle w:val="TOC2"/>
        <w:rPr>
          <w:del w:id="275" w:author="Peter Dobson" w:date="2016-04-13T14:31:00Z"/>
          <w:rFonts w:asciiTheme="minorHAnsi" w:eastAsiaTheme="minorEastAsia" w:hAnsiTheme="minorHAnsi" w:cstheme="minorBidi"/>
          <w:bCs w:val="0"/>
          <w:noProof/>
          <w:szCs w:val="22"/>
          <w:lang w:eastAsia="en-GB"/>
        </w:rPr>
      </w:pPr>
      <w:del w:id="276" w:author="Peter Dobson" w:date="2016-04-13T14:31:00Z">
        <w:r w:rsidRPr="00430B36" w:rsidDel="00430B36">
          <w:rPr>
            <w:rStyle w:val="Hyperlink"/>
            <w:noProof/>
          </w:rPr>
          <w:delText>4.1</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Primary Battery Types</w:delText>
        </w:r>
        <w:r w:rsidDel="00430B36">
          <w:rPr>
            <w:noProof/>
            <w:webHidden/>
          </w:rPr>
          <w:tab/>
          <w:delText>6</w:delText>
        </w:r>
      </w:del>
    </w:p>
    <w:p w:rsidR="00485126" w:rsidDel="00430B36" w:rsidRDefault="00485126">
      <w:pPr>
        <w:pStyle w:val="TOC3"/>
        <w:rPr>
          <w:del w:id="277" w:author="Peter Dobson" w:date="2016-04-13T14:31:00Z"/>
          <w:rFonts w:asciiTheme="minorHAnsi" w:eastAsiaTheme="minorEastAsia" w:hAnsiTheme="minorHAnsi" w:cstheme="minorBidi"/>
          <w:noProof/>
          <w:sz w:val="22"/>
          <w:szCs w:val="22"/>
          <w:lang w:eastAsia="en-GB"/>
        </w:rPr>
      </w:pPr>
      <w:del w:id="278" w:author="Peter Dobson" w:date="2016-04-13T14:31:00Z">
        <w:r w:rsidRPr="00430B36" w:rsidDel="00430B36">
          <w:rPr>
            <w:rStyle w:val="Hyperlink"/>
            <w:noProof/>
          </w:rPr>
          <w:delText>4.1.1</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Air Depolarised Dry Batteries</w:delText>
        </w:r>
        <w:r w:rsidDel="00430B36">
          <w:rPr>
            <w:noProof/>
            <w:webHidden/>
          </w:rPr>
          <w:tab/>
          <w:delText>6</w:delText>
        </w:r>
      </w:del>
    </w:p>
    <w:p w:rsidR="00485126" w:rsidDel="00430B36" w:rsidRDefault="00485126">
      <w:pPr>
        <w:pStyle w:val="TOC3"/>
        <w:rPr>
          <w:del w:id="279" w:author="Peter Dobson" w:date="2016-04-13T14:31:00Z"/>
          <w:rFonts w:asciiTheme="minorHAnsi" w:eastAsiaTheme="minorEastAsia" w:hAnsiTheme="minorHAnsi" w:cstheme="minorBidi"/>
          <w:noProof/>
          <w:sz w:val="22"/>
          <w:szCs w:val="22"/>
          <w:lang w:eastAsia="en-GB"/>
        </w:rPr>
      </w:pPr>
      <w:del w:id="280" w:author="Peter Dobson" w:date="2016-04-13T14:31:00Z">
        <w:r w:rsidRPr="00430B36" w:rsidDel="00430B36">
          <w:rPr>
            <w:rStyle w:val="Hyperlink"/>
            <w:noProof/>
          </w:rPr>
          <w:delText>4.1.2</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Zinc Carbon</w:delText>
        </w:r>
        <w:r w:rsidDel="00430B36">
          <w:rPr>
            <w:noProof/>
            <w:webHidden/>
          </w:rPr>
          <w:tab/>
          <w:delText>6</w:delText>
        </w:r>
      </w:del>
    </w:p>
    <w:p w:rsidR="00485126" w:rsidDel="00430B36" w:rsidRDefault="00485126">
      <w:pPr>
        <w:pStyle w:val="TOC3"/>
        <w:rPr>
          <w:del w:id="281" w:author="Peter Dobson" w:date="2016-04-13T14:31:00Z"/>
          <w:rFonts w:asciiTheme="minorHAnsi" w:eastAsiaTheme="minorEastAsia" w:hAnsiTheme="minorHAnsi" w:cstheme="minorBidi"/>
          <w:noProof/>
          <w:sz w:val="22"/>
          <w:szCs w:val="22"/>
          <w:lang w:eastAsia="en-GB"/>
        </w:rPr>
      </w:pPr>
      <w:del w:id="282" w:author="Peter Dobson" w:date="2016-04-13T14:31:00Z">
        <w:r w:rsidRPr="00430B36" w:rsidDel="00430B36">
          <w:rPr>
            <w:rStyle w:val="Hyperlink"/>
            <w:noProof/>
          </w:rPr>
          <w:delText>4.1.3</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Sealed Alkaline Battery</w:delText>
        </w:r>
        <w:r w:rsidDel="00430B36">
          <w:rPr>
            <w:noProof/>
            <w:webHidden/>
          </w:rPr>
          <w:tab/>
          <w:delText>7</w:delText>
        </w:r>
      </w:del>
    </w:p>
    <w:p w:rsidR="00485126" w:rsidDel="00430B36" w:rsidRDefault="00485126">
      <w:pPr>
        <w:pStyle w:val="TOC3"/>
        <w:rPr>
          <w:del w:id="283" w:author="Peter Dobson" w:date="2016-04-13T14:31:00Z"/>
          <w:rFonts w:asciiTheme="minorHAnsi" w:eastAsiaTheme="minorEastAsia" w:hAnsiTheme="minorHAnsi" w:cstheme="minorBidi"/>
          <w:noProof/>
          <w:sz w:val="22"/>
          <w:szCs w:val="22"/>
          <w:lang w:eastAsia="en-GB"/>
        </w:rPr>
      </w:pPr>
      <w:del w:id="284" w:author="Peter Dobson" w:date="2016-04-13T14:31:00Z">
        <w:r w:rsidRPr="00430B36" w:rsidDel="00430B36">
          <w:rPr>
            <w:rStyle w:val="Hyperlink"/>
            <w:noProof/>
          </w:rPr>
          <w:delText>4.1.4</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Lithium</w:delText>
        </w:r>
        <w:r w:rsidDel="00430B36">
          <w:rPr>
            <w:noProof/>
            <w:webHidden/>
          </w:rPr>
          <w:tab/>
          <w:delText>7</w:delText>
        </w:r>
      </w:del>
    </w:p>
    <w:p w:rsidR="00485126" w:rsidDel="00430B36" w:rsidRDefault="00485126">
      <w:pPr>
        <w:pStyle w:val="TOC2"/>
        <w:rPr>
          <w:del w:id="285" w:author="Peter Dobson" w:date="2016-04-13T14:31:00Z"/>
          <w:rFonts w:asciiTheme="minorHAnsi" w:eastAsiaTheme="minorEastAsia" w:hAnsiTheme="minorHAnsi" w:cstheme="minorBidi"/>
          <w:bCs w:val="0"/>
          <w:noProof/>
          <w:szCs w:val="22"/>
          <w:lang w:eastAsia="en-GB"/>
        </w:rPr>
      </w:pPr>
      <w:del w:id="286" w:author="Peter Dobson" w:date="2016-04-13T14:31:00Z">
        <w:r w:rsidRPr="00430B36" w:rsidDel="00430B36">
          <w:rPr>
            <w:rStyle w:val="Hyperlink"/>
            <w:noProof/>
          </w:rPr>
          <w:delText>4.2</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Secondary Battery Types</w:delText>
        </w:r>
        <w:r w:rsidDel="00430B36">
          <w:rPr>
            <w:noProof/>
            <w:webHidden/>
          </w:rPr>
          <w:tab/>
          <w:delText>7</w:delText>
        </w:r>
      </w:del>
    </w:p>
    <w:p w:rsidR="00485126" w:rsidDel="00430B36" w:rsidRDefault="00485126">
      <w:pPr>
        <w:pStyle w:val="TOC3"/>
        <w:rPr>
          <w:del w:id="287" w:author="Peter Dobson" w:date="2016-04-13T14:31:00Z"/>
          <w:rFonts w:asciiTheme="minorHAnsi" w:eastAsiaTheme="minorEastAsia" w:hAnsiTheme="minorHAnsi" w:cstheme="minorBidi"/>
          <w:noProof/>
          <w:sz w:val="22"/>
          <w:szCs w:val="22"/>
          <w:lang w:eastAsia="en-GB"/>
        </w:rPr>
      </w:pPr>
      <w:del w:id="288" w:author="Peter Dobson" w:date="2016-04-13T14:31:00Z">
        <w:r w:rsidRPr="00430B36" w:rsidDel="00430B36">
          <w:rPr>
            <w:rStyle w:val="Hyperlink"/>
            <w:noProof/>
          </w:rPr>
          <w:delText>4.2.1</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Flooded lead-acid batteries</w:delText>
        </w:r>
        <w:r w:rsidDel="00430B36">
          <w:rPr>
            <w:noProof/>
            <w:webHidden/>
          </w:rPr>
          <w:tab/>
          <w:delText>7</w:delText>
        </w:r>
      </w:del>
    </w:p>
    <w:p w:rsidR="00485126" w:rsidDel="00430B36" w:rsidRDefault="00485126">
      <w:pPr>
        <w:pStyle w:val="TOC3"/>
        <w:rPr>
          <w:del w:id="289" w:author="Peter Dobson" w:date="2016-04-13T14:31:00Z"/>
          <w:rFonts w:asciiTheme="minorHAnsi" w:eastAsiaTheme="minorEastAsia" w:hAnsiTheme="minorHAnsi" w:cstheme="minorBidi"/>
          <w:noProof/>
          <w:sz w:val="22"/>
          <w:szCs w:val="22"/>
          <w:lang w:eastAsia="en-GB"/>
        </w:rPr>
      </w:pPr>
      <w:del w:id="290" w:author="Peter Dobson" w:date="2016-04-13T14:31:00Z">
        <w:r w:rsidRPr="00430B36" w:rsidDel="00430B36">
          <w:rPr>
            <w:rStyle w:val="Hyperlink"/>
            <w:noProof/>
          </w:rPr>
          <w:delText>4.2.2</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Valve-regulated lead-acid (VRLA) batteries - Absorbed Glass Matt (AGM)</w:delText>
        </w:r>
        <w:r w:rsidDel="00430B36">
          <w:rPr>
            <w:noProof/>
            <w:webHidden/>
          </w:rPr>
          <w:tab/>
          <w:delText>8</w:delText>
        </w:r>
      </w:del>
    </w:p>
    <w:p w:rsidR="00485126" w:rsidDel="00430B36" w:rsidRDefault="00485126">
      <w:pPr>
        <w:pStyle w:val="TOC3"/>
        <w:rPr>
          <w:del w:id="291" w:author="Peter Dobson" w:date="2016-04-13T14:31:00Z"/>
          <w:rFonts w:asciiTheme="minorHAnsi" w:eastAsiaTheme="minorEastAsia" w:hAnsiTheme="minorHAnsi" w:cstheme="minorBidi"/>
          <w:noProof/>
          <w:sz w:val="22"/>
          <w:szCs w:val="22"/>
          <w:lang w:eastAsia="en-GB"/>
        </w:rPr>
      </w:pPr>
      <w:del w:id="292" w:author="Peter Dobson" w:date="2016-04-13T14:31:00Z">
        <w:r w:rsidRPr="00430B36" w:rsidDel="00430B36">
          <w:rPr>
            <w:rStyle w:val="Hyperlink"/>
            <w:noProof/>
          </w:rPr>
          <w:delText>4.2.3</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Valve-regulated lead-acid (VRLA) batteries - Gel Electrolyte.</w:delText>
        </w:r>
        <w:r w:rsidDel="00430B36">
          <w:rPr>
            <w:noProof/>
            <w:webHidden/>
          </w:rPr>
          <w:tab/>
          <w:delText>9</w:delText>
        </w:r>
      </w:del>
    </w:p>
    <w:p w:rsidR="00485126" w:rsidDel="00430B36" w:rsidRDefault="00485126">
      <w:pPr>
        <w:pStyle w:val="TOC3"/>
        <w:rPr>
          <w:del w:id="293" w:author="Peter Dobson" w:date="2016-04-13T14:31:00Z"/>
          <w:rFonts w:asciiTheme="minorHAnsi" w:eastAsiaTheme="minorEastAsia" w:hAnsiTheme="minorHAnsi" w:cstheme="minorBidi"/>
          <w:noProof/>
          <w:sz w:val="22"/>
          <w:szCs w:val="22"/>
          <w:lang w:eastAsia="en-GB"/>
        </w:rPr>
      </w:pPr>
      <w:del w:id="294" w:author="Peter Dobson" w:date="2016-04-13T14:31:00Z">
        <w:r w:rsidRPr="00430B36" w:rsidDel="00430B36">
          <w:rPr>
            <w:rStyle w:val="Hyperlink"/>
            <w:noProof/>
          </w:rPr>
          <w:delText>4.2.4</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Vented (industrial) nickel-cadmium batteries (Pocket Plate)</w:delText>
        </w:r>
        <w:r w:rsidDel="00430B36">
          <w:rPr>
            <w:noProof/>
            <w:webHidden/>
          </w:rPr>
          <w:tab/>
          <w:delText>9</w:delText>
        </w:r>
      </w:del>
    </w:p>
    <w:p w:rsidR="00485126" w:rsidDel="00430B36" w:rsidRDefault="00485126">
      <w:pPr>
        <w:pStyle w:val="TOC3"/>
        <w:rPr>
          <w:del w:id="295" w:author="Peter Dobson" w:date="2016-04-13T14:31:00Z"/>
          <w:rFonts w:asciiTheme="minorHAnsi" w:eastAsiaTheme="minorEastAsia" w:hAnsiTheme="minorHAnsi" w:cstheme="minorBidi"/>
          <w:noProof/>
          <w:sz w:val="22"/>
          <w:szCs w:val="22"/>
          <w:lang w:eastAsia="en-GB"/>
        </w:rPr>
      </w:pPr>
      <w:del w:id="296" w:author="Peter Dobson" w:date="2016-04-13T14:31:00Z">
        <w:r w:rsidRPr="00430B36" w:rsidDel="00430B36">
          <w:rPr>
            <w:rStyle w:val="Hyperlink"/>
            <w:noProof/>
          </w:rPr>
          <w:delText>4.2.5</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Vented-sintered-plate nickel-cadmium batteries</w:delText>
        </w:r>
        <w:r w:rsidDel="00430B36">
          <w:rPr>
            <w:noProof/>
            <w:webHidden/>
          </w:rPr>
          <w:tab/>
          <w:delText>10</w:delText>
        </w:r>
      </w:del>
    </w:p>
    <w:p w:rsidR="00485126" w:rsidDel="00430B36" w:rsidRDefault="00485126">
      <w:pPr>
        <w:pStyle w:val="TOC3"/>
        <w:rPr>
          <w:del w:id="297" w:author="Peter Dobson" w:date="2016-04-13T14:31:00Z"/>
          <w:rFonts w:asciiTheme="minorHAnsi" w:eastAsiaTheme="minorEastAsia" w:hAnsiTheme="minorHAnsi" w:cstheme="minorBidi"/>
          <w:noProof/>
          <w:sz w:val="22"/>
          <w:szCs w:val="22"/>
          <w:lang w:eastAsia="en-GB"/>
        </w:rPr>
      </w:pPr>
      <w:del w:id="298" w:author="Peter Dobson" w:date="2016-04-13T14:31:00Z">
        <w:r w:rsidRPr="00430B36" w:rsidDel="00430B36">
          <w:rPr>
            <w:rStyle w:val="Hyperlink"/>
            <w:noProof/>
          </w:rPr>
          <w:delText>4.2.6</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Sealed nickel-cadmium batteries</w:delText>
        </w:r>
        <w:r w:rsidDel="00430B36">
          <w:rPr>
            <w:noProof/>
            <w:webHidden/>
          </w:rPr>
          <w:tab/>
          <w:delText>10</w:delText>
        </w:r>
      </w:del>
    </w:p>
    <w:p w:rsidR="00485126" w:rsidDel="00430B36" w:rsidRDefault="00485126">
      <w:pPr>
        <w:pStyle w:val="TOC3"/>
        <w:rPr>
          <w:del w:id="299" w:author="Peter Dobson" w:date="2016-04-13T14:31:00Z"/>
          <w:rFonts w:asciiTheme="minorHAnsi" w:eastAsiaTheme="minorEastAsia" w:hAnsiTheme="minorHAnsi" w:cstheme="minorBidi"/>
          <w:noProof/>
          <w:sz w:val="22"/>
          <w:szCs w:val="22"/>
          <w:lang w:eastAsia="en-GB"/>
        </w:rPr>
      </w:pPr>
      <w:del w:id="300" w:author="Peter Dobson" w:date="2016-04-13T14:31:00Z">
        <w:r w:rsidRPr="00430B36" w:rsidDel="00430B36">
          <w:rPr>
            <w:rStyle w:val="Hyperlink"/>
            <w:noProof/>
          </w:rPr>
          <w:delText>4.2.7</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Nickel-metal hydride batteries</w:delText>
        </w:r>
        <w:r w:rsidDel="00430B36">
          <w:rPr>
            <w:noProof/>
            <w:webHidden/>
          </w:rPr>
          <w:tab/>
          <w:delText>11</w:delText>
        </w:r>
      </w:del>
    </w:p>
    <w:p w:rsidR="00485126" w:rsidDel="00430B36" w:rsidRDefault="00485126">
      <w:pPr>
        <w:pStyle w:val="TOC3"/>
        <w:rPr>
          <w:del w:id="301" w:author="Peter Dobson" w:date="2016-04-13T14:31:00Z"/>
          <w:rFonts w:asciiTheme="minorHAnsi" w:eastAsiaTheme="minorEastAsia" w:hAnsiTheme="minorHAnsi" w:cstheme="minorBidi"/>
          <w:noProof/>
          <w:sz w:val="22"/>
          <w:szCs w:val="22"/>
          <w:lang w:eastAsia="en-GB"/>
        </w:rPr>
      </w:pPr>
      <w:del w:id="302" w:author="Peter Dobson" w:date="2016-04-13T14:31:00Z">
        <w:r w:rsidRPr="00430B36" w:rsidDel="00430B36">
          <w:rPr>
            <w:rStyle w:val="Hyperlink"/>
            <w:noProof/>
          </w:rPr>
          <w:delText>4.2.8</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Lithium-ion batteries</w:delText>
        </w:r>
        <w:r w:rsidDel="00430B36">
          <w:rPr>
            <w:noProof/>
            <w:webHidden/>
          </w:rPr>
          <w:tab/>
          <w:delText>11</w:delText>
        </w:r>
      </w:del>
    </w:p>
    <w:p w:rsidR="00485126" w:rsidDel="00430B36" w:rsidRDefault="00485126">
      <w:pPr>
        <w:pStyle w:val="TOC3"/>
        <w:rPr>
          <w:del w:id="303" w:author="Peter Dobson" w:date="2016-04-13T14:31:00Z"/>
          <w:rFonts w:asciiTheme="minorHAnsi" w:eastAsiaTheme="minorEastAsia" w:hAnsiTheme="minorHAnsi" w:cstheme="minorBidi"/>
          <w:noProof/>
          <w:sz w:val="22"/>
          <w:szCs w:val="22"/>
          <w:lang w:eastAsia="en-GB"/>
        </w:rPr>
      </w:pPr>
      <w:del w:id="304" w:author="Peter Dobson" w:date="2016-04-13T14:31:00Z">
        <w:r w:rsidRPr="00430B36" w:rsidDel="00430B36">
          <w:rPr>
            <w:rStyle w:val="Hyperlink"/>
            <w:noProof/>
          </w:rPr>
          <w:delText>4.2.9</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Lithium Polymer</w:delText>
        </w:r>
        <w:r w:rsidDel="00430B36">
          <w:rPr>
            <w:noProof/>
            <w:webHidden/>
          </w:rPr>
          <w:tab/>
          <w:delText>12</w:delText>
        </w:r>
      </w:del>
    </w:p>
    <w:p w:rsidR="00485126" w:rsidDel="00430B36" w:rsidRDefault="00485126">
      <w:pPr>
        <w:pStyle w:val="TOC3"/>
        <w:rPr>
          <w:del w:id="305" w:author="Peter Dobson" w:date="2016-04-13T14:31:00Z"/>
          <w:rFonts w:asciiTheme="minorHAnsi" w:eastAsiaTheme="minorEastAsia" w:hAnsiTheme="minorHAnsi" w:cstheme="minorBidi"/>
          <w:noProof/>
          <w:sz w:val="22"/>
          <w:szCs w:val="22"/>
          <w:lang w:eastAsia="en-GB"/>
        </w:rPr>
      </w:pPr>
      <w:del w:id="306" w:author="Peter Dobson" w:date="2016-04-13T14:31:00Z">
        <w:r w:rsidRPr="00430B36" w:rsidDel="00430B36">
          <w:rPr>
            <w:rStyle w:val="Hyperlink"/>
            <w:noProof/>
          </w:rPr>
          <w:delText>4.2.10</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Lithium-Iron-Phosphate Batteries</w:delText>
        </w:r>
        <w:r w:rsidDel="00430B36">
          <w:rPr>
            <w:noProof/>
            <w:webHidden/>
          </w:rPr>
          <w:tab/>
          <w:delText>12</w:delText>
        </w:r>
      </w:del>
    </w:p>
    <w:p w:rsidR="00485126" w:rsidDel="00430B36" w:rsidRDefault="00485126">
      <w:pPr>
        <w:pStyle w:val="TOC2"/>
        <w:rPr>
          <w:del w:id="307" w:author="Peter Dobson" w:date="2016-04-13T14:31:00Z"/>
          <w:rFonts w:asciiTheme="minorHAnsi" w:eastAsiaTheme="minorEastAsia" w:hAnsiTheme="minorHAnsi" w:cstheme="minorBidi"/>
          <w:bCs w:val="0"/>
          <w:noProof/>
          <w:szCs w:val="22"/>
          <w:lang w:eastAsia="en-GB"/>
        </w:rPr>
      </w:pPr>
      <w:del w:id="308" w:author="Peter Dobson" w:date="2016-04-13T14:31:00Z">
        <w:r w:rsidRPr="00430B36" w:rsidDel="00430B36">
          <w:rPr>
            <w:rStyle w:val="Hyperlink"/>
            <w:noProof/>
          </w:rPr>
          <w:delText>4.3</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Super-capacitors</w:delText>
        </w:r>
        <w:r w:rsidDel="00430B36">
          <w:rPr>
            <w:noProof/>
            <w:webHidden/>
          </w:rPr>
          <w:tab/>
          <w:delText>12</w:delText>
        </w:r>
      </w:del>
    </w:p>
    <w:p w:rsidR="00485126" w:rsidDel="00430B36" w:rsidRDefault="00485126">
      <w:pPr>
        <w:pStyle w:val="TOC1"/>
        <w:rPr>
          <w:del w:id="309" w:author="Peter Dobson" w:date="2016-04-13T14:31:00Z"/>
          <w:rFonts w:asciiTheme="minorHAnsi" w:eastAsiaTheme="minorEastAsia" w:hAnsiTheme="minorHAnsi" w:cstheme="minorBidi"/>
          <w:b w:val="0"/>
          <w:bCs w:val="0"/>
          <w:caps w:val="0"/>
          <w:noProof/>
          <w:szCs w:val="22"/>
          <w:lang w:eastAsia="en-GB"/>
        </w:rPr>
      </w:pPr>
      <w:del w:id="310" w:author="Peter Dobson" w:date="2016-04-13T14:31:00Z">
        <w:r w:rsidRPr="00430B36" w:rsidDel="00430B36">
          <w:rPr>
            <w:rStyle w:val="Hyperlink"/>
            <w:noProof/>
          </w:rPr>
          <w:delText>5</w:delText>
        </w:r>
        <w:r w:rsidDel="00430B36">
          <w:rPr>
            <w:rFonts w:asciiTheme="minorHAnsi" w:eastAsiaTheme="minorEastAsia" w:hAnsiTheme="minorHAnsi" w:cstheme="minorBidi"/>
            <w:b w:val="0"/>
            <w:bCs w:val="0"/>
            <w:caps w:val="0"/>
            <w:noProof/>
            <w:szCs w:val="22"/>
            <w:lang w:eastAsia="en-GB"/>
          </w:rPr>
          <w:tab/>
        </w:r>
        <w:r w:rsidRPr="00430B36" w:rsidDel="00430B36">
          <w:rPr>
            <w:rStyle w:val="Hyperlink"/>
            <w:noProof/>
          </w:rPr>
          <w:delText xml:space="preserve">OPERATIONAL CRITERIA FOR SECONDARY BATTERIES </w:delText>
        </w:r>
        <w:r w:rsidDel="00430B36">
          <w:rPr>
            <w:noProof/>
            <w:webHidden/>
          </w:rPr>
          <w:tab/>
          <w:delText>13</w:delText>
        </w:r>
      </w:del>
    </w:p>
    <w:p w:rsidR="00485126" w:rsidDel="00430B36" w:rsidRDefault="00485126">
      <w:pPr>
        <w:pStyle w:val="TOC2"/>
        <w:rPr>
          <w:del w:id="311" w:author="Peter Dobson" w:date="2016-04-13T14:31:00Z"/>
          <w:rFonts w:asciiTheme="minorHAnsi" w:eastAsiaTheme="minorEastAsia" w:hAnsiTheme="minorHAnsi" w:cstheme="minorBidi"/>
          <w:bCs w:val="0"/>
          <w:noProof/>
          <w:szCs w:val="22"/>
          <w:lang w:eastAsia="en-GB"/>
        </w:rPr>
      </w:pPr>
      <w:del w:id="312" w:author="Peter Dobson" w:date="2016-04-13T14:31:00Z">
        <w:r w:rsidRPr="00430B36" w:rsidDel="00430B36">
          <w:rPr>
            <w:rStyle w:val="Hyperlink"/>
            <w:noProof/>
          </w:rPr>
          <w:delText>5.1</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Computing the Capacity Needed</w:delText>
        </w:r>
        <w:r w:rsidDel="00430B36">
          <w:rPr>
            <w:noProof/>
            <w:webHidden/>
          </w:rPr>
          <w:tab/>
          <w:delText>13</w:delText>
        </w:r>
      </w:del>
    </w:p>
    <w:p w:rsidR="00485126" w:rsidDel="00430B36" w:rsidRDefault="00485126">
      <w:pPr>
        <w:pStyle w:val="TOC3"/>
        <w:rPr>
          <w:del w:id="313" w:author="Peter Dobson" w:date="2016-04-13T14:31:00Z"/>
          <w:rFonts w:asciiTheme="minorHAnsi" w:eastAsiaTheme="minorEastAsia" w:hAnsiTheme="minorHAnsi" w:cstheme="minorBidi"/>
          <w:noProof/>
          <w:sz w:val="22"/>
          <w:szCs w:val="22"/>
          <w:lang w:eastAsia="en-GB"/>
        </w:rPr>
      </w:pPr>
      <w:del w:id="314" w:author="Peter Dobson" w:date="2016-04-13T14:31:00Z">
        <w:r w:rsidRPr="00430B36" w:rsidDel="00430B36">
          <w:rPr>
            <w:rStyle w:val="Hyperlink"/>
            <w:noProof/>
          </w:rPr>
          <w:delText>5.1.1</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Minimum and Maximum Capacity</w:delText>
        </w:r>
        <w:r w:rsidDel="00430B36">
          <w:rPr>
            <w:noProof/>
            <w:webHidden/>
          </w:rPr>
          <w:tab/>
          <w:delText>13</w:delText>
        </w:r>
      </w:del>
    </w:p>
    <w:p w:rsidR="00485126" w:rsidDel="00430B36" w:rsidRDefault="00485126">
      <w:pPr>
        <w:pStyle w:val="TOC2"/>
        <w:rPr>
          <w:del w:id="315" w:author="Peter Dobson" w:date="2016-04-13T14:31:00Z"/>
          <w:rFonts w:asciiTheme="minorHAnsi" w:eastAsiaTheme="minorEastAsia" w:hAnsiTheme="minorHAnsi" w:cstheme="minorBidi"/>
          <w:bCs w:val="0"/>
          <w:noProof/>
          <w:szCs w:val="22"/>
          <w:lang w:eastAsia="en-GB"/>
        </w:rPr>
      </w:pPr>
      <w:del w:id="316" w:author="Peter Dobson" w:date="2016-04-13T14:31:00Z">
        <w:r w:rsidRPr="00430B36" w:rsidDel="00430B36">
          <w:rPr>
            <w:rStyle w:val="Hyperlink"/>
            <w:noProof/>
          </w:rPr>
          <w:delText>5.2</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Autonomy time</w:delText>
        </w:r>
        <w:r w:rsidDel="00430B36">
          <w:rPr>
            <w:noProof/>
            <w:webHidden/>
          </w:rPr>
          <w:tab/>
          <w:delText>14</w:delText>
        </w:r>
      </w:del>
    </w:p>
    <w:p w:rsidR="00485126" w:rsidDel="00430B36" w:rsidRDefault="00485126">
      <w:pPr>
        <w:pStyle w:val="TOC2"/>
        <w:rPr>
          <w:del w:id="317" w:author="Peter Dobson" w:date="2016-04-13T14:31:00Z"/>
          <w:rFonts w:asciiTheme="minorHAnsi" w:eastAsiaTheme="minorEastAsia" w:hAnsiTheme="minorHAnsi" w:cstheme="minorBidi"/>
          <w:bCs w:val="0"/>
          <w:noProof/>
          <w:szCs w:val="22"/>
          <w:lang w:eastAsia="en-GB"/>
        </w:rPr>
      </w:pPr>
      <w:del w:id="318" w:author="Peter Dobson" w:date="2016-04-13T14:31:00Z">
        <w:r w:rsidRPr="00430B36" w:rsidDel="00430B36">
          <w:rPr>
            <w:rStyle w:val="Hyperlink"/>
            <w:noProof/>
          </w:rPr>
          <w:delText>5.3</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Typical charge and discharge currents</w:delText>
        </w:r>
        <w:r w:rsidDel="00430B36">
          <w:rPr>
            <w:noProof/>
            <w:webHidden/>
          </w:rPr>
          <w:tab/>
          <w:delText>14</w:delText>
        </w:r>
      </w:del>
    </w:p>
    <w:p w:rsidR="00485126" w:rsidDel="00430B36" w:rsidRDefault="00485126">
      <w:pPr>
        <w:pStyle w:val="TOC2"/>
        <w:rPr>
          <w:del w:id="319" w:author="Peter Dobson" w:date="2016-04-13T14:31:00Z"/>
          <w:rFonts w:asciiTheme="minorHAnsi" w:eastAsiaTheme="minorEastAsia" w:hAnsiTheme="minorHAnsi" w:cstheme="minorBidi"/>
          <w:bCs w:val="0"/>
          <w:noProof/>
          <w:szCs w:val="22"/>
          <w:lang w:eastAsia="en-GB"/>
        </w:rPr>
      </w:pPr>
      <w:del w:id="320" w:author="Peter Dobson" w:date="2016-04-13T14:31:00Z">
        <w:r w:rsidRPr="00430B36" w:rsidDel="00430B36">
          <w:rPr>
            <w:rStyle w:val="Hyperlink"/>
            <w:noProof/>
          </w:rPr>
          <w:delText>5.4</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Daily cycle</w:delText>
        </w:r>
        <w:r w:rsidDel="00430B36">
          <w:rPr>
            <w:noProof/>
            <w:webHidden/>
          </w:rPr>
          <w:tab/>
          <w:delText>14</w:delText>
        </w:r>
      </w:del>
    </w:p>
    <w:p w:rsidR="00485126" w:rsidDel="00430B36" w:rsidRDefault="00485126">
      <w:pPr>
        <w:pStyle w:val="TOC2"/>
        <w:rPr>
          <w:del w:id="321" w:author="Peter Dobson" w:date="2016-04-13T14:31:00Z"/>
          <w:rFonts w:asciiTheme="minorHAnsi" w:eastAsiaTheme="minorEastAsia" w:hAnsiTheme="minorHAnsi" w:cstheme="minorBidi"/>
          <w:bCs w:val="0"/>
          <w:noProof/>
          <w:szCs w:val="22"/>
          <w:lang w:eastAsia="en-GB"/>
        </w:rPr>
      </w:pPr>
      <w:del w:id="322" w:author="Peter Dobson" w:date="2016-04-13T14:31:00Z">
        <w:r w:rsidRPr="00430B36" w:rsidDel="00430B36">
          <w:rPr>
            <w:rStyle w:val="Hyperlink"/>
            <w:noProof/>
          </w:rPr>
          <w:delText>5.5</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Seasonal cycle</w:delText>
        </w:r>
        <w:r w:rsidDel="00430B36">
          <w:rPr>
            <w:noProof/>
            <w:webHidden/>
          </w:rPr>
          <w:tab/>
          <w:delText>14</w:delText>
        </w:r>
      </w:del>
    </w:p>
    <w:p w:rsidR="00485126" w:rsidDel="00430B36" w:rsidRDefault="00485126">
      <w:pPr>
        <w:pStyle w:val="TOC2"/>
        <w:rPr>
          <w:del w:id="323" w:author="Peter Dobson" w:date="2016-04-13T14:31:00Z"/>
          <w:rFonts w:asciiTheme="minorHAnsi" w:eastAsiaTheme="minorEastAsia" w:hAnsiTheme="minorHAnsi" w:cstheme="minorBidi"/>
          <w:bCs w:val="0"/>
          <w:noProof/>
          <w:szCs w:val="22"/>
          <w:lang w:eastAsia="en-GB"/>
        </w:rPr>
      </w:pPr>
      <w:del w:id="324" w:author="Peter Dobson" w:date="2016-04-13T14:31:00Z">
        <w:r w:rsidRPr="00430B36" w:rsidDel="00430B36">
          <w:rPr>
            <w:rStyle w:val="Hyperlink"/>
            <w:noProof/>
          </w:rPr>
          <w:delText>5.6</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Period of high state of charge</w:delText>
        </w:r>
        <w:r w:rsidDel="00430B36">
          <w:rPr>
            <w:noProof/>
            <w:webHidden/>
          </w:rPr>
          <w:tab/>
          <w:delText>15</w:delText>
        </w:r>
      </w:del>
    </w:p>
    <w:p w:rsidR="00485126" w:rsidDel="00430B36" w:rsidRDefault="00485126">
      <w:pPr>
        <w:pStyle w:val="TOC2"/>
        <w:rPr>
          <w:del w:id="325" w:author="Peter Dobson" w:date="2016-04-13T14:31:00Z"/>
          <w:rFonts w:asciiTheme="minorHAnsi" w:eastAsiaTheme="minorEastAsia" w:hAnsiTheme="minorHAnsi" w:cstheme="minorBidi"/>
          <w:bCs w:val="0"/>
          <w:noProof/>
          <w:szCs w:val="22"/>
          <w:lang w:eastAsia="en-GB"/>
        </w:rPr>
      </w:pPr>
      <w:del w:id="326" w:author="Peter Dobson" w:date="2016-04-13T14:31:00Z">
        <w:r w:rsidRPr="00430B36" w:rsidDel="00430B36">
          <w:rPr>
            <w:rStyle w:val="Hyperlink"/>
            <w:noProof/>
          </w:rPr>
          <w:delText>5.7</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Period of sustained low state of charge</w:delText>
        </w:r>
        <w:r w:rsidDel="00430B36">
          <w:rPr>
            <w:noProof/>
            <w:webHidden/>
          </w:rPr>
          <w:tab/>
          <w:delText>15</w:delText>
        </w:r>
      </w:del>
    </w:p>
    <w:p w:rsidR="00485126" w:rsidDel="00430B36" w:rsidRDefault="00485126">
      <w:pPr>
        <w:pStyle w:val="TOC2"/>
        <w:rPr>
          <w:del w:id="327" w:author="Peter Dobson" w:date="2016-04-13T14:31:00Z"/>
          <w:rFonts w:asciiTheme="minorHAnsi" w:eastAsiaTheme="minorEastAsia" w:hAnsiTheme="minorHAnsi" w:cstheme="minorBidi"/>
          <w:bCs w:val="0"/>
          <w:noProof/>
          <w:szCs w:val="22"/>
          <w:lang w:eastAsia="en-GB"/>
        </w:rPr>
      </w:pPr>
      <w:del w:id="328" w:author="Peter Dobson" w:date="2016-04-13T14:31:00Z">
        <w:r w:rsidRPr="00430B36" w:rsidDel="00430B36">
          <w:rPr>
            <w:rStyle w:val="Hyperlink"/>
            <w:noProof/>
          </w:rPr>
          <w:delText>5.8</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Electrolyte stratification</w:delText>
        </w:r>
        <w:r w:rsidDel="00430B36">
          <w:rPr>
            <w:noProof/>
            <w:webHidden/>
          </w:rPr>
          <w:tab/>
          <w:delText>15</w:delText>
        </w:r>
      </w:del>
    </w:p>
    <w:p w:rsidR="00485126" w:rsidDel="00430B36" w:rsidRDefault="00485126">
      <w:pPr>
        <w:pStyle w:val="TOC2"/>
        <w:rPr>
          <w:del w:id="329" w:author="Peter Dobson" w:date="2016-04-13T14:31:00Z"/>
          <w:rFonts w:asciiTheme="minorHAnsi" w:eastAsiaTheme="minorEastAsia" w:hAnsiTheme="minorHAnsi" w:cstheme="minorBidi"/>
          <w:bCs w:val="0"/>
          <w:noProof/>
          <w:szCs w:val="22"/>
          <w:lang w:eastAsia="en-GB"/>
        </w:rPr>
      </w:pPr>
      <w:del w:id="330" w:author="Peter Dobson" w:date="2016-04-13T14:31:00Z">
        <w:r w:rsidRPr="00430B36" w:rsidDel="00430B36">
          <w:rPr>
            <w:rStyle w:val="Hyperlink"/>
            <w:noProof/>
          </w:rPr>
          <w:delText>5.9</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Transportation</w:delText>
        </w:r>
        <w:r w:rsidDel="00430B36">
          <w:rPr>
            <w:noProof/>
            <w:webHidden/>
          </w:rPr>
          <w:tab/>
          <w:delText>15</w:delText>
        </w:r>
      </w:del>
    </w:p>
    <w:p w:rsidR="00485126" w:rsidDel="00430B36" w:rsidRDefault="00485126">
      <w:pPr>
        <w:pStyle w:val="TOC2"/>
        <w:rPr>
          <w:del w:id="331" w:author="Peter Dobson" w:date="2016-04-13T14:31:00Z"/>
          <w:rFonts w:asciiTheme="minorHAnsi" w:eastAsiaTheme="minorEastAsia" w:hAnsiTheme="minorHAnsi" w:cstheme="minorBidi"/>
          <w:bCs w:val="0"/>
          <w:noProof/>
          <w:szCs w:val="22"/>
          <w:lang w:eastAsia="en-GB"/>
        </w:rPr>
      </w:pPr>
      <w:del w:id="332" w:author="Peter Dobson" w:date="2016-04-13T14:31:00Z">
        <w:r w:rsidRPr="00430B36" w:rsidDel="00430B36">
          <w:rPr>
            <w:rStyle w:val="Hyperlink"/>
            <w:noProof/>
          </w:rPr>
          <w:delText>5.10</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Weight</w:delText>
        </w:r>
        <w:r w:rsidDel="00430B36">
          <w:rPr>
            <w:noProof/>
            <w:webHidden/>
          </w:rPr>
          <w:tab/>
          <w:delText>15</w:delText>
        </w:r>
      </w:del>
    </w:p>
    <w:p w:rsidR="00485126" w:rsidDel="00430B36" w:rsidRDefault="00485126">
      <w:pPr>
        <w:pStyle w:val="TOC2"/>
        <w:rPr>
          <w:del w:id="333" w:author="Peter Dobson" w:date="2016-04-13T14:31:00Z"/>
          <w:rFonts w:asciiTheme="minorHAnsi" w:eastAsiaTheme="minorEastAsia" w:hAnsiTheme="minorHAnsi" w:cstheme="minorBidi"/>
          <w:bCs w:val="0"/>
          <w:noProof/>
          <w:szCs w:val="22"/>
          <w:lang w:eastAsia="en-GB"/>
        </w:rPr>
      </w:pPr>
      <w:del w:id="334" w:author="Peter Dobson" w:date="2016-04-13T14:31:00Z">
        <w:r w:rsidRPr="00430B36" w:rsidDel="00430B36">
          <w:rPr>
            <w:rStyle w:val="Hyperlink"/>
            <w:noProof/>
          </w:rPr>
          <w:delText>5.11</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Storage</w:delText>
        </w:r>
        <w:r w:rsidDel="00430B36">
          <w:rPr>
            <w:noProof/>
            <w:webHidden/>
          </w:rPr>
          <w:tab/>
          <w:delText>15</w:delText>
        </w:r>
      </w:del>
    </w:p>
    <w:p w:rsidR="00485126" w:rsidDel="00430B36" w:rsidRDefault="00485126">
      <w:pPr>
        <w:pStyle w:val="TOC2"/>
        <w:rPr>
          <w:del w:id="335" w:author="Peter Dobson" w:date="2016-04-13T14:31:00Z"/>
          <w:rFonts w:asciiTheme="minorHAnsi" w:eastAsiaTheme="minorEastAsia" w:hAnsiTheme="minorHAnsi" w:cstheme="minorBidi"/>
          <w:bCs w:val="0"/>
          <w:noProof/>
          <w:szCs w:val="22"/>
          <w:lang w:eastAsia="en-GB"/>
        </w:rPr>
      </w:pPr>
      <w:del w:id="336" w:author="Peter Dobson" w:date="2016-04-13T14:31:00Z">
        <w:r w:rsidRPr="00430B36" w:rsidDel="00430B36">
          <w:rPr>
            <w:rStyle w:val="Hyperlink"/>
            <w:noProof/>
          </w:rPr>
          <w:delText>5.12</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Operating temperature</w:delText>
        </w:r>
        <w:r w:rsidDel="00430B36">
          <w:rPr>
            <w:noProof/>
            <w:webHidden/>
          </w:rPr>
          <w:tab/>
          <w:delText>16</w:delText>
        </w:r>
      </w:del>
    </w:p>
    <w:p w:rsidR="00485126" w:rsidDel="00430B36" w:rsidRDefault="00485126">
      <w:pPr>
        <w:pStyle w:val="TOC2"/>
        <w:rPr>
          <w:del w:id="337" w:author="Peter Dobson" w:date="2016-04-13T14:31:00Z"/>
          <w:rFonts w:asciiTheme="minorHAnsi" w:eastAsiaTheme="minorEastAsia" w:hAnsiTheme="minorHAnsi" w:cstheme="minorBidi"/>
          <w:bCs w:val="0"/>
          <w:noProof/>
          <w:szCs w:val="22"/>
          <w:lang w:eastAsia="en-GB"/>
        </w:rPr>
      </w:pPr>
      <w:del w:id="338" w:author="Peter Dobson" w:date="2016-04-13T14:31:00Z">
        <w:r w:rsidRPr="00430B36" w:rsidDel="00430B36">
          <w:rPr>
            <w:rStyle w:val="Hyperlink"/>
            <w:noProof/>
          </w:rPr>
          <w:delText>5.13</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Physical protection</w:delText>
        </w:r>
        <w:r w:rsidDel="00430B36">
          <w:rPr>
            <w:noProof/>
            <w:webHidden/>
          </w:rPr>
          <w:tab/>
          <w:delText>16</w:delText>
        </w:r>
      </w:del>
    </w:p>
    <w:p w:rsidR="00485126" w:rsidDel="00430B36" w:rsidRDefault="00485126">
      <w:pPr>
        <w:pStyle w:val="TOC2"/>
        <w:rPr>
          <w:del w:id="339" w:author="Peter Dobson" w:date="2016-04-13T14:31:00Z"/>
          <w:rFonts w:asciiTheme="minorHAnsi" w:eastAsiaTheme="minorEastAsia" w:hAnsiTheme="minorHAnsi" w:cstheme="minorBidi"/>
          <w:bCs w:val="0"/>
          <w:noProof/>
          <w:szCs w:val="22"/>
          <w:lang w:eastAsia="en-GB"/>
        </w:rPr>
      </w:pPr>
      <w:del w:id="340" w:author="Peter Dobson" w:date="2016-04-13T14:31:00Z">
        <w:r w:rsidRPr="00430B36" w:rsidDel="00430B36">
          <w:rPr>
            <w:rStyle w:val="Hyperlink"/>
            <w:noProof/>
          </w:rPr>
          <w:delText>5.14</w:delText>
        </w:r>
        <w:r w:rsidDel="00430B36">
          <w:rPr>
            <w:rFonts w:asciiTheme="minorHAnsi" w:eastAsiaTheme="minorEastAsia" w:hAnsiTheme="minorHAnsi" w:cstheme="minorBidi"/>
            <w:bCs w:val="0"/>
            <w:noProof/>
            <w:szCs w:val="22"/>
            <w:lang w:eastAsia="en-GB"/>
          </w:rPr>
          <w:tab/>
        </w:r>
        <w:r w:rsidRPr="00430B36" w:rsidDel="00430B36">
          <w:rPr>
            <w:rStyle w:val="Hyperlink"/>
            <w:noProof/>
          </w:rPr>
          <w:delText>Capacity</w:delText>
        </w:r>
        <w:r w:rsidDel="00430B36">
          <w:rPr>
            <w:noProof/>
            <w:webHidden/>
          </w:rPr>
          <w:tab/>
          <w:delText>16</w:delText>
        </w:r>
      </w:del>
    </w:p>
    <w:p w:rsidR="00485126" w:rsidDel="00430B36" w:rsidRDefault="00485126">
      <w:pPr>
        <w:pStyle w:val="TOC2"/>
        <w:rPr>
          <w:del w:id="341" w:author="Peter Dobson" w:date="2016-04-13T14:31:00Z"/>
          <w:rFonts w:asciiTheme="minorHAnsi" w:eastAsiaTheme="minorEastAsia" w:hAnsiTheme="minorHAnsi" w:cstheme="minorBidi"/>
          <w:bCs w:val="0"/>
          <w:noProof/>
          <w:szCs w:val="22"/>
          <w:lang w:eastAsia="en-GB"/>
        </w:rPr>
      </w:pPr>
      <w:del w:id="342" w:author="Peter Dobson" w:date="2016-04-13T14:31:00Z">
        <w:r w:rsidRPr="00430B36" w:rsidDel="00430B36">
          <w:rPr>
            <w:rStyle w:val="Hyperlink"/>
            <w:bCs w:val="0"/>
            <w:noProof/>
          </w:rPr>
          <w:lastRenderedPageBreak/>
          <w:delText>5.15</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Cycle Life</w:delText>
        </w:r>
        <w:r w:rsidDel="00430B36">
          <w:rPr>
            <w:noProof/>
            <w:webHidden/>
          </w:rPr>
          <w:tab/>
          <w:delText>16</w:delText>
        </w:r>
      </w:del>
    </w:p>
    <w:p w:rsidR="00485126" w:rsidDel="00430B36" w:rsidRDefault="00485126">
      <w:pPr>
        <w:pStyle w:val="TOC2"/>
        <w:rPr>
          <w:del w:id="343" w:author="Peter Dobson" w:date="2016-04-13T14:31:00Z"/>
          <w:rFonts w:asciiTheme="minorHAnsi" w:eastAsiaTheme="minorEastAsia" w:hAnsiTheme="minorHAnsi" w:cstheme="minorBidi"/>
          <w:bCs w:val="0"/>
          <w:noProof/>
          <w:szCs w:val="22"/>
          <w:lang w:eastAsia="en-GB"/>
        </w:rPr>
      </w:pPr>
      <w:del w:id="344" w:author="Peter Dobson" w:date="2016-04-13T14:31:00Z">
        <w:r w:rsidRPr="00430B36" w:rsidDel="00430B36">
          <w:rPr>
            <w:rStyle w:val="Hyperlink"/>
            <w:bCs w:val="0"/>
            <w:noProof/>
          </w:rPr>
          <w:delText>5.16</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Charge control</w:delText>
        </w:r>
        <w:r w:rsidDel="00430B36">
          <w:rPr>
            <w:noProof/>
            <w:webHidden/>
          </w:rPr>
          <w:tab/>
          <w:delText>16</w:delText>
        </w:r>
      </w:del>
    </w:p>
    <w:p w:rsidR="00485126" w:rsidDel="00430B36" w:rsidRDefault="00485126">
      <w:pPr>
        <w:pStyle w:val="TOC2"/>
        <w:rPr>
          <w:del w:id="345" w:author="Peter Dobson" w:date="2016-04-13T14:31:00Z"/>
          <w:rFonts w:asciiTheme="minorHAnsi" w:eastAsiaTheme="minorEastAsia" w:hAnsiTheme="minorHAnsi" w:cstheme="minorBidi"/>
          <w:bCs w:val="0"/>
          <w:noProof/>
          <w:szCs w:val="22"/>
          <w:lang w:eastAsia="en-GB"/>
        </w:rPr>
      </w:pPr>
      <w:del w:id="346" w:author="Peter Dobson" w:date="2016-04-13T14:31:00Z">
        <w:r w:rsidRPr="00430B36" w:rsidDel="00430B36">
          <w:rPr>
            <w:rStyle w:val="Hyperlink"/>
            <w:bCs w:val="0"/>
            <w:noProof/>
          </w:rPr>
          <w:delText>5.17</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Charging Parameters</w:delText>
        </w:r>
        <w:r w:rsidDel="00430B36">
          <w:rPr>
            <w:noProof/>
            <w:webHidden/>
          </w:rPr>
          <w:tab/>
          <w:delText>17</w:delText>
        </w:r>
      </w:del>
    </w:p>
    <w:p w:rsidR="00485126" w:rsidDel="00430B36" w:rsidRDefault="00485126">
      <w:pPr>
        <w:pStyle w:val="TOC2"/>
        <w:rPr>
          <w:del w:id="347" w:author="Peter Dobson" w:date="2016-04-13T14:31:00Z"/>
          <w:rFonts w:asciiTheme="minorHAnsi" w:eastAsiaTheme="minorEastAsia" w:hAnsiTheme="minorHAnsi" w:cstheme="minorBidi"/>
          <w:bCs w:val="0"/>
          <w:noProof/>
          <w:szCs w:val="22"/>
          <w:lang w:eastAsia="en-GB"/>
        </w:rPr>
      </w:pPr>
      <w:del w:id="348" w:author="Peter Dobson" w:date="2016-04-13T14:31:00Z">
        <w:r w:rsidRPr="00430B36" w:rsidDel="00430B36">
          <w:rPr>
            <w:rStyle w:val="Hyperlink"/>
            <w:bCs w:val="0"/>
            <w:noProof/>
          </w:rPr>
          <w:delText>5.18</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Remote Monitoring of Battery Condition</w:delText>
        </w:r>
        <w:r w:rsidDel="00430B36">
          <w:rPr>
            <w:noProof/>
            <w:webHidden/>
          </w:rPr>
          <w:tab/>
          <w:delText>18</w:delText>
        </w:r>
      </w:del>
    </w:p>
    <w:p w:rsidR="00485126" w:rsidDel="00430B36" w:rsidRDefault="00485126">
      <w:pPr>
        <w:pStyle w:val="TOC2"/>
        <w:rPr>
          <w:del w:id="349" w:author="Peter Dobson" w:date="2016-04-13T14:31:00Z"/>
          <w:rFonts w:asciiTheme="minorHAnsi" w:eastAsiaTheme="minorEastAsia" w:hAnsiTheme="minorHAnsi" w:cstheme="minorBidi"/>
          <w:bCs w:val="0"/>
          <w:noProof/>
          <w:szCs w:val="22"/>
          <w:lang w:eastAsia="en-GB"/>
        </w:rPr>
      </w:pPr>
      <w:del w:id="350" w:author="Peter Dobson" w:date="2016-04-13T14:31:00Z">
        <w:r w:rsidRPr="00430B36" w:rsidDel="00430B36">
          <w:rPr>
            <w:rStyle w:val="Hyperlink"/>
            <w:bCs w:val="0"/>
            <w:noProof/>
          </w:rPr>
          <w:delText>5.19</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Blocking Diodes</w:delText>
        </w:r>
        <w:r w:rsidDel="00430B36">
          <w:rPr>
            <w:noProof/>
            <w:webHidden/>
          </w:rPr>
          <w:tab/>
          <w:delText>18</w:delText>
        </w:r>
      </w:del>
    </w:p>
    <w:p w:rsidR="00485126" w:rsidDel="00430B36" w:rsidRDefault="00485126">
      <w:pPr>
        <w:pStyle w:val="TOC2"/>
        <w:rPr>
          <w:del w:id="351" w:author="Peter Dobson" w:date="2016-04-13T14:31:00Z"/>
          <w:rFonts w:asciiTheme="minorHAnsi" w:eastAsiaTheme="minorEastAsia" w:hAnsiTheme="minorHAnsi" w:cstheme="minorBidi"/>
          <w:bCs w:val="0"/>
          <w:noProof/>
          <w:szCs w:val="22"/>
          <w:lang w:eastAsia="en-GB"/>
        </w:rPr>
      </w:pPr>
      <w:del w:id="352" w:author="Peter Dobson" w:date="2016-04-13T14:31:00Z">
        <w:r w:rsidRPr="00430B36" w:rsidDel="00430B36">
          <w:rPr>
            <w:rStyle w:val="Hyperlink"/>
            <w:bCs w:val="0"/>
            <w:noProof/>
          </w:rPr>
          <w:delText>5.20</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Charge retention</w:delText>
        </w:r>
        <w:r w:rsidDel="00430B36">
          <w:rPr>
            <w:noProof/>
            <w:webHidden/>
          </w:rPr>
          <w:tab/>
          <w:delText>18</w:delText>
        </w:r>
      </w:del>
    </w:p>
    <w:p w:rsidR="00485126" w:rsidDel="00430B36" w:rsidRDefault="00485126">
      <w:pPr>
        <w:pStyle w:val="TOC2"/>
        <w:rPr>
          <w:del w:id="353" w:author="Peter Dobson" w:date="2016-04-13T14:31:00Z"/>
          <w:rFonts w:asciiTheme="minorHAnsi" w:eastAsiaTheme="minorEastAsia" w:hAnsiTheme="minorHAnsi" w:cstheme="minorBidi"/>
          <w:bCs w:val="0"/>
          <w:noProof/>
          <w:szCs w:val="22"/>
          <w:lang w:eastAsia="en-GB"/>
        </w:rPr>
      </w:pPr>
      <w:del w:id="354" w:author="Peter Dobson" w:date="2016-04-13T14:31:00Z">
        <w:r w:rsidRPr="00430B36" w:rsidDel="00430B36">
          <w:rPr>
            <w:rStyle w:val="Hyperlink"/>
            <w:bCs w:val="0"/>
            <w:noProof/>
          </w:rPr>
          <w:delText>5.21</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Over discharge protection</w:delText>
        </w:r>
        <w:r w:rsidDel="00430B36">
          <w:rPr>
            <w:noProof/>
            <w:webHidden/>
          </w:rPr>
          <w:tab/>
          <w:delText>18</w:delText>
        </w:r>
      </w:del>
    </w:p>
    <w:p w:rsidR="00485126" w:rsidDel="00430B36" w:rsidRDefault="00485126">
      <w:pPr>
        <w:pStyle w:val="TOC2"/>
        <w:rPr>
          <w:del w:id="355" w:author="Peter Dobson" w:date="2016-04-13T14:31:00Z"/>
          <w:rFonts w:asciiTheme="minorHAnsi" w:eastAsiaTheme="minorEastAsia" w:hAnsiTheme="minorHAnsi" w:cstheme="minorBidi"/>
          <w:bCs w:val="0"/>
          <w:noProof/>
          <w:szCs w:val="22"/>
          <w:lang w:eastAsia="en-GB"/>
        </w:rPr>
      </w:pPr>
      <w:del w:id="356" w:author="Peter Dobson" w:date="2016-04-13T14:31:00Z">
        <w:r w:rsidRPr="00430B36" w:rsidDel="00430B36">
          <w:rPr>
            <w:rStyle w:val="Hyperlink"/>
            <w:bCs w:val="0"/>
            <w:noProof/>
          </w:rPr>
          <w:delText>5.22</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Batteries on Buoys</w:delText>
        </w:r>
        <w:r w:rsidDel="00430B36">
          <w:rPr>
            <w:noProof/>
            <w:webHidden/>
          </w:rPr>
          <w:tab/>
          <w:delText>19</w:delText>
        </w:r>
      </w:del>
    </w:p>
    <w:p w:rsidR="00485126" w:rsidDel="00430B36" w:rsidRDefault="00485126">
      <w:pPr>
        <w:pStyle w:val="TOC2"/>
        <w:rPr>
          <w:del w:id="357" w:author="Peter Dobson" w:date="2016-04-13T14:31:00Z"/>
          <w:rFonts w:asciiTheme="minorHAnsi" w:eastAsiaTheme="minorEastAsia" w:hAnsiTheme="minorHAnsi" w:cstheme="minorBidi"/>
          <w:bCs w:val="0"/>
          <w:noProof/>
          <w:szCs w:val="22"/>
          <w:lang w:eastAsia="en-GB"/>
        </w:rPr>
      </w:pPr>
      <w:del w:id="358" w:author="Peter Dobson" w:date="2016-04-13T14:31:00Z">
        <w:r w:rsidRPr="00430B36" w:rsidDel="00430B36">
          <w:rPr>
            <w:rStyle w:val="Hyperlink"/>
            <w:bCs w:val="0"/>
            <w:noProof/>
          </w:rPr>
          <w:delText>5.23</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Advances in Technology</w:delText>
        </w:r>
        <w:r w:rsidDel="00430B36">
          <w:rPr>
            <w:noProof/>
            <w:webHidden/>
          </w:rPr>
          <w:tab/>
          <w:delText>19</w:delText>
        </w:r>
      </w:del>
    </w:p>
    <w:p w:rsidR="00485126" w:rsidDel="00430B36" w:rsidRDefault="00485126">
      <w:pPr>
        <w:pStyle w:val="TOC2"/>
        <w:rPr>
          <w:del w:id="359" w:author="Peter Dobson" w:date="2016-04-13T14:31:00Z"/>
          <w:rFonts w:asciiTheme="minorHAnsi" w:eastAsiaTheme="minorEastAsia" w:hAnsiTheme="minorHAnsi" w:cstheme="minorBidi"/>
          <w:bCs w:val="0"/>
          <w:noProof/>
          <w:szCs w:val="22"/>
          <w:lang w:eastAsia="en-GB"/>
        </w:rPr>
      </w:pPr>
      <w:del w:id="360" w:author="Peter Dobson" w:date="2016-04-13T14:31:00Z">
        <w:r w:rsidRPr="00430B36" w:rsidDel="00430B36">
          <w:rPr>
            <w:rStyle w:val="Hyperlink"/>
            <w:bCs w:val="0"/>
            <w:noProof/>
          </w:rPr>
          <w:delText>5.24</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Quality Versus Price</w:delText>
        </w:r>
        <w:r w:rsidDel="00430B36">
          <w:rPr>
            <w:noProof/>
            <w:webHidden/>
          </w:rPr>
          <w:tab/>
          <w:delText>19</w:delText>
        </w:r>
      </w:del>
    </w:p>
    <w:p w:rsidR="00485126" w:rsidDel="00430B36" w:rsidRDefault="00485126">
      <w:pPr>
        <w:pStyle w:val="TOC1"/>
        <w:rPr>
          <w:del w:id="361" w:author="Peter Dobson" w:date="2016-04-13T14:31:00Z"/>
          <w:rFonts w:asciiTheme="minorHAnsi" w:eastAsiaTheme="minorEastAsia" w:hAnsiTheme="minorHAnsi" w:cstheme="minorBidi"/>
          <w:b w:val="0"/>
          <w:bCs w:val="0"/>
          <w:caps w:val="0"/>
          <w:noProof/>
          <w:szCs w:val="22"/>
          <w:lang w:eastAsia="en-GB"/>
        </w:rPr>
      </w:pPr>
      <w:del w:id="362" w:author="Peter Dobson" w:date="2016-04-13T14:31:00Z">
        <w:r w:rsidRPr="00430B36" w:rsidDel="00430B36">
          <w:rPr>
            <w:rStyle w:val="Hyperlink"/>
            <w:b w:val="0"/>
            <w:bCs w:val="0"/>
            <w:caps w:val="0"/>
            <w:noProof/>
          </w:rPr>
          <w:delText>6</w:delText>
        </w:r>
        <w:r w:rsidDel="00430B36">
          <w:rPr>
            <w:rFonts w:asciiTheme="minorHAnsi" w:eastAsiaTheme="minorEastAsia" w:hAnsiTheme="minorHAnsi" w:cstheme="minorBidi"/>
            <w:b w:val="0"/>
            <w:bCs w:val="0"/>
            <w:caps w:val="0"/>
            <w:noProof/>
            <w:szCs w:val="22"/>
            <w:lang w:eastAsia="en-GB"/>
          </w:rPr>
          <w:tab/>
        </w:r>
        <w:r w:rsidRPr="00430B36" w:rsidDel="00430B36">
          <w:rPr>
            <w:rStyle w:val="Hyperlink"/>
            <w:b w:val="0"/>
            <w:bCs w:val="0"/>
            <w:caps w:val="0"/>
            <w:noProof/>
          </w:rPr>
          <w:delText>SAFE HANDLING OF ENERGY STORAGE SYSTEMS</w:delText>
        </w:r>
        <w:r w:rsidDel="00430B36">
          <w:rPr>
            <w:noProof/>
            <w:webHidden/>
          </w:rPr>
          <w:tab/>
          <w:delText>19</w:delText>
        </w:r>
      </w:del>
    </w:p>
    <w:p w:rsidR="00485126" w:rsidDel="00430B36" w:rsidRDefault="00485126">
      <w:pPr>
        <w:pStyle w:val="TOC2"/>
        <w:rPr>
          <w:del w:id="363" w:author="Peter Dobson" w:date="2016-04-13T14:31:00Z"/>
          <w:rFonts w:asciiTheme="minorHAnsi" w:eastAsiaTheme="minorEastAsia" w:hAnsiTheme="minorHAnsi" w:cstheme="minorBidi"/>
          <w:bCs w:val="0"/>
          <w:noProof/>
          <w:szCs w:val="22"/>
          <w:lang w:eastAsia="en-GB"/>
        </w:rPr>
      </w:pPr>
      <w:del w:id="364" w:author="Peter Dobson" w:date="2016-04-13T14:31:00Z">
        <w:r w:rsidRPr="00430B36" w:rsidDel="00430B36">
          <w:rPr>
            <w:rStyle w:val="Hyperlink"/>
            <w:bCs w:val="0"/>
            <w:noProof/>
          </w:rPr>
          <w:delText>6.1</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Battery Safety Issues</w:delText>
        </w:r>
        <w:r w:rsidDel="00430B36">
          <w:rPr>
            <w:noProof/>
            <w:webHidden/>
          </w:rPr>
          <w:tab/>
          <w:delText>19</w:delText>
        </w:r>
      </w:del>
    </w:p>
    <w:p w:rsidR="00485126" w:rsidDel="00430B36" w:rsidRDefault="00485126">
      <w:pPr>
        <w:pStyle w:val="TOC2"/>
        <w:rPr>
          <w:del w:id="365" w:author="Peter Dobson" w:date="2016-04-13T14:31:00Z"/>
          <w:rFonts w:asciiTheme="minorHAnsi" w:eastAsiaTheme="minorEastAsia" w:hAnsiTheme="minorHAnsi" w:cstheme="minorBidi"/>
          <w:bCs w:val="0"/>
          <w:noProof/>
          <w:szCs w:val="22"/>
          <w:lang w:eastAsia="en-GB"/>
        </w:rPr>
      </w:pPr>
      <w:del w:id="366" w:author="Peter Dobson" w:date="2016-04-13T14:31:00Z">
        <w:r w:rsidRPr="00430B36" w:rsidDel="00430B36">
          <w:rPr>
            <w:rStyle w:val="Hyperlink"/>
            <w:bCs w:val="0"/>
            <w:noProof/>
          </w:rPr>
          <w:delText>6.2</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Installation</w:delText>
        </w:r>
        <w:r w:rsidDel="00430B36">
          <w:rPr>
            <w:noProof/>
            <w:webHidden/>
          </w:rPr>
          <w:tab/>
          <w:delText>19</w:delText>
        </w:r>
      </w:del>
    </w:p>
    <w:p w:rsidR="00485126" w:rsidDel="00430B36" w:rsidRDefault="00485126">
      <w:pPr>
        <w:pStyle w:val="TOC2"/>
        <w:rPr>
          <w:del w:id="367" w:author="Peter Dobson" w:date="2016-04-13T14:31:00Z"/>
          <w:rFonts w:asciiTheme="minorHAnsi" w:eastAsiaTheme="minorEastAsia" w:hAnsiTheme="minorHAnsi" w:cstheme="minorBidi"/>
          <w:bCs w:val="0"/>
          <w:noProof/>
          <w:szCs w:val="22"/>
          <w:lang w:eastAsia="en-GB"/>
        </w:rPr>
      </w:pPr>
      <w:del w:id="368" w:author="Peter Dobson" w:date="2016-04-13T14:31:00Z">
        <w:r w:rsidRPr="00430B36" w:rsidDel="00430B36">
          <w:rPr>
            <w:rStyle w:val="Hyperlink"/>
            <w:bCs w:val="0"/>
            <w:noProof/>
          </w:rPr>
          <w:delText>6.3</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Ventilation</w:delText>
        </w:r>
        <w:r w:rsidDel="00430B36">
          <w:rPr>
            <w:noProof/>
            <w:webHidden/>
          </w:rPr>
          <w:tab/>
          <w:delText>20</w:delText>
        </w:r>
      </w:del>
    </w:p>
    <w:p w:rsidR="00485126" w:rsidDel="00430B36" w:rsidRDefault="00485126">
      <w:pPr>
        <w:pStyle w:val="TOC3"/>
        <w:rPr>
          <w:del w:id="369" w:author="Peter Dobson" w:date="2016-04-13T14:31:00Z"/>
          <w:rFonts w:asciiTheme="minorHAnsi" w:eastAsiaTheme="minorEastAsia" w:hAnsiTheme="minorHAnsi" w:cstheme="minorBidi"/>
          <w:noProof/>
          <w:sz w:val="22"/>
          <w:szCs w:val="22"/>
          <w:lang w:eastAsia="en-GB"/>
        </w:rPr>
      </w:pPr>
      <w:del w:id="370" w:author="Peter Dobson" w:date="2016-04-13T14:31:00Z">
        <w:r w:rsidRPr="00430B36" w:rsidDel="00430B36">
          <w:rPr>
            <w:rStyle w:val="Hyperlink"/>
            <w:noProof/>
          </w:rPr>
          <w:delText>6.3.1</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Buoy Installation</w:delText>
        </w:r>
        <w:r w:rsidDel="00430B36">
          <w:rPr>
            <w:noProof/>
            <w:webHidden/>
          </w:rPr>
          <w:tab/>
          <w:delText>21</w:delText>
        </w:r>
      </w:del>
    </w:p>
    <w:p w:rsidR="00485126" w:rsidDel="00430B36" w:rsidRDefault="00485126">
      <w:pPr>
        <w:pStyle w:val="TOC2"/>
        <w:rPr>
          <w:del w:id="371" w:author="Peter Dobson" w:date="2016-04-13T14:31:00Z"/>
          <w:rFonts w:asciiTheme="minorHAnsi" w:eastAsiaTheme="minorEastAsia" w:hAnsiTheme="minorHAnsi" w:cstheme="minorBidi"/>
          <w:bCs w:val="0"/>
          <w:noProof/>
          <w:szCs w:val="22"/>
          <w:lang w:eastAsia="en-GB"/>
        </w:rPr>
      </w:pPr>
      <w:del w:id="372" w:author="Peter Dobson" w:date="2016-04-13T14:31:00Z">
        <w:r w:rsidRPr="00430B36" w:rsidDel="00430B36">
          <w:rPr>
            <w:rStyle w:val="Hyperlink"/>
            <w:bCs w:val="0"/>
            <w:noProof/>
          </w:rPr>
          <w:delText>6.4</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Recycling and Disposal</w:delText>
        </w:r>
        <w:r w:rsidDel="00430B36">
          <w:rPr>
            <w:noProof/>
            <w:webHidden/>
          </w:rPr>
          <w:tab/>
          <w:delText>22</w:delText>
        </w:r>
      </w:del>
    </w:p>
    <w:p w:rsidR="00485126" w:rsidDel="00430B36" w:rsidRDefault="00485126">
      <w:pPr>
        <w:pStyle w:val="TOC1"/>
        <w:rPr>
          <w:del w:id="373" w:author="Peter Dobson" w:date="2016-04-13T14:31:00Z"/>
          <w:rFonts w:asciiTheme="minorHAnsi" w:eastAsiaTheme="minorEastAsia" w:hAnsiTheme="minorHAnsi" w:cstheme="minorBidi"/>
          <w:b w:val="0"/>
          <w:bCs w:val="0"/>
          <w:caps w:val="0"/>
          <w:noProof/>
          <w:szCs w:val="22"/>
          <w:lang w:eastAsia="en-GB"/>
        </w:rPr>
      </w:pPr>
      <w:del w:id="374" w:author="Peter Dobson" w:date="2016-04-13T14:31:00Z">
        <w:r w:rsidRPr="00430B36" w:rsidDel="00430B36">
          <w:rPr>
            <w:rStyle w:val="Hyperlink"/>
            <w:b w:val="0"/>
            <w:bCs w:val="0"/>
            <w:caps w:val="0"/>
            <w:noProof/>
          </w:rPr>
          <w:delText>7</w:delText>
        </w:r>
        <w:r w:rsidDel="00430B36">
          <w:rPr>
            <w:rFonts w:asciiTheme="minorHAnsi" w:eastAsiaTheme="minorEastAsia" w:hAnsiTheme="minorHAnsi" w:cstheme="minorBidi"/>
            <w:b w:val="0"/>
            <w:bCs w:val="0"/>
            <w:caps w:val="0"/>
            <w:noProof/>
            <w:szCs w:val="22"/>
            <w:lang w:eastAsia="en-GB"/>
          </w:rPr>
          <w:tab/>
        </w:r>
        <w:r w:rsidRPr="00430B36" w:rsidDel="00430B36">
          <w:rPr>
            <w:rStyle w:val="Hyperlink"/>
            <w:b w:val="0"/>
            <w:bCs w:val="0"/>
            <w:caps w:val="0"/>
            <w:noProof/>
          </w:rPr>
          <w:delText>MAINTENANCE PRACTICES</w:delText>
        </w:r>
        <w:r w:rsidDel="00430B36">
          <w:rPr>
            <w:noProof/>
            <w:webHidden/>
          </w:rPr>
          <w:tab/>
          <w:delText>22</w:delText>
        </w:r>
      </w:del>
    </w:p>
    <w:p w:rsidR="00485126" w:rsidDel="00430B36" w:rsidRDefault="00485126">
      <w:pPr>
        <w:pStyle w:val="TOC2"/>
        <w:rPr>
          <w:del w:id="375" w:author="Peter Dobson" w:date="2016-04-13T14:31:00Z"/>
          <w:rFonts w:asciiTheme="minorHAnsi" w:eastAsiaTheme="minorEastAsia" w:hAnsiTheme="minorHAnsi" w:cstheme="minorBidi"/>
          <w:bCs w:val="0"/>
          <w:noProof/>
          <w:szCs w:val="22"/>
          <w:lang w:eastAsia="en-GB"/>
        </w:rPr>
      </w:pPr>
      <w:del w:id="376" w:author="Peter Dobson" w:date="2016-04-13T14:31:00Z">
        <w:r w:rsidRPr="00430B36" w:rsidDel="00430B36">
          <w:rPr>
            <w:rStyle w:val="Hyperlink"/>
            <w:bCs w:val="0"/>
            <w:noProof/>
          </w:rPr>
          <w:delText>7.1</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General considerations</w:delText>
        </w:r>
        <w:r w:rsidDel="00430B36">
          <w:rPr>
            <w:noProof/>
            <w:webHidden/>
          </w:rPr>
          <w:tab/>
          <w:delText>22</w:delText>
        </w:r>
      </w:del>
    </w:p>
    <w:p w:rsidR="00485126" w:rsidDel="00430B36" w:rsidRDefault="00485126">
      <w:pPr>
        <w:pStyle w:val="TOC2"/>
        <w:rPr>
          <w:del w:id="377" w:author="Peter Dobson" w:date="2016-04-13T14:31:00Z"/>
          <w:rFonts w:asciiTheme="minorHAnsi" w:eastAsiaTheme="minorEastAsia" w:hAnsiTheme="minorHAnsi" w:cstheme="minorBidi"/>
          <w:bCs w:val="0"/>
          <w:noProof/>
          <w:szCs w:val="22"/>
          <w:lang w:eastAsia="en-GB"/>
        </w:rPr>
      </w:pPr>
      <w:del w:id="378" w:author="Peter Dobson" w:date="2016-04-13T14:31:00Z">
        <w:r w:rsidRPr="00430B36" w:rsidDel="00430B36">
          <w:rPr>
            <w:rStyle w:val="Hyperlink"/>
            <w:bCs w:val="0"/>
            <w:noProof/>
          </w:rPr>
          <w:delText>7.2</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Inspections</w:delText>
        </w:r>
        <w:r w:rsidDel="00430B36">
          <w:rPr>
            <w:noProof/>
            <w:webHidden/>
          </w:rPr>
          <w:tab/>
          <w:delText>23</w:delText>
        </w:r>
      </w:del>
    </w:p>
    <w:p w:rsidR="00485126" w:rsidDel="00430B36" w:rsidRDefault="00485126">
      <w:pPr>
        <w:pStyle w:val="TOC3"/>
        <w:rPr>
          <w:del w:id="379" w:author="Peter Dobson" w:date="2016-04-13T14:31:00Z"/>
          <w:rFonts w:asciiTheme="minorHAnsi" w:eastAsiaTheme="minorEastAsia" w:hAnsiTheme="minorHAnsi" w:cstheme="minorBidi"/>
          <w:noProof/>
          <w:sz w:val="22"/>
          <w:szCs w:val="22"/>
          <w:lang w:eastAsia="en-GB"/>
        </w:rPr>
      </w:pPr>
      <w:del w:id="380" w:author="Peter Dobson" w:date="2016-04-13T14:31:00Z">
        <w:r w:rsidRPr="00430B36" w:rsidDel="00430B36">
          <w:rPr>
            <w:rStyle w:val="Hyperlink"/>
            <w:noProof/>
          </w:rPr>
          <w:delText>7.2.1</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Initial readings</w:delText>
        </w:r>
        <w:r w:rsidDel="00430B36">
          <w:rPr>
            <w:noProof/>
            <w:webHidden/>
          </w:rPr>
          <w:tab/>
          <w:delText>23</w:delText>
        </w:r>
      </w:del>
    </w:p>
    <w:p w:rsidR="00485126" w:rsidDel="00430B36" w:rsidRDefault="00485126">
      <w:pPr>
        <w:pStyle w:val="TOC3"/>
        <w:rPr>
          <w:del w:id="381" w:author="Peter Dobson" w:date="2016-04-13T14:31:00Z"/>
          <w:rFonts w:asciiTheme="minorHAnsi" w:eastAsiaTheme="minorEastAsia" w:hAnsiTheme="minorHAnsi" w:cstheme="minorBidi"/>
          <w:noProof/>
          <w:sz w:val="22"/>
          <w:szCs w:val="22"/>
          <w:lang w:eastAsia="en-GB"/>
        </w:rPr>
      </w:pPr>
      <w:del w:id="382" w:author="Peter Dobson" w:date="2016-04-13T14:31:00Z">
        <w:r w:rsidRPr="00430B36" w:rsidDel="00430B36">
          <w:rPr>
            <w:rStyle w:val="Hyperlink"/>
            <w:noProof/>
          </w:rPr>
          <w:delText>7.2.2</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Measurements and recording</w:delText>
        </w:r>
        <w:r w:rsidDel="00430B36">
          <w:rPr>
            <w:noProof/>
            <w:webHidden/>
          </w:rPr>
          <w:tab/>
          <w:delText>23</w:delText>
        </w:r>
      </w:del>
    </w:p>
    <w:p w:rsidR="00485126" w:rsidDel="00430B36" w:rsidRDefault="00485126">
      <w:pPr>
        <w:pStyle w:val="TOC3"/>
        <w:rPr>
          <w:del w:id="383" w:author="Peter Dobson" w:date="2016-04-13T14:31:00Z"/>
          <w:rFonts w:asciiTheme="minorHAnsi" w:eastAsiaTheme="minorEastAsia" w:hAnsiTheme="minorHAnsi" w:cstheme="minorBidi"/>
          <w:noProof/>
          <w:sz w:val="22"/>
          <w:szCs w:val="22"/>
          <w:lang w:eastAsia="en-GB"/>
        </w:rPr>
      </w:pPr>
      <w:del w:id="384" w:author="Peter Dobson" w:date="2016-04-13T14:31:00Z">
        <w:r w:rsidRPr="00430B36" w:rsidDel="00430B36">
          <w:rPr>
            <w:rStyle w:val="Hyperlink"/>
            <w:noProof/>
          </w:rPr>
          <w:delText>7.2.3</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Electrolyte Level</w:delText>
        </w:r>
        <w:r w:rsidDel="00430B36">
          <w:rPr>
            <w:noProof/>
            <w:webHidden/>
          </w:rPr>
          <w:tab/>
          <w:delText>24</w:delText>
        </w:r>
      </w:del>
    </w:p>
    <w:p w:rsidR="00485126" w:rsidDel="00430B36" w:rsidRDefault="00485126">
      <w:pPr>
        <w:pStyle w:val="TOC3"/>
        <w:rPr>
          <w:del w:id="385" w:author="Peter Dobson" w:date="2016-04-13T14:31:00Z"/>
          <w:rFonts w:asciiTheme="minorHAnsi" w:eastAsiaTheme="minorEastAsia" w:hAnsiTheme="minorHAnsi" w:cstheme="minorBidi"/>
          <w:noProof/>
          <w:sz w:val="22"/>
          <w:szCs w:val="22"/>
          <w:lang w:eastAsia="en-GB"/>
        </w:rPr>
      </w:pPr>
      <w:del w:id="386" w:author="Peter Dobson" w:date="2016-04-13T14:31:00Z">
        <w:r w:rsidRPr="00430B36" w:rsidDel="00430B36">
          <w:rPr>
            <w:rStyle w:val="Hyperlink"/>
            <w:noProof/>
          </w:rPr>
          <w:delText>7.2.4</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Electrolyte Consumption</w:delText>
        </w:r>
        <w:r w:rsidDel="00430B36">
          <w:rPr>
            <w:noProof/>
            <w:webHidden/>
          </w:rPr>
          <w:tab/>
          <w:delText>24</w:delText>
        </w:r>
      </w:del>
    </w:p>
    <w:p w:rsidR="00485126" w:rsidDel="00430B36" w:rsidRDefault="00485126">
      <w:pPr>
        <w:pStyle w:val="TOC3"/>
        <w:rPr>
          <w:del w:id="387" w:author="Peter Dobson" w:date="2016-04-13T14:31:00Z"/>
          <w:rFonts w:asciiTheme="minorHAnsi" w:eastAsiaTheme="minorEastAsia" w:hAnsiTheme="minorHAnsi" w:cstheme="minorBidi"/>
          <w:noProof/>
          <w:sz w:val="22"/>
          <w:szCs w:val="22"/>
          <w:lang w:eastAsia="en-GB"/>
        </w:rPr>
      </w:pPr>
      <w:del w:id="388" w:author="Peter Dobson" w:date="2016-04-13T14:31:00Z">
        <w:r w:rsidRPr="00430B36" w:rsidDel="00430B36">
          <w:rPr>
            <w:rStyle w:val="Hyperlink"/>
            <w:noProof/>
          </w:rPr>
          <w:delText>7.2.5</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Visual Checks</w:delText>
        </w:r>
        <w:r w:rsidDel="00430B36">
          <w:rPr>
            <w:noProof/>
            <w:webHidden/>
          </w:rPr>
          <w:tab/>
          <w:delText>24</w:delText>
        </w:r>
      </w:del>
    </w:p>
    <w:p w:rsidR="00485126" w:rsidDel="00430B36" w:rsidRDefault="00485126">
      <w:pPr>
        <w:pStyle w:val="TOC3"/>
        <w:rPr>
          <w:del w:id="389" w:author="Peter Dobson" w:date="2016-04-13T14:31:00Z"/>
          <w:rFonts w:asciiTheme="minorHAnsi" w:eastAsiaTheme="minorEastAsia" w:hAnsiTheme="minorHAnsi" w:cstheme="minorBidi"/>
          <w:noProof/>
          <w:sz w:val="22"/>
          <w:szCs w:val="22"/>
          <w:lang w:eastAsia="en-GB"/>
        </w:rPr>
      </w:pPr>
      <w:del w:id="390" w:author="Peter Dobson" w:date="2016-04-13T14:31:00Z">
        <w:r w:rsidRPr="00430B36" w:rsidDel="00430B36">
          <w:rPr>
            <w:rStyle w:val="Hyperlink"/>
            <w:noProof/>
          </w:rPr>
          <w:delText>7.2.6</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Special Inspections</w:delText>
        </w:r>
        <w:r w:rsidDel="00430B36">
          <w:rPr>
            <w:noProof/>
            <w:webHidden/>
          </w:rPr>
          <w:tab/>
          <w:delText>24</w:delText>
        </w:r>
      </w:del>
    </w:p>
    <w:p w:rsidR="00485126" w:rsidDel="00430B36" w:rsidRDefault="00485126">
      <w:pPr>
        <w:pStyle w:val="TOC2"/>
        <w:rPr>
          <w:del w:id="391" w:author="Peter Dobson" w:date="2016-04-13T14:31:00Z"/>
          <w:rFonts w:asciiTheme="minorHAnsi" w:eastAsiaTheme="minorEastAsia" w:hAnsiTheme="minorHAnsi" w:cstheme="minorBidi"/>
          <w:bCs w:val="0"/>
          <w:noProof/>
          <w:szCs w:val="22"/>
          <w:lang w:eastAsia="en-GB"/>
        </w:rPr>
      </w:pPr>
      <w:del w:id="392" w:author="Peter Dobson" w:date="2016-04-13T14:31:00Z">
        <w:r w:rsidRPr="00430B36" w:rsidDel="00430B36">
          <w:rPr>
            <w:rStyle w:val="Hyperlink"/>
            <w:bCs w:val="0"/>
            <w:noProof/>
          </w:rPr>
          <w:delText>7.3</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Tests</w:delText>
        </w:r>
        <w:r w:rsidDel="00430B36">
          <w:rPr>
            <w:noProof/>
            <w:webHidden/>
          </w:rPr>
          <w:tab/>
          <w:delText>24</w:delText>
        </w:r>
      </w:del>
    </w:p>
    <w:p w:rsidR="00485126" w:rsidDel="00430B36" w:rsidRDefault="00485126">
      <w:pPr>
        <w:pStyle w:val="TOC2"/>
        <w:rPr>
          <w:del w:id="393" w:author="Peter Dobson" w:date="2016-04-13T14:31:00Z"/>
          <w:rFonts w:asciiTheme="minorHAnsi" w:eastAsiaTheme="minorEastAsia" w:hAnsiTheme="minorHAnsi" w:cstheme="minorBidi"/>
          <w:bCs w:val="0"/>
          <w:noProof/>
          <w:szCs w:val="22"/>
          <w:lang w:eastAsia="en-GB"/>
        </w:rPr>
      </w:pPr>
      <w:del w:id="394" w:author="Peter Dobson" w:date="2016-04-13T14:31:00Z">
        <w:r w:rsidRPr="00430B36" w:rsidDel="00430B36">
          <w:rPr>
            <w:rStyle w:val="Hyperlink"/>
            <w:bCs w:val="0"/>
            <w:noProof/>
          </w:rPr>
          <w:delText>7.4</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Faults</w:delText>
        </w:r>
        <w:r w:rsidDel="00430B36">
          <w:rPr>
            <w:noProof/>
            <w:webHidden/>
          </w:rPr>
          <w:tab/>
          <w:delText>25</w:delText>
        </w:r>
      </w:del>
    </w:p>
    <w:p w:rsidR="00485126" w:rsidDel="00430B36" w:rsidRDefault="00485126">
      <w:pPr>
        <w:pStyle w:val="TOC2"/>
        <w:rPr>
          <w:del w:id="395" w:author="Peter Dobson" w:date="2016-04-13T14:31:00Z"/>
          <w:rFonts w:asciiTheme="minorHAnsi" w:eastAsiaTheme="minorEastAsia" w:hAnsiTheme="minorHAnsi" w:cstheme="minorBidi"/>
          <w:bCs w:val="0"/>
          <w:noProof/>
          <w:szCs w:val="22"/>
          <w:lang w:eastAsia="en-GB"/>
        </w:rPr>
      </w:pPr>
      <w:del w:id="396" w:author="Peter Dobson" w:date="2016-04-13T14:31:00Z">
        <w:r w:rsidRPr="00430B36" w:rsidDel="00430B36">
          <w:rPr>
            <w:rStyle w:val="Hyperlink"/>
            <w:bCs w:val="0"/>
            <w:noProof/>
          </w:rPr>
          <w:delText>7.5</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Corrective Actions - General</w:delText>
        </w:r>
        <w:r w:rsidDel="00430B36">
          <w:rPr>
            <w:noProof/>
            <w:webHidden/>
          </w:rPr>
          <w:tab/>
          <w:delText>25</w:delText>
        </w:r>
      </w:del>
    </w:p>
    <w:p w:rsidR="00485126" w:rsidDel="00430B36" w:rsidRDefault="00485126">
      <w:pPr>
        <w:pStyle w:val="TOC3"/>
        <w:rPr>
          <w:del w:id="397" w:author="Peter Dobson" w:date="2016-04-13T14:31:00Z"/>
          <w:rFonts w:asciiTheme="minorHAnsi" w:eastAsiaTheme="minorEastAsia" w:hAnsiTheme="minorHAnsi" w:cstheme="minorBidi"/>
          <w:noProof/>
          <w:sz w:val="22"/>
          <w:szCs w:val="22"/>
          <w:lang w:eastAsia="en-GB"/>
        </w:rPr>
      </w:pPr>
      <w:del w:id="398" w:author="Peter Dobson" w:date="2016-04-13T14:31:00Z">
        <w:r w:rsidRPr="00430B36" w:rsidDel="00430B36">
          <w:rPr>
            <w:rStyle w:val="Hyperlink"/>
            <w:noProof/>
          </w:rPr>
          <w:delText>7.5.1</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Physical Conditions</w:delText>
        </w:r>
        <w:r w:rsidDel="00430B36">
          <w:rPr>
            <w:noProof/>
            <w:webHidden/>
          </w:rPr>
          <w:tab/>
          <w:delText>25</w:delText>
        </w:r>
      </w:del>
    </w:p>
    <w:p w:rsidR="00485126" w:rsidDel="00430B36" w:rsidRDefault="00485126">
      <w:pPr>
        <w:pStyle w:val="TOC3"/>
        <w:rPr>
          <w:del w:id="399" w:author="Peter Dobson" w:date="2016-04-13T14:31:00Z"/>
          <w:rFonts w:asciiTheme="minorHAnsi" w:eastAsiaTheme="minorEastAsia" w:hAnsiTheme="minorHAnsi" w:cstheme="minorBidi"/>
          <w:noProof/>
          <w:sz w:val="22"/>
          <w:szCs w:val="22"/>
          <w:lang w:eastAsia="en-GB"/>
        </w:rPr>
      </w:pPr>
      <w:del w:id="400" w:author="Peter Dobson" w:date="2016-04-13T14:31:00Z">
        <w:r w:rsidRPr="00430B36" w:rsidDel="00430B36">
          <w:rPr>
            <w:rStyle w:val="Hyperlink"/>
            <w:noProof/>
          </w:rPr>
          <w:delText>7.5.2</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Equalizing charge</w:delText>
        </w:r>
        <w:r w:rsidDel="00430B36">
          <w:rPr>
            <w:noProof/>
            <w:webHidden/>
          </w:rPr>
          <w:tab/>
          <w:delText>25</w:delText>
        </w:r>
      </w:del>
    </w:p>
    <w:p w:rsidR="00485126" w:rsidDel="00430B36" w:rsidRDefault="00485126">
      <w:pPr>
        <w:pStyle w:val="TOC3"/>
        <w:rPr>
          <w:del w:id="401" w:author="Peter Dobson" w:date="2016-04-13T14:31:00Z"/>
          <w:rFonts w:asciiTheme="minorHAnsi" w:eastAsiaTheme="minorEastAsia" w:hAnsiTheme="minorHAnsi" w:cstheme="minorBidi"/>
          <w:noProof/>
          <w:sz w:val="22"/>
          <w:szCs w:val="22"/>
          <w:lang w:eastAsia="en-GB"/>
        </w:rPr>
      </w:pPr>
      <w:del w:id="402" w:author="Peter Dobson" w:date="2016-04-13T14:31:00Z">
        <w:r w:rsidRPr="00430B36" w:rsidDel="00430B36">
          <w:rPr>
            <w:rStyle w:val="Hyperlink"/>
            <w:noProof/>
          </w:rPr>
          <w:delText>7.5.3</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Changing electrolyte</w:delText>
        </w:r>
        <w:r w:rsidDel="00430B36">
          <w:rPr>
            <w:noProof/>
            <w:webHidden/>
          </w:rPr>
          <w:tab/>
          <w:delText>26</w:delText>
        </w:r>
      </w:del>
    </w:p>
    <w:p w:rsidR="00485126" w:rsidDel="00430B36" w:rsidRDefault="00485126">
      <w:pPr>
        <w:pStyle w:val="TOC3"/>
        <w:rPr>
          <w:del w:id="403" w:author="Peter Dobson" w:date="2016-04-13T14:31:00Z"/>
          <w:rFonts w:asciiTheme="minorHAnsi" w:eastAsiaTheme="minorEastAsia" w:hAnsiTheme="minorHAnsi" w:cstheme="minorBidi"/>
          <w:noProof/>
          <w:sz w:val="22"/>
          <w:szCs w:val="22"/>
          <w:lang w:eastAsia="en-GB"/>
        </w:rPr>
      </w:pPr>
      <w:del w:id="404" w:author="Peter Dobson" w:date="2016-04-13T14:31:00Z">
        <w:r w:rsidRPr="00430B36" w:rsidDel="00430B36">
          <w:rPr>
            <w:rStyle w:val="Hyperlink"/>
            <w:noProof/>
          </w:rPr>
          <w:delText>7.5.4</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Cell replacement</w:delText>
        </w:r>
        <w:r w:rsidDel="00430B36">
          <w:rPr>
            <w:noProof/>
            <w:webHidden/>
          </w:rPr>
          <w:tab/>
          <w:delText>26</w:delText>
        </w:r>
      </w:del>
    </w:p>
    <w:p w:rsidR="00485126" w:rsidDel="00430B36" w:rsidRDefault="00485126">
      <w:pPr>
        <w:pStyle w:val="TOC3"/>
        <w:rPr>
          <w:del w:id="405" w:author="Peter Dobson" w:date="2016-04-13T14:31:00Z"/>
          <w:rFonts w:asciiTheme="minorHAnsi" w:eastAsiaTheme="minorEastAsia" w:hAnsiTheme="minorHAnsi" w:cstheme="minorBidi"/>
          <w:noProof/>
          <w:sz w:val="22"/>
          <w:szCs w:val="22"/>
          <w:lang w:eastAsia="en-GB"/>
        </w:rPr>
      </w:pPr>
      <w:del w:id="406" w:author="Peter Dobson" w:date="2016-04-13T14:31:00Z">
        <w:r w:rsidRPr="00430B36" w:rsidDel="00430B36">
          <w:rPr>
            <w:rStyle w:val="Hyperlink"/>
            <w:noProof/>
          </w:rPr>
          <w:delText>7.5.5</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Stratification of the electrolyte</w:delText>
        </w:r>
        <w:r w:rsidDel="00430B36">
          <w:rPr>
            <w:noProof/>
            <w:webHidden/>
          </w:rPr>
          <w:tab/>
          <w:delText>26</w:delText>
        </w:r>
      </w:del>
    </w:p>
    <w:p w:rsidR="00485126" w:rsidDel="00430B36" w:rsidRDefault="00485126">
      <w:pPr>
        <w:pStyle w:val="TOC3"/>
        <w:rPr>
          <w:del w:id="407" w:author="Peter Dobson" w:date="2016-04-13T14:31:00Z"/>
          <w:rFonts w:asciiTheme="minorHAnsi" w:eastAsiaTheme="minorEastAsia" w:hAnsiTheme="minorHAnsi" w:cstheme="minorBidi"/>
          <w:noProof/>
          <w:sz w:val="22"/>
          <w:szCs w:val="22"/>
          <w:lang w:eastAsia="en-GB"/>
        </w:rPr>
      </w:pPr>
      <w:del w:id="408" w:author="Peter Dobson" w:date="2016-04-13T14:31:00Z">
        <w:r w:rsidRPr="00430B36" w:rsidDel="00430B36">
          <w:rPr>
            <w:rStyle w:val="Hyperlink"/>
            <w:noProof/>
          </w:rPr>
          <w:delText>7.5.6</w:delText>
        </w:r>
        <w:r w:rsidDel="00430B36">
          <w:rPr>
            <w:rFonts w:asciiTheme="minorHAnsi" w:eastAsiaTheme="minorEastAsia" w:hAnsiTheme="minorHAnsi" w:cstheme="minorBidi"/>
            <w:noProof/>
            <w:sz w:val="22"/>
            <w:szCs w:val="22"/>
            <w:lang w:eastAsia="en-GB"/>
          </w:rPr>
          <w:tab/>
        </w:r>
        <w:r w:rsidRPr="00430B36" w:rsidDel="00430B36">
          <w:rPr>
            <w:rStyle w:val="Hyperlink"/>
            <w:noProof/>
          </w:rPr>
          <w:delText>Memory Effect</w:delText>
        </w:r>
        <w:r w:rsidDel="00430B36">
          <w:rPr>
            <w:noProof/>
            <w:webHidden/>
          </w:rPr>
          <w:tab/>
          <w:delText>26</w:delText>
        </w:r>
      </w:del>
    </w:p>
    <w:p w:rsidR="00485126" w:rsidDel="00430B36" w:rsidRDefault="00485126">
      <w:pPr>
        <w:pStyle w:val="TOC2"/>
        <w:rPr>
          <w:del w:id="409" w:author="Peter Dobson" w:date="2016-04-13T14:31:00Z"/>
          <w:rFonts w:asciiTheme="minorHAnsi" w:eastAsiaTheme="minorEastAsia" w:hAnsiTheme="minorHAnsi" w:cstheme="minorBidi"/>
          <w:bCs w:val="0"/>
          <w:noProof/>
          <w:szCs w:val="22"/>
          <w:lang w:eastAsia="en-GB"/>
        </w:rPr>
      </w:pPr>
      <w:del w:id="410" w:author="Peter Dobson" w:date="2016-04-13T14:31:00Z">
        <w:r w:rsidRPr="00430B36" w:rsidDel="00430B36">
          <w:rPr>
            <w:rStyle w:val="Hyperlink"/>
            <w:bCs w:val="0"/>
            <w:noProof/>
          </w:rPr>
          <w:delText>7.6</w:delText>
        </w:r>
        <w:r w:rsidDel="00430B36">
          <w:rPr>
            <w:rFonts w:asciiTheme="minorHAnsi" w:eastAsiaTheme="minorEastAsia" w:hAnsiTheme="minorHAnsi" w:cstheme="minorBidi"/>
            <w:bCs w:val="0"/>
            <w:noProof/>
            <w:szCs w:val="22"/>
            <w:lang w:eastAsia="en-GB"/>
          </w:rPr>
          <w:tab/>
        </w:r>
        <w:r w:rsidRPr="00430B36" w:rsidDel="00430B36">
          <w:rPr>
            <w:rStyle w:val="Hyperlink"/>
            <w:bCs w:val="0"/>
            <w:noProof/>
          </w:rPr>
          <w:delText>Remote Monitoring</w:delText>
        </w:r>
        <w:r w:rsidDel="00430B36">
          <w:rPr>
            <w:noProof/>
            <w:webHidden/>
          </w:rPr>
          <w:tab/>
          <w:delText>26</w:delText>
        </w:r>
      </w:del>
    </w:p>
    <w:p w:rsidR="00485126" w:rsidDel="00430B36" w:rsidRDefault="00485126">
      <w:pPr>
        <w:pStyle w:val="TOC5"/>
        <w:rPr>
          <w:del w:id="411" w:author="Peter Dobson" w:date="2016-04-13T14:31:00Z"/>
          <w:rFonts w:asciiTheme="minorHAnsi" w:eastAsiaTheme="minorEastAsia" w:hAnsiTheme="minorHAnsi" w:cstheme="minorBidi"/>
          <w:b w:val="0"/>
          <w:noProof/>
          <w:szCs w:val="22"/>
          <w:lang w:eastAsia="en-GB"/>
        </w:rPr>
      </w:pPr>
      <w:del w:id="412" w:author="Peter Dobson" w:date="2016-04-13T14:31:00Z">
        <w:r w:rsidRPr="00430B36" w:rsidDel="00430B36">
          <w:rPr>
            <w:rStyle w:val="Hyperlink"/>
            <w:b w:val="0"/>
            <w:noProof/>
          </w:rPr>
          <w:delText>ANNEX 1</w:delText>
        </w:r>
        <w:r w:rsidDel="00430B36">
          <w:rPr>
            <w:rFonts w:asciiTheme="minorHAnsi" w:eastAsiaTheme="minorEastAsia" w:hAnsiTheme="minorHAnsi" w:cstheme="minorBidi"/>
            <w:b w:val="0"/>
            <w:noProof/>
            <w:szCs w:val="22"/>
            <w:lang w:eastAsia="en-GB"/>
          </w:rPr>
          <w:tab/>
        </w:r>
        <w:r w:rsidRPr="00430B36" w:rsidDel="00430B36">
          <w:rPr>
            <w:rStyle w:val="Hyperlink"/>
            <w:b w:val="0"/>
            <w:noProof/>
          </w:rPr>
          <w:delText>REFERENCES</w:delText>
        </w:r>
        <w:r w:rsidDel="00430B36">
          <w:rPr>
            <w:noProof/>
            <w:webHidden/>
          </w:rPr>
          <w:tab/>
          <w:delText>27</w:delText>
        </w:r>
      </w:del>
    </w:p>
    <w:p w:rsidR="00485126" w:rsidDel="00485126" w:rsidRDefault="00485126">
      <w:pPr>
        <w:pStyle w:val="TOC1"/>
        <w:rPr>
          <w:del w:id="413" w:author="Peter Dobson" w:date="2016-04-13T13:11:00Z"/>
          <w:rFonts w:asciiTheme="minorHAnsi" w:eastAsiaTheme="minorEastAsia" w:hAnsiTheme="minorHAnsi" w:cstheme="minorBidi"/>
          <w:b w:val="0"/>
          <w:bCs w:val="0"/>
          <w:caps w:val="0"/>
          <w:noProof/>
          <w:szCs w:val="22"/>
          <w:lang w:eastAsia="en-GB"/>
        </w:rPr>
      </w:pPr>
      <w:del w:id="414" w:author="Peter Dobson" w:date="2016-04-13T13:11:00Z">
        <w:r w:rsidRPr="00485126" w:rsidDel="00485126">
          <w:rPr>
            <w:rStyle w:val="Hyperlink"/>
            <w:noProof/>
          </w:rPr>
          <w:delText>Document Revisions</w:delText>
        </w:r>
        <w:r w:rsidDel="00485126">
          <w:rPr>
            <w:noProof/>
            <w:webHidden/>
          </w:rPr>
          <w:tab/>
          <w:delText>2</w:delText>
        </w:r>
      </w:del>
    </w:p>
    <w:p w:rsidR="00485126" w:rsidDel="00485126" w:rsidRDefault="00485126">
      <w:pPr>
        <w:pStyle w:val="TOC1"/>
        <w:rPr>
          <w:del w:id="415" w:author="Peter Dobson" w:date="2016-04-13T13:11:00Z"/>
          <w:rFonts w:asciiTheme="minorHAnsi" w:eastAsiaTheme="minorEastAsia" w:hAnsiTheme="minorHAnsi" w:cstheme="minorBidi"/>
          <w:b w:val="0"/>
          <w:bCs w:val="0"/>
          <w:caps w:val="0"/>
          <w:noProof/>
          <w:szCs w:val="22"/>
          <w:lang w:eastAsia="en-GB"/>
        </w:rPr>
      </w:pPr>
      <w:del w:id="416" w:author="Peter Dobson" w:date="2016-04-13T13:11:00Z">
        <w:r w:rsidRPr="00485126" w:rsidDel="00485126">
          <w:rPr>
            <w:rStyle w:val="Hyperlink"/>
            <w:noProof/>
          </w:rPr>
          <w:delText>Table of Contents</w:delText>
        </w:r>
        <w:r w:rsidDel="00485126">
          <w:rPr>
            <w:noProof/>
            <w:webHidden/>
          </w:rPr>
          <w:tab/>
          <w:delText>3</w:delText>
        </w:r>
      </w:del>
    </w:p>
    <w:p w:rsidR="00485126" w:rsidDel="00485126" w:rsidRDefault="00485126">
      <w:pPr>
        <w:pStyle w:val="TOC1"/>
        <w:rPr>
          <w:del w:id="417" w:author="Peter Dobson" w:date="2016-04-13T13:11:00Z"/>
          <w:rFonts w:asciiTheme="minorHAnsi" w:eastAsiaTheme="minorEastAsia" w:hAnsiTheme="minorHAnsi" w:cstheme="minorBidi"/>
          <w:b w:val="0"/>
          <w:bCs w:val="0"/>
          <w:caps w:val="0"/>
          <w:noProof/>
          <w:szCs w:val="22"/>
          <w:lang w:eastAsia="en-GB"/>
        </w:rPr>
      </w:pPr>
      <w:del w:id="418" w:author="Peter Dobson" w:date="2016-04-13T13:11:00Z">
        <w:r w:rsidRPr="00485126" w:rsidDel="00485126">
          <w:rPr>
            <w:rStyle w:val="Hyperlink"/>
            <w:noProof/>
          </w:rPr>
          <w:delText>1</w:delText>
        </w:r>
        <w:r w:rsidDel="00485126">
          <w:rPr>
            <w:rFonts w:asciiTheme="minorHAnsi" w:eastAsiaTheme="minorEastAsia" w:hAnsiTheme="minorHAnsi" w:cstheme="minorBidi"/>
            <w:b w:val="0"/>
            <w:bCs w:val="0"/>
            <w:caps w:val="0"/>
            <w:noProof/>
            <w:szCs w:val="22"/>
            <w:lang w:eastAsia="en-GB"/>
          </w:rPr>
          <w:tab/>
        </w:r>
        <w:r w:rsidRPr="00485126" w:rsidDel="00485126">
          <w:rPr>
            <w:rStyle w:val="Hyperlink"/>
            <w:noProof/>
          </w:rPr>
          <w:delText>Introduction</w:delText>
        </w:r>
        <w:r w:rsidDel="00485126">
          <w:rPr>
            <w:noProof/>
            <w:webHidden/>
          </w:rPr>
          <w:tab/>
          <w:delText>5</w:delText>
        </w:r>
      </w:del>
    </w:p>
    <w:p w:rsidR="00485126" w:rsidDel="00485126" w:rsidRDefault="00485126">
      <w:pPr>
        <w:pStyle w:val="TOC2"/>
        <w:rPr>
          <w:del w:id="419" w:author="Peter Dobson" w:date="2016-04-13T13:11:00Z"/>
          <w:rFonts w:asciiTheme="minorHAnsi" w:eastAsiaTheme="minorEastAsia" w:hAnsiTheme="minorHAnsi" w:cstheme="minorBidi"/>
          <w:bCs w:val="0"/>
          <w:noProof/>
          <w:szCs w:val="22"/>
          <w:lang w:eastAsia="en-GB"/>
        </w:rPr>
      </w:pPr>
      <w:del w:id="420" w:author="Peter Dobson" w:date="2016-04-13T13:11:00Z">
        <w:r w:rsidRPr="00485126" w:rsidDel="00485126">
          <w:rPr>
            <w:rStyle w:val="Hyperlink"/>
            <w:noProof/>
          </w:rPr>
          <w:delText>1.1</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Scope and purpose</w:delText>
        </w:r>
        <w:r w:rsidDel="00485126">
          <w:rPr>
            <w:noProof/>
            <w:webHidden/>
          </w:rPr>
          <w:tab/>
          <w:delText>5</w:delText>
        </w:r>
      </w:del>
    </w:p>
    <w:p w:rsidR="00485126" w:rsidDel="00485126" w:rsidRDefault="00485126">
      <w:pPr>
        <w:pStyle w:val="TOC1"/>
        <w:rPr>
          <w:del w:id="421" w:author="Peter Dobson" w:date="2016-04-13T13:11:00Z"/>
          <w:rFonts w:asciiTheme="minorHAnsi" w:eastAsiaTheme="minorEastAsia" w:hAnsiTheme="minorHAnsi" w:cstheme="minorBidi"/>
          <w:b w:val="0"/>
          <w:bCs w:val="0"/>
          <w:caps w:val="0"/>
          <w:noProof/>
          <w:szCs w:val="22"/>
          <w:lang w:eastAsia="en-GB"/>
        </w:rPr>
      </w:pPr>
      <w:del w:id="422" w:author="Peter Dobson" w:date="2016-04-13T13:11:00Z">
        <w:r w:rsidRPr="00485126" w:rsidDel="00485126">
          <w:rPr>
            <w:rStyle w:val="Hyperlink"/>
            <w:noProof/>
          </w:rPr>
          <w:delText>2</w:delText>
        </w:r>
        <w:r w:rsidDel="00485126">
          <w:rPr>
            <w:rFonts w:asciiTheme="minorHAnsi" w:eastAsiaTheme="minorEastAsia" w:hAnsiTheme="minorHAnsi" w:cstheme="minorBidi"/>
            <w:b w:val="0"/>
            <w:bCs w:val="0"/>
            <w:caps w:val="0"/>
            <w:noProof/>
            <w:szCs w:val="22"/>
            <w:lang w:eastAsia="en-GB"/>
          </w:rPr>
          <w:tab/>
        </w:r>
        <w:r w:rsidRPr="00485126" w:rsidDel="00485126">
          <w:rPr>
            <w:rStyle w:val="Hyperlink"/>
            <w:noProof/>
          </w:rPr>
          <w:delText>How to use this guideline</w:delText>
        </w:r>
        <w:r w:rsidDel="00485126">
          <w:rPr>
            <w:noProof/>
            <w:webHidden/>
          </w:rPr>
          <w:tab/>
          <w:delText>5</w:delText>
        </w:r>
      </w:del>
    </w:p>
    <w:p w:rsidR="00485126" w:rsidDel="00485126" w:rsidRDefault="00485126">
      <w:pPr>
        <w:pStyle w:val="TOC1"/>
        <w:rPr>
          <w:del w:id="423" w:author="Peter Dobson" w:date="2016-04-13T13:11:00Z"/>
          <w:rFonts w:asciiTheme="minorHAnsi" w:eastAsiaTheme="minorEastAsia" w:hAnsiTheme="minorHAnsi" w:cstheme="minorBidi"/>
          <w:b w:val="0"/>
          <w:bCs w:val="0"/>
          <w:caps w:val="0"/>
          <w:noProof/>
          <w:szCs w:val="22"/>
          <w:lang w:eastAsia="en-GB"/>
        </w:rPr>
      </w:pPr>
      <w:del w:id="424" w:author="Peter Dobson" w:date="2016-04-13T13:11:00Z">
        <w:r w:rsidRPr="00485126" w:rsidDel="00485126">
          <w:rPr>
            <w:rStyle w:val="Hyperlink"/>
            <w:noProof/>
          </w:rPr>
          <w:delText>3</w:delText>
        </w:r>
        <w:r w:rsidDel="00485126">
          <w:rPr>
            <w:rFonts w:asciiTheme="minorHAnsi" w:eastAsiaTheme="minorEastAsia" w:hAnsiTheme="minorHAnsi" w:cstheme="minorBidi"/>
            <w:b w:val="0"/>
            <w:bCs w:val="0"/>
            <w:caps w:val="0"/>
            <w:noProof/>
            <w:szCs w:val="22"/>
            <w:lang w:eastAsia="en-GB"/>
          </w:rPr>
          <w:tab/>
        </w:r>
        <w:r w:rsidRPr="00485126" w:rsidDel="00485126">
          <w:rPr>
            <w:rStyle w:val="Hyperlink"/>
            <w:noProof/>
          </w:rPr>
          <w:delText>Types of battery energy storage.</w:delText>
        </w:r>
        <w:r w:rsidDel="00485126">
          <w:rPr>
            <w:noProof/>
            <w:webHidden/>
          </w:rPr>
          <w:tab/>
          <w:delText>5</w:delText>
        </w:r>
      </w:del>
    </w:p>
    <w:p w:rsidR="00485126" w:rsidDel="00485126" w:rsidRDefault="00485126">
      <w:pPr>
        <w:pStyle w:val="TOC2"/>
        <w:rPr>
          <w:del w:id="425" w:author="Peter Dobson" w:date="2016-04-13T13:11:00Z"/>
          <w:rFonts w:asciiTheme="minorHAnsi" w:eastAsiaTheme="minorEastAsia" w:hAnsiTheme="minorHAnsi" w:cstheme="minorBidi"/>
          <w:bCs w:val="0"/>
          <w:noProof/>
          <w:szCs w:val="22"/>
          <w:lang w:eastAsia="en-GB"/>
        </w:rPr>
      </w:pPr>
      <w:del w:id="426" w:author="Peter Dobson" w:date="2016-04-13T13:11:00Z">
        <w:r w:rsidRPr="00485126" w:rsidDel="00485126">
          <w:rPr>
            <w:rStyle w:val="Hyperlink"/>
            <w:noProof/>
          </w:rPr>
          <w:lastRenderedPageBreak/>
          <w:delText>3.1</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Primary (non-rechargeable) batteries</w:delText>
        </w:r>
        <w:r w:rsidDel="00485126">
          <w:rPr>
            <w:noProof/>
            <w:webHidden/>
          </w:rPr>
          <w:tab/>
          <w:delText>5</w:delText>
        </w:r>
      </w:del>
    </w:p>
    <w:p w:rsidR="00485126" w:rsidDel="00485126" w:rsidRDefault="00485126">
      <w:pPr>
        <w:pStyle w:val="TOC2"/>
        <w:rPr>
          <w:del w:id="427" w:author="Peter Dobson" w:date="2016-04-13T13:11:00Z"/>
          <w:rFonts w:asciiTheme="minorHAnsi" w:eastAsiaTheme="minorEastAsia" w:hAnsiTheme="minorHAnsi" w:cstheme="minorBidi"/>
          <w:bCs w:val="0"/>
          <w:noProof/>
          <w:szCs w:val="22"/>
          <w:lang w:eastAsia="en-GB"/>
        </w:rPr>
      </w:pPr>
      <w:del w:id="428" w:author="Peter Dobson" w:date="2016-04-13T13:11:00Z">
        <w:r w:rsidRPr="00485126" w:rsidDel="00485126">
          <w:rPr>
            <w:rStyle w:val="Hyperlink"/>
            <w:noProof/>
          </w:rPr>
          <w:delText>3.2</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Secondary (rechargeable) batteries</w:delText>
        </w:r>
        <w:r w:rsidDel="00485126">
          <w:rPr>
            <w:noProof/>
            <w:webHidden/>
          </w:rPr>
          <w:tab/>
          <w:delText>5</w:delText>
        </w:r>
      </w:del>
    </w:p>
    <w:p w:rsidR="00485126" w:rsidDel="00485126" w:rsidRDefault="00485126">
      <w:pPr>
        <w:pStyle w:val="TOC3"/>
        <w:rPr>
          <w:del w:id="429" w:author="Peter Dobson" w:date="2016-04-13T13:11:00Z"/>
          <w:rFonts w:asciiTheme="minorHAnsi" w:eastAsiaTheme="minorEastAsia" w:hAnsiTheme="minorHAnsi" w:cstheme="minorBidi"/>
          <w:noProof/>
          <w:sz w:val="22"/>
          <w:szCs w:val="22"/>
          <w:lang w:eastAsia="en-GB"/>
        </w:rPr>
      </w:pPr>
      <w:del w:id="430" w:author="Peter Dobson" w:date="2016-04-13T13:11:00Z">
        <w:r w:rsidRPr="00485126" w:rsidDel="00485126">
          <w:rPr>
            <w:rStyle w:val="Hyperlink"/>
            <w:noProof/>
          </w:rPr>
          <w:delText>3.2.1</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First Category</w:delText>
        </w:r>
        <w:r w:rsidDel="00485126">
          <w:rPr>
            <w:noProof/>
            <w:webHidden/>
          </w:rPr>
          <w:tab/>
          <w:delText>5</w:delText>
        </w:r>
      </w:del>
    </w:p>
    <w:p w:rsidR="00485126" w:rsidDel="00485126" w:rsidRDefault="00485126">
      <w:pPr>
        <w:pStyle w:val="TOC3"/>
        <w:rPr>
          <w:del w:id="431" w:author="Peter Dobson" w:date="2016-04-13T13:11:00Z"/>
          <w:rFonts w:asciiTheme="minorHAnsi" w:eastAsiaTheme="minorEastAsia" w:hAnsiTheme="minorHAnsi" w:cstheme="minorBidi"/>
          <w:noProof/>
          <w:sz w:val="22"/>
          <w:szCs w:val="22"/>
          <w:lang w:eastAsia="en-GB"/>
        </w:rPr>
      </w:pPr>
      <w:del w:id="432" w:author="Peter Dobson" w:date="2016-04-13T13:11:00Z">
        <w:r w:rsidRPr="00485126" w:rsidDel="00485126">
          <w:rPr>
            <w:rStyle w:val="Hyperlink"/>
            <w:noProof/>
          </w:rPr>
          <w:delText>3.2.2</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Second Category</w:delText>
        </w:r>
        <w:r w:rsidDel="00485126">
          <w:rPr>
            <w:noProof/>
            <w:webHidden/>
          </w:rPr>
          <w:tab/>
          <w:delText>6</w:delText>
        </w:r>
      </w:del>
    </w:p>
    <w:p w:rsidR="00485126" w:rsidDel="00485126" w:rsidRDefault="00485126">
      <w:pPr>
        <w:pStyle w:val="TOC1"/>
        <w:rPr>
          <w:del w:id="433" w:author="Peter Dobson" w:date="2016-04-13T13:11:00Z"/>
          <w:rFonts w:asciiTheme="minorHAnsi" w:eastAsiaTheme="minorEastAsia" w:hAnsiTheme="minorHAnsi" w:cstheme="minorBidi"/>
          <w:b w:val="0"/>
          <w:bCs w:val="0"/>
          <w:caps w:val="0"/>
          <w:noProof/>
          <w:szCs w:val="22"/>
          <w:lang w:eastAsia="en-GB"/>
        </w:rPr>
      </w:pPr>
      <w:del w:id="434" w:author="Peter Dobson" w:date="2016-04-13T13:11:00Z">
        <w:r w:rsidRPr="00485126" w:rsidDel="00485126">
          <w:rPr>
            <w:rStyle w:val="Hyperlink"/>
            <w:noProof/>
          </w:rPr>
          <w:delText>4</w:delText>
        </w:r>
        <w:r w:rsidDel="00485126">
          <w:rPr>
            <w:rFonts w:asciiTheme="minorHAnsi" w:eastAsiaTheme="minorEastAsia" w:hAnsiTheme="minorHAnsi" w:cstheme="minorBidi"/>
            <w:b w:val="0"/>
            <w:bCs w:val="0"/>
            <w:caps w:val="0"/>
            <w:noProof/>
            <w:szCs w:val="22"/>
            <w:lang w:eastAsia="en-GB"/>
          </w:rPr>
          <w:tab/>
        </w:r>
        <w:r w:rsidRPr="00485126" w:rsidDel="00485126">
          <w:rPr>
            <w:rStyle w:val="Hyperlink"/>
            <w:noProof/>
          </w:rPr>
          <w:delText>MAJOR ADVANTAGES AND DISADVANTAGES OF VARIOUS TYPES OF BATTERIES USED IN MARINE ATON</w:delText>
        </w:r>
        <w:r w:rsidDel="00485126">
          <w:rPr>
            <w:noProof/>
            <w:webHidden/>
          </w:rPr>
          <w:tab/>
          <w:delText>6</w:delText>
        </w:r>
      </w:del>
    </w:p>
    <w:p w:rsidR="00485126" w:rsidDel="00485126" w:rsidRDefault="00485126">
      <w:pPr>
        <w:pStyle w:val="TOC2"/>
        <w:rPr>
          <w:del w:id="435" w:author="Peter Dobson" w:date="2016-04-13T13:11:00Z"/>
          <w:rFonts w:asciiTheme="minorHAnsi" w:eastAsiaTheme="minorEastAsia" w:hAnsiTheme="minorHAnsi" w:cstheme="minorBidi"/>
          <w:bCs w:val="0"/>
          <w:noProof/>
          <w:szCs w:val="22"/>
          <w:lang w:eastAsia="en-GB"/>
        </w:rPr>
      </w:pPr>
      <w:del w:id="436" w:author="Peter Dobson" w:date="2016-04-13T13:11:00Z">
        <w:r w:rsidRPr="00485126" w:rsidDel="00485126">
          <w:rPr>
            <w:rStyle w:val="Hyperlink"/>
            <w:noProof/>
          </w:rPr>
          <w:delText>4.1</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Primary Battery Types</w:delText>
        </w:r>
        <w:r w:rsidDel="00485126">
          <w:rPr>
            <w:noProof/>
            <w:webHidden/>
          </w:rPr>
          <w:tab/>
          <w:delText>6</w:delText>
        </w:r>
      </w:del>
    </w:p>
    <w:p w:rsidR="00485126" w:rsidDel="00485126" w:rsidRDefault="00485126">
      <w:pPr>
        <w:pStyle w:val="TOC3"/>
        <w:rPr>
          <w:del w:id="437" w:author="Peter Dobson" w:date="2016-04-13T13:11:00Z"/>
          <w:rFonts w:asciiTheme="minorHAnsi" w:eastAsiaTheme="minorEastAsia" w:hAnsiTheme="minorHAnsi" w:cstheme="minorBidi"/>
          <w:noProof/>
          <w:sz w:val="22"/>
          <w:szCs w:val="22"/>
          <w:lang w:eastAsia="en-GB"/>
        </w:rPr>
      </w:pPr>
      <w:del w:id="438" w:author="Peter Dobson" w:date="2016-04-13T13:11:00Z">
        <w:r w:rsidRPr="00485126" w:rsidDel="00485126">
          <w:rPr>
            <w:rStyle w:val="Hyperlink"/>
            <w:noProof/>
          </w:rPr>
          <w:delText>4.1.1</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Air Depolarised Dry Batteries</w:delText>
        </w:r>
        <w:r w:rsidDel="00485126">
          <w:rPr>
            <w:noProof/>
            <w:webHidden/>
          </w:rPr>
          <w:tab/>
          <w:delText>6</w:delText>
        </w:r>
      </w:del>
    </w:p>
    <w:p w:rsidR="00485126" w:rsidDel="00485126" w:rsidRDefault="00485126">
      <w:pPr>
        <w:pStyle w:val="TOC3"/>
        <w:rPr>
          <w:del w:id="439" w:author="Peter Dobson" w:date="2016-04-13T13:11:00Z"/>
          <w:rFonts w:asciiTheme="minorHAnsi" w:eastAsiaTheme="minorEastAsia" w:hAnsiTheme="minorHAnsi" w:cstheme="minorBidi"/>
          <w:noProof/>
          <w:sz w:val="22"/>
          <w:szCs w:val="22"/>
          <w:lang w:eastAsia="en-GB"/>
        </w:rPr>
      </w:pPr>
      <w:del w:id="440" w:author="Peter Dobson" w:date="2016-04-13T13:11:00Z">
        <w:r w:rsidRPr="00485126" w:rsidDel="00485126">
          <w:rPr>
            <w:rStyle w:val="Hyperlink"/>
            <w:noProof/>
          </w:rPr>
          <w:delText>4.1.2</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Zinc Carbon</w:delText>
        </w:r>
        <w:r w:rsidDel="00485126">
          <w:rPr>
            <w:noProof/>
            <w:webHidden/>
          </w:rPr>
          <w:tab/>
          <w:delText>6</w:delText>
        </w:r>
      </w:del>
    </w:p>
    <w:p w:rsidR="00485126" w:rsidDel="00485126" w:rsidRDefault="00485126">
      <w:pPr>
        <w:pStyle w:val="TOC3"/>
        <w:rPr>
          <w:del w:id="441" w:author="Peter Dobson" w:date="2016-04-13T13:11:00Z"/>
          <w:rFonts w:asciiTheme="minorHAnsi" w:eastAsiaTheme="minorEastAsia" w:hAnsiTheme="minorHAnsi" w:cstheme="minorBidi"/>
          <w:noProof/>
          <w:sz w:val="22"/>
          <w:szCs w:val="22"/>
          <w:lang w:eastAsia="en-GB"/>
        </w:rPr>
      </w:pPr>
      <w:del w:id="442" w:author="Peter Dobson" w:date="2016-04-13T13:11:00Z">
        <w:r w:rsidRPr="00485126" w:rsidDel="00485126">
          <w:rPr>
            <w:rStyle w:val="Hyperlink"/>
            <w:noProof/>
          </w:rPr>
          <w:delText>4.1.3</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Sealed Alkaline Battery</w:delText>
        </w:r>
        <w:r w:rsidDel="00485126">
          <w:rPr>
            <w:noProof/>
            <w:webHidden/>
          </w:rPr>
          <w:tab/>
          <w:delText>7</w:delText>
        </w:r>
      </w:del>
    </w:p>
    <w:p w:rsidR="00485126" w:rsidDel="00485126" w:rsidRDefault="00485126">
      <w:pPr>
        <w:pStyle w:val="TOC3"/>
        <w:rPr>
          <w:del w:id="443" w:author="Peter Dobson" w:date="2016-04-13T13:11:00Z"/>
          <w:rFonts w:asciiTheme="minorHAnsi" w:eastAsiaTheme="minorEastAsia" w:hAnsiTheme="minorHAnsi" w:cstheme="minorBidi"/>
          <w:noProof/>
          <w:sz w:val="22"/>
          <w:szCs w:val="22"/>
          <w:lang w:eastAsia="en-GB"/>
        </w:rPr>
      </w:pPr>
      <w:del w:id="444" w:author="Peter Dobson" w:date="2016-04-13T13:11:00Z">
        <w:r w:rsidRPr="00485126" w:rsidDel="00485126">
          <w:rPr>
            <w:rStyle w:val="Hyperlink"/>
            <w:noProof/>
          </w:rPr>
          <w:delText>4.1.4</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Lithium</w:delText>
        </w:r>
        <w:r w:rsidDel="00485126">
          <w:rPr>
            <w:noProof/>
            <w:webHidden/>
          </w:rPr>
          <w:tab/>
          <w:delText>7</w:delText>
        </w:r>
      </w:del>
    </w:p>
    <w:p w:rsidR="00485126" w:rsidDel="00485126" w:rsidRDefault="00485126">
      <w:pPr>
        <w:pStyle w:val="TOC2"/>
        <w:rPr>
          <w:del w:id="445" w:author="Peter Dobson" w:date="2016-04-13T13:11:00Z"/>
          <w:rFonts w:asciiTheme="minorHAnsi" w:eastAsiaTheme="minorEastAsia" w:hAnsiTheme="minorHAnsi" w:cstheme="minorBidi"/>
          <w:bCs w:val="0"/>
          <w:noProof/>
          <w:szCs w:val="22"/>
          <w:lang w:eastAsia="en-GB"/>
        </w:rPr>
      </w:pPr>
      <w:del w:id="446" w:author="Peter Dobson" w:date="2016-04-13T13:11:00Z">
        <w:r w:rsidRPr="00485126" w:rsidDel="00485126">
          <w:rPr>
            <w:rStyle w:val="Hyperlink"/>
            <w:noProof/>
          </w:rPr>
          <w:delText>4.2</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Secondary Battery Types</w:delText>
        </w:r>
        <w:r w:rsidDel="00485126">
          <w:rPr>
            <w:noProof/>
            <w:webHidden/>
          </w:rPr>
          <w:tab/>
          <w:delText>7</w:delText>
        </w:r>
      </w:del>
    </w:p>
    <w:p w:rsidR="00485126" w:rsidDel="00485126" w:rsidRDefault="00485126">
      <w:pPr>
        <w:pStyle w:val="TOC3"/>
        <w:rPr>
          <w:del w:id="447" w:author="Peter Dobson" w:date="2016-04-13T13:11:00Z"/>
          <w:rFonts w:asciiTheme="minorHAnsi" w:eastAsiaTheme="minorEastAsia" w:hAnsiTheme="minorHAnsi" w:cstheme="minorBidi"/>
          <w:noProof/>
          <w:sz w:val="22"/>
          <w:szCs w:val="22"/>
          <w:lang w:eastAsia="en-GB"/>
        </w:rPr>
      </w:pPr>
      <w:del w:id="448" w:author="Peter Dobson" w:date="2016-04-13T13:11:00Z">
        <w:r w:rsidRPr="00485126" w:rsidDel="00485126">
          <w:rPr>
            <w:rStyle w:val="Hyperlink"/>
            <w:noProof/>
          </w:rPr>
          <w:delText>4.2.1</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Flooded lead-acid batteries</w:delText>
        </w:r>
        <w:r w:rsidDel="00485126">
          <w:rPr>
            <w:noProof/>
            <w:webHidden/>
          </w:rPr>
          <w:tab/>
          <w:delText>7</w:delText>
        </w:r>
      </w:del>
    </w:p>
    <w:p w:rsidR="00485126" w:rsidDel="00485126" w:rsidRDefault="00485126">
      <w:pPr>
        <w:pStyle w:val="TOC3"/>
        <w:rPr>
          <w:del w:id="449" w:author="Peter Dobson" w:date="2016-04-13T13:11:00Z"/>
          <w:rFonts w:asciiTheme="minorHAnsi" w:eastAsiaTheme="minorEastAsia" w:hAnsiTheme="minorHAnsi" w:cstheme="minorBidi"/>
          <w:noProof/>
          <w:sz w:val="22"/>
          <w:szCs w:val="22"/>
          <w:lang w:eastAsia="en-GB"/>
        </w:rPr>
      </w:pPr>
      <w:del w:id="450" w:author="Peter Dobson" w:date="2016-04-13T13:11:00Z">
        <w:r w:rsidRPr="00485126" w:rsidDel="00485126">
          <w:rPr>
            <w:rStyle w:val="Hyperlink"/>
            <w:noProof/>
          </w:rPr>
          <w:delText>4.2.2</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Valve-regulated lead-acid (VRLA) batteries - Absorbed Glass Matt (AGM)</w:delText>
        </w:r>
        <w:r w:rsidDel="00485126">
          <w:rPr>
            <w:noProof/>
            <w:webHidden/>
          </w:rPr>
          <w:tab/>
          <w:delText>8</w:delText>
        </w:r>
      </w:del>
    </w:p>
    <w:p w:rsidR="00485126" w:rsidDel="00485126" w:rsidRDefault="00485126">
      <w:pPr>
        <w:pStyle w:val="TOC3"/>
        <w:rPr>
          <w:del w:id="451" w:author="Peter Dobson" w:date="2016-04-13T13:11:00Z"/>
          <w:rFonts w:asciiTheme="minorHAnsi" w:eastAsiaTheme="minorEastAsia" w:hAnsiTheme="minorHAnsi" w:cstheme="minorBidi"/>
          <w:noProof/>
          <w:sz w:val="22"/>
          <w:szCs w:val="22"/>
          <w:lang w:eastAsia="en-GB"/>
        </w:rPr>
      </w:pPr>
      <w:del w:id="452" w:author="Peter Dobson" w:date="2016-04-13T13:11:00Z">
        <w:r w:rsidRPr="00485126" w:rsidDel="00485126">
          <w:rPr>
            <w:rStyle w:val="Hyperlink"/>
            <w:noProof/>
          </w:rPr>
          <w:delText>4.2.3</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Valve-regulated lead-acid (VRLA) batteries - Gel Electrolyte.</w:delText>
        </w:r>
        <w:r w:rsidDel="00485126">
          <w:rPr>
            <w:noProof/>
            <w:webHidden/>
          </w:rPr>
          <w:tab/>
          <w:delText>9</w:delText>
        </w:r>
      </w:del>
    </w:p>
    <w:p w:rsidR="00485126" w:rsidDel="00485126" w:rsidRDefault="00485126">
      <w:pPr>
        <w:pStyle w:val="TOC3"/>
        <w:rPr>
          <w:del w:id="453" w:author="Peter Dobson" w:date="2016-04-13T13:11:00Z"/>
          <w:rFonts w:asciiTheme="minorHAnsi" w:eastAsiaTheme="minorEastAsia" w:hAnsiTheme="minorHAnsi" w:cstheme="minorBidi"/>
          <w:noProof/>
          <w:sz w:val="22"/>
          <w:szCs w:val="22"/>
          <w:lang w:eastAsia="en-GB"/>
        </w:rPr>
      </w:pPr>
      <w:del w:id="454" w:author="Peter Dobson" w:date="2016-04-13T13:11:00Z">
        <w:r w:rsidRPr="00485126" w:rsidDel="00485126">
          <w:rPr>
            <w:rStyle w:val="Hyperlink"/>
            <w:noProof/>
          </w:rPr>
          <w:delText>4.2.4</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Vented (industrial) nickel-cadmium batteries (Pocket Plate)</w:delText>
        </w:r>
        <w:r w:rsidDel="00485126">
          <w:rPr>
            <w:noProof/>
            <w:webHidden/>
          </w:rPr>
          <w:tab/>
          <w:delText>9</w:delText>
        </w:r>
      </w:del>
    </w:p>
    <w:p w:rsidR="00485126" w:rsidDel="00485126" w:rsidRDefault="00485126">
      <w:pPr>
        <w:pStyle w:val="TOC3"/>
        <w:rPr>
          <w:del w:id="455" w:author="Peter Dobson" w:date="2016-04-13T13:11:00Z"/>
          <w:rFonts w:asciiTheme="minorHAnsi" w:eastAsiaTheme="minorEastAsia" w:hAnsiTheme="minorHAnsi" w:cstheme="minorBidi"/>
          <w:noProof/>
          <w:sz w:val="22"/>
          <w:szCs w:val="22"/>
          <w:lang w:eastAsia="en-GB"/>
        </w:rPr>
      </w:pPr>
      <w:del w:id="456" w:author="Peter Dobson" w:date="2016-04-13T13:11:00Z">
        <w:r w:rsidRPr="00485126" w:rsidDel="00485126">
          <w:rPr>
            <w:rStyle w:val="Hyperlink"/>
            <w:noProof/>
          </w:rPr>
          <w:delText>4.2.5</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Vented-sintered-plate nickel-cadmium batteries</w:delText>
        </w:r>
        <w:r w:rsidDel="00485126">
          <w:rPr>
            <w:noProof/>
            <w:webHidden/>
          </w:rPr>
          <w:tab/>
          <w:delText>10</w:delText>
        </w:r>
      </w:del>
    </w:p>
    <w:p w:rsidR="00485126" w:rsidDel="00485126" w:rsidRDefault="00485126">
      <w:pPr>
        <w:pStyle w:val="TOC3"/>
        <w:rPr>
          <w:del w:id="457" w:author="Peter Dobson" w:date="2016-04-13T13:11:00Z"/>
          <w:rFonts w:asciiTheme="minorHAnsi" w:eastAsiaTheme="minorEastAsia" w:hAnsiTheme="minorHAnsi" w:cstheme="minorBidi"/>
          <w:noProof/>
          <w:sz w:val="22"/>
          <w:szCs w:val="22"/>
          <w:lang w:eastAsia="en-GB"/>
        </w:rPr>
      </w:pPr>
      <w:del w:id="458" w:author="Peter Dobson" w:date="2016-04-13T13:11:00Z">
        <w:r w:rsidRPr="00485126" w:rsidDel="00485126">
          <w:rPr>
            <w:rStyle w:val="Hyperlink"/>
            <w:noProof/>
          </w:rPr>
          <w:delText>4.2.6</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Sealed nickel-cadmium batteries</w:delText>
        </w:r>
        <w:r w:rsidDel="00485126">
          <w:rPr>
            <w:noProof/>
            <w:webHidden/>
          </w:rPr>
          <w:tab/>
          <w:delText>10</w:delText>
        </w:r>
      </w:del>
    </w:p>
    <w:p w:rsidR="00485126" w:rsidDel="00485126" w:rsidRDefault="00485126">
      <w:pPr>
        <w:pStyle w:val="TOC3"/>
        <w:rPr>
          <w:del w:id="459" w:author="Peter Dobson" w:date="2016-04-13T13:11:00Z"/>
          <w:rFonts w:asciiTheme="minorHAnsi" w:eastAsiaTheme="minorEastAsia" w:hAnsiTheme="minorHAnsi" w:cstheme="minorBidi"/>
          <w:noProof/>
          <w:sz w:val="22"/>
          <w:szCs w:val="22"/>
          <w:lang w:eastAsia="en-GB"/>
        </w:rPr>
      </w:pPr>
      <w:del w:id="460" w:author="Peter Dobson" w:date="2016-04-13T13:11:00Z">
        <w:r w:rsidRPr="00485126" w:rsidDel="00485126">
          <w:rPr>
            <w:rStyle w:val="Hyperlink"/>
            <w:noProof/>
          </w:rPr>
          <w:delText>4.2.7</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Nickel-metal hydride batteries</w:delText>
        </w:r>
        <w:r w:rsidDel="00485126">
          <w:rPr>
            <w:noProof/>
            <w:webHidden/>
          </w:rPr>
          <w:tab/>
          <w:delText>11</w:delText>
        </w:r>
      </w:del>
    </w:p>
    <w:p w:rsidR="00485126" w:rsidDel="00485126" w:rsidRDefault="00485126">
      <w:pPr>
        <w:pStyle w:val="TOC3"/>
        <w:rPr>
          <w:del w:id="461" w:author="Peter Dobson" w:date="2016-04-13T13:11:00Z"/>
          <w:rFonts w:asciiTheme="minorHAnsi" w:eastAsiaTheme="minorEastAsia" w:hAnsiTheme="minorHAnsi" w:cstheme="minorBidi"/>
          <w:noProof/>
          <w:sz w:val="22"/>
          <w:szCs w:val="22"/>
          <w:lang w:eastAsia="en-GB"/>
        </w:rPr>
      </w:pPr>
      <w:del w:id="462" w:author="Peter Dobson" w:date="2016-04-13T13:11:00Z">
        <w:r w:rsidRPr="00485126" w:rsidDel="00485126">
          <w:rPr>
            <w:rStyle w:val="Hyperlink"/>
            <w:noProof/>
          </w:rPr>
          <w:delText>4.2.8</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Lithium-ion batteries</w:delText>
        </w:r>
        <w:r w:rsidDel="00485126">
          <w:rPr>
            <w:noProof/>
            <w:webHidden/>
          </w:rPr>
          <w:tab/>
          <w:delText>11</w:delText>
        </w:r>
      </w:del>
    </w:p>
    <w:p w:rsidR="00485126" w:rsidDel="00485126" w:rsidRDefault="00485126">
      <w:pPr>
        <w:pStyle w:val="TOC3"/>
        <w:rPr>
          <w:del w:id="463" w:author="Peter Dobson" w:date="2016-04-13T13:11:00Z"/>
          <w:rFonts w:asciiTheme="minorHAnsi" w:eastAsiaTheme="minorEastAsia" w:hAnsiTheme="minorHAnsi" w:cstheme="minorBidi"/>
          <w:noProof/>
          <w:sz w:val="22"/>
          <w:szCs w:val="22"/>
          <w:lang w:eastAsia="en-GB"/>
        </w:rPr>
      </w:pPr>
      <w:del w:id="464" w:author="Peter Dobson" w:date="2016-04-13T13:11:00Z">
        <w:r w:rsidRPr="00485126" w:rsidDel="00485126">
          <w:rPr>
            <w:rStyle w:val="Hyperlink"/>
            <w:noProof/>
          </w:rPr>
          <w:delText>4.2.9</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Lithium Polymer</w:delText>
        </w:r>
        <w:r w:rsidDel="00485126">
          <w:rPr>
            <w:noProof/>
            <w:webHidden/>
          </w:rPr>
          <w:tab/>
          <w:delText>12</w:delText>
        </w:r>
      </w:del>
    </w:p>
    <w:p w:rsidR="00485126" w:rsidDel="00485126" w:rsidRDefault="00485126">
      <w:pPr>
        <w:pStyle w:val="TOC3"/>
        <w:rPr>
          <w:del w:id="465" w:author="Peter Dobson" w:date="2016-04-13T13:11:00Z"/>
          <w:rFonts w:asciiTheme="minorHAnsi" w:eastAsiaTheme="minorEastAsia" w:hAnsiTheme="minorHAnsi" w:cstheme="minorBidi"/>
          <w:noProof/>
          <w:sz w:val="22"/>
          <w:szCs w:val="22"/>
          <w:lang w:eastAsia="en-GB"/>
        </w:rPr>
      </w:pPr>
      <w:del w:id="466" w:author="Peter Dobson" w:date="2016-04-13T13:11:00Z">
        <w:r w:rsidRPr="00485126" w:rsidDel="00485126">
          <w:rPr>
            <w:rStyle w:val="Hyperlink"/>
            <w:noProof/>
          </w:rPr>
          <w:delText>4.2.10</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Lithium-Iron-Phosphate Batteries</w:delText>
        </w:r>
        <w:r w:rsidDel="00485126">
          <w:rPr>
            <w:noProof/>
            <w:webHidden/>
          </w:rPr>
          <w:tab/>
          <w:delText>12</w:delText>
        </w:r>
      </w:del>
    </w:p>
    <w:p w:rsidR="00485126" w:rsidDel="00485126" w:rsidRDefault="00485126">
      <w:pPr>
        <w:pStyle w:val="TOC2"/>
        <w:rPr>
          <w:del w:id="467" w:author="Peter Dobson" w:date="2016-04-13T13:11:00Z"/>
          <w:rFonts w:asciiTheme="minorHAnsi" w:eastAsiaTheme="minorEastAsia" w:hAnsiTheme="minorHAnsi" w:cstheme="minorBidi"/>
          <w:bCs w:val="0"/>
          <w:noProof/>
          <w:szCs w:val="22"/>
          <w:lang w:eastAsia="en-GB"/>
        </w:rPr>
      </w:pPr>
      <w:del w:id="468" w:author="Peter Dobson" w:date="2016-04-13T13:11:00Z">
        <w:r w:rsidRPr="00485126" w:rsidDel="00485126">
          <w:rPr>
            <w:rStyle w:val="Hyperlink"/>
            <w:noProof/>
          </w:rPr>
          <w:delText>4.3</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Super-capacitors</w:delText>
        </w:r>
        <w:r w:rsidDel="00485126">
          <w:rPr>
            <w:noProof/>
            <w:webHidden/>
          </w:rPr>
          <w:tab/>
          <w:delText>12</w:delText>
        </w:r>
      </w:del>
    </w:p>
    <w:p w:rsidR="00485126" w:rsidDel="00485126" w:rsidRDefault="00485126">
      <w:pPr>
        <w:pStyle w:val="TOC1"/>
        <w:rPr>
          <w:del w:id="469" w:author="Peter Dobson" w:date="2016-04-13T13:11:00Z"/>
          <w:rFonts w:asciiTheme="minorHAnsi" w:eastAsiaTheme="minorEastAsia" w:hAnsiTheme="minorHAnsi" w:cstheme="minorBidi"/>
          <w:b w:val="0"/>
          <w:bCs w:val="0"/>
          <w:caps w:val="0"/>
          <w:noProof/>
          <w:szCs w:val="22"/>
          <w:lang w:eastAsia="en-GB"/>
        </w:rPr>
      </w:pPr>
      <w:del w:id="470" w:author="Peter Dobson" w:date="2016-04-13T13:11:00Z">
        <w:r w:rsidRPr="00485126" w:rsidDel="00485126">
          <w:rPr>
            <w:rStyle w:val="Hyperlink"/>
            <w:noProof/>
          </w:rPr>
          <w:delText>5</w:delText>
        </w:r>
        <w:r w:rsidDel="00485126">
          <w:rPr>
            <w:rFonts w:asciiTheme="minorHAnsi" w:eastAsiaTheme="minorEastAsia" w:hAnsiTheme="minorHAnsi" w:cstheme="minorBidi"/>
            <w:b w:val="0"/>
            <w:bCs w:val="0"/>
            <w:caps w:val="0"/>
            <w:noProof/>
            <w:szCs w:val="22"/>
            <w:lang w:eastAsia="en-GB"/>
          </w:rPr>
          <w:tab/>
        </w:r>
        <w:r w:rsidRPr="00485126" w:rsidDel="00485126">
          <w:rPr>
            <w:rStyle w:val="Hyperlink"/>
            <w:noProof/>
          </w:rPr>
          <w:delText xml:space="preserve">OPERATIONAL CRITERIA FOR SECONDARY BATTERIES </w:delText>
        </w:r>
        <w:r w:rsidDel="00485126">
          <w:rPr>
            <w:noProof/>
            <w:webHidden/>
          </w:rPr>
          <w:tab/>
          <w:delText>13</w:delText>
        </w:r>
      </w:del>
    </w:p>
    <w:p w:rsidR="00485126" w:rsidDel="00485126" w:rsidRDefault="00485126">
      <w:pPr>
        <w:pStyle w:val="TOC2"/>
        <w:rPr>
          <w:del w:id="471" w:author="Peter Dobson" w:date="2016-04-13T13:11:00Z"/>
          <w:rFonts w:asciiTheme="minorHAnsi" w:eastAsiaTheme="minorEastAsia" w:hAnsiTheme="minorHAnsi" w:cstheme="minorBidi"/>
          <w:bCs w:val="0"/>
          <w:noProof/>
          <w:szCs w:val="22"/>
          <w:lang w:eastAsia="en-GB"/>
        </w:rPr>
      </w:pPr>
      <w:del w:id="472" w:author="Peter Dobson" w:date="2016-04-13T13:11:00Z">
        <w:r w:rsidRPr="00485126" w:rsidDel="00485126">
          <w:rPr>
            <w:rStyle w:val="Hyperlink"/>
            <w:noProof/>
          </w:rPr>
          <w:delText>5.1</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Computing the Capacity Needed</w:delText>
        </w:r>
        <w:r w:rsidDel="00485126">
          <w:rPr>
            <w:noProof/>
            <w:webHidden/>
          </w:rPr>
          <w:tab/>
          <w:delText>13</w:delText>
        </w:r>
      </w:del>
    </w:p>
    <w:p w:rsidR="00485126" w:rsidDel="00485126" w:rsidRDefault="00485126">
      <w:pPr>
        <w:pStyle w:val="TOC3"/>
        <w:rPr>
          <w:del w:id="473" w:author="Peter Dobson" w:date="2016-04-13T13:11:00Z"/>
          <w:rFonts w:asciiTheme="minorHAnsi" w:eastAsiaTheme="minorEastAsia" w:hAnsiTheme="minorHAnsi" w:cstheme="minorBidi"/>
          <w:noProof/>
          <w:sz w:val="22"/>
          <w:szCs w:val="22"/>
          <w:lang w:eastAsia="en-GB"/>
        </w:rPr>
      </w:pPr>
      <w:del w:id="474" w:author="Peter Dobson" w:date="2016-04-13T13:11:00Z">
        <w:r w:rsidRPr="00485126" w:rsidDel="00485126">
          <w:rPr>
            <w:rStyle w:val="Hyperlink"/>
            <w:noProof/>
          </w:rPr>
          <w:delText>5.1.1</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Minimum and Maximum Capacity</w:delText>
        </w:r>
        <w:r w:rsidDel="00485126">
          <w:rPr>
            <w:noProof/>
            <w:webHidden/>
          </w:rPr>
          <w:tab/>
          <w:delText>13</w:delText>
        </w:r>
      </w:del>
    </w:p>
    <w:p w:rsidR="00485126" w:rsidDel="00485126" w:rsidRDefault="00485126">
      <w:pPr>
        <w:pStyle w:val="TOC2"/>
        <w:rPr>
          <w:del w:id="475" w:author="Peter Dobson" w:date="2016-04-13T13:11:00Z"/>
          <w:rFonts w:asciiTheme="minorHAnsi" w:eastAsiaTheme="minorEastAsia" w:hAnsiTheme="minorHAnsi" w:cstheme="minorBidi"/>
          <w:bCs w:val="0"/>
          <w:noProof/>
          <w:szCs w:val="22"/>
          <w:lang w:eastAsia="en-GB"/>
        </w:rPr>
      </w:pPr>
      <w:del w:id="476" w:author="Peter Dobson" w:date="2016-04-13T13:11:00Z">
        <w:r w:rsidRPr="00485126" w:rsidDel="00485126">
          <w:rPr>
            <w:rStyle w:val="Hyperlink"/>
            <w:noProof/>
          </w:rPr>
          <w:delText>5.2</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Autonomy time</w:delText>
        </w:r>
        <w:r w:rsidDel="00485126">
          <w:rPr>
            <w:noProof/>
            <w:webHidden/>
          </w:rPr>
          <w:tab/>
          <w:delText>14</w:delText>
        </w:r>
      </w:del>
    </w:p>
    <w:p w:rsidR="00485126" w:rsidDel="00485126" w:rsidRDefault="00485126">
      <w:pPr>
        <w:pStyle w:val="TOC2"/>
        <w:rPr>
          <w:del w:id="477" w:author="Peter Dobson" w:date="2016-04-13T13:11:00Z"/>
          <w:rFonts w:asciiTheme="minorHAnsi" w:eastAsiaTheme="minorEastAsia" w:hAnsiTheme="minorHAnsi" w:cstheme="minorBidi"/>
          <w:bCs w:val="0"/>
          <w:noProof/>
          <w:szCs w:val="22"/>
          <w:lang w:eastAsia="en-GB"/>
        </w:rPr>
      </w:pPr>
      <w:del w:id="478" w:author="Peter Dobson" w:date="2016-04-13T13:11:00Z">
        <w:r w:rsidRPr="00485126" w:rsidDel="00485126">
          <w:rPr>
            <w:rStyle w:val="Hyperlink"/>
            <w:noProof/>
          </w:rPr>
          <w:delText>5.3</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Typical charge and discharge currents</w:delText>
        </w:r>
        <w:r w:rsidDel="00485126">
          <w:rPr>
            <w:noProof/>
            <w:webHidden/>
          </w:rPr>
          <w:tab/>
          <w:delText>14</w:delText>
        </w:r>
      </w:del>
    </w:p>
    <w:p w:rsidR="00485126" w:rsidDel="00485126" w:rsidRDefault="00485126">
      <w:pPr>
        <w:pStyle w:val="TOC2"/>
        <w:rPr>
          <w:del w:id="479" w:author="Peter Dobson" w:date="2016-04-13T13:11:00Z"/>
          <w:rFonts w:asciiTheme="minorHAnsi" w:eastAsiaTheme="minorEastAsia" w:hAnsiTheme="minorHAnsi" w:cstheme="minorBidi"/>
          <w:bCs w:val="0"/>
          <w:noProof/>
          <w:szCs w:val="22"/>
          <w:lang w:eastAsia="en-GB"/>
        </w:rPr>
      </w:pPr>
      <w:del w:id="480" w:author="Peter Dobson" w:date="2016-04-13T13:11:00Z">
        <w:r w:rsidRPr="00485126" w:rsidDel="00485126">
          <w:rPr>
            <w:rStyle w:val="Hyperlink"/>
            <w:noProof/>
          </w:rPr>
          <w:delText>5.4</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Daily cycle</w:delText>
        </w:r>
        <w:r w:rsidDel="00485126">
          <w:rPr>
            <w:noProof/>
            <w:webHidden/>
          </w:rPr>
          <w:tab/>
          <w:delText>14</w:delText>
        </w:r>
      </w:del>
    </w:p>
    <w:p w:rsidR="00485126" w:rsidDel="00485126" w:rsidRDefault="00485126">
      <w:pPr>
        <w:pStyle w:val="TOC2"/>
        <w:rPr>
          <w:del w:id="481" w:author="Peter Dobson" w:date="2016-04-13T13:11:00Z"/>
          <w:rFonts w:asciiTheme="minorHAnsi" w:eastAsiaTheme="minorEastAsia" w:hAnsiTheme="minorHAnsi" w:cstheme="minorBidi"/>
          <w:bCs w:val="0"/>
          <w:noProof/>
          <w:szCs w:val="22"/>
          <w:lang w:eastAsia="en-GB"/>
        </w:rPr>
      </w:pPr>
      <w:del w:id="482" w:author="Peter Dobson" w:date="2016-04-13T13:11:00Z">
        <w:r w:rsidRPr="00485126" w:rsidDel="00485126">
          <w:rPr>
            <w:rStyle w:val="Hyperlink"/>
            <w:noProof/>
          </w:rPr>
          <w:delText>5.5</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Seasonal cycle</w:delText>
        </w:r>
        <w:r w:rsidDel="00485126">
          <w:rPr>
            <w:noProof/>
            <w:webHidden/>
          </w:rPr>
          <w:tab/>
          <w:delText>14</w:delText>
        </w:r>
      </w:del>
    </w:p>
    <w:p w:rsidR="00485126" w:rsidDel="00485126" w:rsidRDefault="00485126">
      <w:pPr>
        <w:pStyle w:val="TOC2"/>
        <w:rPr>
          <w:del w:id="483" w:author="Peter Dobson" w:date="2016-04-13T13:11:00Z"/>
          <w:rFonts w:asciiTheme="minorHAnsi" w:eastAsiaTheme="minorEastAsia" w:hAnsiTheme="minorHAnsi" w:cstheme="minorBidi"/>
          <w:bCs w:val="0"/>
          <w:noProof/>
          <w:szCs w:val="22"/>
          <w:lang w:eastAsia="en-GB"/>
        </w:rPr>
      </w:pPr>
      <w:del w:id="484" w:author="Peter Dobson" w:date="2016-04-13T13:11:00Z">
        <w:r w:rsidRPr="00485126" w:rsidDel="00485126">
          <w:rPr>
            <w:rStyle w:val="Hyperlink"/>
            <w:noProof/>
          </w:rPr>
          <w:delText>5.6</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Period of high state of charge</w:delText>
        </w:r>
        <w:r w:rsidDel="00485126">
          <w:rPr>
            <w:noProof/>
            <w:webHidden/>
          </w:rPr>
          <w:tab/>
          <w:delText>15</w:delText>
        </w:r>
      </w:del>
    </w:p>
    <w:p w:rsidR="00485126" w:rsidDel="00485126" w:rsidRDefault="00485126">
      <w:pPr>
        <w:pStyle w:val="TOC2"/>
        <w:rPr>
          <w:del w:id="485" w:author="Peter Dobson" w:date="2016-04-13T13:11:00Z"/>
          <w:rFonts w:asciiTheme="minorHAnsi" w:eastAsiaTheme="minorEastAsia" w:hAnsiTheme="minorHAnsi" w:cstheme="minorBidi"/>
          <w:bCs w:val="0"/>
          <w:noProof/>
          <w:szCs w:val="22"/>
          <w:lang w:eastAsia="en-GB"/>
        </w:rPr>
      </w:pPr>
      <w:del w:id="486" w:author="Peter Dobson" w:date="2016-04-13T13:11:00Z">
        <w:r w:rsidRPr="00485126" w:rsidDel="00485126">
          <w:rPr>
            <w:rStyle w:val="Hyperlink"/>
            <w:noProof/>
          </w:rPr>
          <w:delText>5.7</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Period of sustained low state of charge</w:delText>
        </w:r>
        <w:r w:rsidDel="00485126">
          <w:rPr>
            <w:noProof/>
            <w:webHidden/>
          </w:rPr>
          <w:tab/>
          <w:delText>15</w:delText>
        </w:r>
      </w:del>
    </w:p>
    <w:p w:rsidR="00485126" w:rsidDel="00485126" w:rsidRDefault="00485126">
      <w:pPr>
        <w:pStyle w:val="TOC2"/>
        <w:rPr>
          <w:del w:id="487" w:author="Peter Dobson" w:date="2016-04-13T13:11:00Z"/>
          <w:rFonts w:asciiTheme="minorHAnsi" w:eastAsiaTheme="minorEastAsia" w:hAnsiTheme="minorHAnsi" w:cstheme="minorBidi"/>
          <w:bCs w:val="0"/>
          <w:noProof/>
          <w:szCs w:val="22"/>
          <w:lang w:eastAsia="en-GB"/>
        </w:rPr>
      </w:pPr>
      <w:del w:id="488" w:author="Peter Dobson" w:date="2016-04-13T13:11:00Z">
        <w:r w:rsidRPr="00485126" w:rsidDel="00485126">
          <w:rPr>
            <w:rStyle w:val="Hyperlink"/>
            <w:noProof/>
          </w:rPr>
          <w:delText>5.8</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Electrolyte stratification</w:delText>
        </w:r>
        <w:r w:rsidDel="00485126">
          <w:rPr>
            <w:noProof/>
            <w:webHidden/>
          </w:rPr>
          <w:tab/>
          <w:delText>15</w:delText>
        </w:r>
      </w:del>
    </w:p>
    <w:p w:rsidR="00485126" w:rsidDel="00485126" w:rsidRDefault="00485126">
      <w:pPr>
        <w:pStyle w:val="TOC2"/>
        <w:rPr>
          <w:del w:id="489" w:author="Peter Dobson" w:date="2016-04-13T13:11:00Z"/>
          <w:rFonts w:asciiTheme="minorHAnsi" w:eastAsiaTheme="minorEastAsia" w:hAnsiTheme="minorHAnsi" w:cstheme="minorBidi"/>
          <w:bCs w:val="0"/>
          <w:noProof/>
          <w:szCs w:val="22"/>
          <w:lang w:eastAsia="en-GB"/>
        </w:rPr>
      </w:pPr>
      <w:del w:id="490" w:author="Peter Dobson" w:date="2016-04-13T13:11:00Z">
        <w:r w:rsidRPr="00485126" w:rsidDel="00485126">
          <w:rPr>
            <w:rStyle w:val="Hyperlink"/>
            <w:noProof/>
          </w:rPr>
          <w:delText>5.9</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Transportation</w:delText>
        </w:r>
        <w:r w:rsidDel="00485126">
          <w:rPr>
            <w:noProof/>
            <w:webHidden/>
          </w:rPr>
          <w:tab/>
          <w:delText>15</w:delText>
        </w:r>
      </w:del>
    </w:p>
    <w:p w:rsidR="00485126" w:rsidDel="00485126" w:rsidRDefault="00485126">
      <w:pPr>
        <w:pStyle w:val="TOC2"/>
        <w:rPr>
          <w:del w:id="491" w:author="Peter Dobson" w:date="2016-04-13T13:11:00Z"/>
          <w:rFonts w:asciiTheme="minorHAnsi" w:eastAsiaTheme="minorEastAsia" w:hAnsiTheme="minorHAnsi" w:cstheme="minorBidi"/>
          <w:bCs w:val="0"/>
          <w:noProof/>
          <w:szCs w:val="22"/>
          <w:lang w:eastAsia="en-GB"/>
        </w:rPr>
      </w:pPr>
      <w:del w:id="492" w:author="Peter Dobson" w:date="2016-04-13T13:11:00Z">
        <w:r w:rsidRPr="00485126" w:rsidDel="00485126">
          <w:rPr>
            <w:rStyle w:val="Hyperlink"/>
            <w:noProof/>
          </w:rPr>
          <w:delText>5.10</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Storage</w:delText>
        </w:r>
        <w:r w:rsidDel="00485126">
          <w:rPr>
            <w:noProof/>
            <w:webHidden/>
          </w:rPr>
          <w:tab/>
          <w:delText>15</w:delText>
        </w:r>
      </w:del>
    </w:p>
    <w:p w:rsidR="00485126" w:rsidDel="00485126" w:rsidRDefault="00485126">
      <w:pPr>
        <w:pStyle w:val="TOC2"/>
        <w:rPr>
          <w:del w:id="493" w:author="Peter Dobson" w:date="2016-04-13T13:11:00Z"/>
          <w:rFonts w:asciiTheme="minorHAnsi" w:eastAsiaTheme="minorEastAsia" w:hAnsiTheme="minorHAnsi" w:cstheme="minorBidi"/>
          <w:bCs w:val="0"/>
          <w:noProof/>
          <w:szCs w:val="22"/>
          <w:lang w:eastAsia="en-GB"/>
        </w:rPr>
      </w:pPr>
      <w:del w:id="494" w:author="Peter Dobson" w:date="2016-04-13T13:11:00Z">
        <w:r w:rsidRPr="00485126" w:rsidDel="00485126">
          <w:rPr>
            <w:rStyle w:val="Hyperlink"/>
            <w:noProof/>
          </w:rPr>
          <w:delText>5.11</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Operating temperature</w:delText>
        </w:r>
        <w:r w:rsidDel="00485126">
          <w:rPr>
            <w:noProof/>
            <w:webHidden/>
          </w:rPr>
          <w:tab/>
          <w:delText>16</w:delText>
        </w:r>
      </w:del>
    </w:p>
    <w:p w:rsidR="00485126" w:rsidDel="00485126" w:rsidRDefault="00485126">
      <w:pPr>
        <w:pStyle w:val="TOC2"/>
        <w:rPr>
          <w:del w:id="495" w:author="Peter Dobson" w:date="2016-04-13T13:11:00Z"/>
          <w:rFonts w:asciiTheme="minorHAnsi" w:eastAsiaTheme="minorEastAsia" w:hAnsiTheme="minorHAnsi" w:cstheme="minorBidi"/>
          <w:bCs w:val="0"/>
          <w:noProof/>
          <w:szCs w:val="22"/>
          <w:lang w:eastAsia="en-GB"/>
        </w:rPr>
      </w:pPr>
      <w:del w:id="496" w:author="Peter Dobson" w:date="2016-04-13T13:11:00Z">
        <w:r w:rsidRPr="00485126" w:rsidDel="00485126">
          <w:rPr>
            <w:rStyle w:val="Hyperlink"/>
            <w:noProof/>
          </w:rPr>
          <w:delText>5.12</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Physical protection</w:delText>
        </w:r>
        <w:r w:rsidDel="00485126">
          <w:rPr>
            <w:noProof/>
            <w:webHidden/>
          </w:rPr>
          <w:tab/>
          <w:delText>16</w:delText>
        </w:r>
      </w:del>
    </w:p>
    <w:p w:rsidR="00485126" w:rsidDel="00485126" w:rsidRDefault="00485126">
      <w:pPr>
        <w:pStyle w:val="TOC2"/>
        <w:rPr>
          <w:del w:id="497" w:author="Peter Dobson" w:date="2016-04-13T13:11:00Z"/>
          <w:rFonts w:asciiTheme="minorHAnsi" w:eastAsiaTheme="minorEastAsia" w:hAnsiTheme="minorHAnsi" w:cstheme="minorBidi"/>
          <w:bCs w:val="0"/>
          <w:noProof/>
          <w:szCs w:val="22"/>
          <w:lang w:eastAsia="en-GB"/>
        </w:rPr>
      </w:pPr>
      <w:del w:id="498" w:author="Peter Dobson" w:date="2016-04-13T13:11:00Z">
        <w:r w:rsidRPr="00485126" w:rsidDel="00485126">
          <w:rPr>
            <w:rStyle w:val="Hyperlink"/>
            <w:noProof/>
          </w:rPr>
          <w:delText>5.13</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Capacity</w:delText>
        </w:r>
        <w:r w:rsidDel="00485126">
          <w:rPr>
            <w:noProof/>
            <w:webHidden/>
          </w:rPr>
          <w:tab/>
          <w:delText>16</w:delText>
        </w:r>
      </w:del>
    </w:p>
    <w:p w:rsidR="00485126" w:rsidDel="00485126" w:rsidRDefault="00485126">
      <w:pPr>
        <w:pStyle w:val="TOC2"/>
        <w:rPr>
          <w:del w:id="499" w:author="Peter Dobson" w:date="2016-04-13T13:11:00Z"/>
          <w:rFonts w:asciiTheme="minorHAnsi" w:eastAsiaTheme="minorEastAsia" w:hAnsiTheme="minorHAnsi" w:cstheme="minorBidi"/>
          <w:bCs w:val="0"/>
          <w:noProof/>
          <w:szCs w:val="22"/>
          <w:lang w:eastAsia="en-GB"/>
        </w:rPr>
      </w:pPr>
      <w:del w:id="500" w:author="Peter Dobson" w:date="2016-04-13T13:11:00Z">
        <w:r w:rsidRPr="00485126" w:rsidDel="00485126">
          <w:rPr>
            <w:rStyle w:val="Hyperlink"/>
            <w:noProof/>
          </w:rPr>
          <w:delText>5.14</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Cycle Life</w:delText>
        </w:r>
        <w:r w:rsidDel="00485126">
          <w:rPr>
            <w:noProof/>
            <w:webHidden/>
          </w:rPr>
          <w:tab/>
          <w:delText>16</w:delText>
        </w:r>
      </w:del>
    </w:p>
    <w:p w:rsidR="00485126" w:rsidDel="00485126" w:rsidRDefault="00485126">
      <w:pPr>
        <w:pStyle w:val="TOC2"/>
        <w:rPr>
          <w:del w:id="501" w:author="Peter Dobson" w:date="2016-04-13T13:11:00Z"/>
          <w:rFonts w:asciiTheme="minorHAnsi" w:eastAsiaTheme="minorEastAsia" w:hAnsiTheme="minorHAnsi" w:cstheme="minorBidi"/>
          <w:bCs w:val="0"/>
          <w:noProof/>
          <w:szCs w:val="22"/>
          <w:lang w:eastAsia="en-GB"/>
        </w:rPr>
      </w:pPr>
      <w:del w:id="502" w:author="Peter Dobson" w:date="2016-04-13T13:11:00Z">
        <w:r w:rsidRPr="00485126" w:rsidDel="00485126">
          <w:rPr>
            <w:rStyle w:val="Hyperlink"/>
            <w:noProof/>
          </w:rPr>
          <w:delText>5.15</w:delText>
        </w:r>
        <w:r w:rsidDel="00485126">
          <w:rPr>
            <w:rFonts w:asciiTheme="minorHAnsi" w:eastAsiaTheme="minorEastAsia" w:hAnsiTheme="minorHAnsi" w:cstheme="minorBidi"/>
            <w:bCs w:val="0"/>
            <w:noProof/>
            <w:szCs w:val="22"/>
            <w:lang w:eastAsia="en-GB"/>
          </w:rPr>
          <w:tab/>
        </w:r>
        <w:r w:rsidRPr="00485126" w:rsidDel="00485126">
          <w:rPr>
            <w:rStyle w:val="Hyperlink"/>
            <w:noProof/>
          </w:rPr>
          <w:delText>Charge control</w:delText>
        </w:r>
        <w:r w:rsidDel="00485126">
          <w:rPr>
            <w:noProof/>
            <w:webHidden/>
          </w:rPr>
          <w:tab/>
          <w:delText>16</w:delText>
        </w:r>
      </w:del>
    </w:p>
    <w:p w:rsidR="00485126" w:rsidDel="00485126" w:rsidRDefault="00485126">
      <w:pPr>
        <w:pStyle w:val="TOC2"/>
        <w:rPr>
          <w:del w:id="503" w:author="Peter Dobson" w:date="2016-04-13T13:11:00Z"/>
          <w:rFonts w:asciiTheme="minorHAnsi" w:eastAsiaTheme="minorEastAsia" w:hAnsiTheme="minorHAnsi" w:cstheme="minorBidi"/>
          <w:bCs w:val="0"/>
          <w:noProof/>
          <w:szCs w:val="22"/>
          <w:lang w:eastAsia="en-GB"/>
        </w:rPr>
      </w:pPr>
      <w:del w:id="504" w:author="Peter Dobson" w:date="2016-04-13T13:11:00Z">
        <w:r w:rsidRPr="00485126" w:rsidDel="00485126">
          <w:rPr>
            <w:rStyle w:val="Hyperlink"/>
            <w:bCs w:val="0"/>
            <w:noProof/>
          </w:rPr>
          <w:delText>5.16</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Charging Parameters</w:delText>
        </w:r>
        <w:r w:rsidDel="00485126">
          <w:rPr>
            <w:noProof/>
            <w:webHidden/>
          </w:rPr>
          <w:tab/>
          <w:delText>17</w:delText>
        </w:r>
      </w:del>
    </w:p>
    <w:p w:rsidR="00485126" w:rsidDel="00485126" w:rsidRDefault="00485126">
      <w:pPr>
        <w:pStyle w:val="TOC2"/>
        <w:rPr>
          <w:del w:id="505" w:author="Peter Dobson" w:date="2016-04-13T13:11:00Z"/>
          <w:rFonts w:asciiTheme="minorHAnsi" w:eastAsiaTheme="minorEastAsia" w:hAnsiTheme="minorHAnsi" w:cstheme="minorBidi"/>
          <w:bCs w:val="0"/>
          <w:noProof/>
          <w:szCs w:val="22"/>
          <w:lang w:eastAsia="en-GB"/>
        </w:rPr>
      </w:pPr>
      <w:del w:id="506" w:author="Peter Dobson" w:date="2016-04-13T13:11:00Z">
        <w:r w:rsidRPr="00485126" w:rsidDel="00485126">
          <w:rPr>
            <w:rStyle w:val="Hyperlink"/>
            <w:bCs w:val="0"/>
            <w:noProof/>
          </w:rPr>
          <w:delText>5.17</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Remote Monitoring of Battery Condition</w:delText>
        </w:r>
        <w:r w:rsidDel="00485126">
          <w:rPr>
            <w:noProof/>
            <w:webHidden/>
          </w:rPr>
          <w:tab/>
          <w:delText>18</w:delText>
        </w:r>
      </w:del>
    </w:p>
    <w:p w:rsidR="00485126" w:rsidDel="00485126" w:rsidRDefault="00485126">
      <w:pPr>
        <w:pStyle w:val="TOC2"/>
        <w:rPr>
          <w:del w:id="507" w:author="Peter Dobson" w:date="2016-04-13T13:11:00Z"/>
          <w:rFonts w:asciiTheme="minorHAnsi" w:eastAsiaTheme="minorEastAsia" w:hAnsiTheme="minorHAnsi" w:cstheme="minorBidi"/>
          <w:bCs w:val="0"/>
          <w:noProof/>
          <w:szCs w:val="22"/>
          <w:lang w:eastAsia="en-GB"/>
        </w:rPr>
      </w:pPr>
      <w:del w:id="508" w:author="Peter Dobson" w:date="2016-04-13T13:11:00Z">
        <w:r w:rsidRPr="00485126" w:rsidDel="00485126">
          <w:rPr>
            <w:rStyle w:val="Hyperlink"/>
            <w:bCs w:val="0"/>
            <w:noProof/>
          </w:rPr>
          <w:delText>5.18</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Blocking Diodes</w:delText>
        </w:r>
        <w:r w:rsidDel="00485126">
          <w:rPr>
            <w:noProof/>
            <w:webHidden/>
          </w:rPr>
          <w:tab/>
          <w:delText>18</w:delText>
        </w:r>
      </w:del>
    </w:p>
    <w:p w:rsidR="00485126" w:rsidDel="00485126" w:rsidRDefault="00485126">
      <w:pPr>
        <w:pStyle w:val="TOC2"/>
        <w:rPr>
          <w:del w:id="509" w:author="Peter Dobson" w:date="2016-04-13T13:11:00Z"/>
          <w:rFonts w:asciiTheme="minorHAnsi" w:eastAsiaTheme="minorEastAsia" w:hAnsiTheme="minorHAnsi" w:cstheme="minorBidi"/>
          <w:bCs w:val="0"/>
          <w:noProof/>
          <w:szCs w:val="22"/>
          <w:lang w:eastAsia="en-GB"/>
        </w:rPr>
      </w:pPr>
      <w:del w:id="510" w:author="Peter Dobson" w:date="2016-04-13T13:11:00Z">
        <w:r w:rsidRPr="00485126" w:rsidDel="00485126">
          <w:rPr>
            <w:rStyle w:val="Hyperlink"/>
            <w:bCs w:val="0"/>
            <w:noProof/>
          </w:rPr>
          <w:delText>5.19</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Charge retention</w:delText>
        </w:r>
        <w:r w:rsidDel="00485126">
          <w:rPr>
            <w:noProof/>
            <w:webHidden/>
          </w:rPr>
          <w:tab/>
          <w:delText>18</w:delText>
        </w:r>
      </w:del>
    </w:p>
    <w:p w:rsidR="00485126" w:rsidDel="00485126" w:rsidRDefault="00485126">
      <w:pPr>
        <w:pStyle w:val="TOC2"/>
        <w:rPr>
          <w:del w:id="511" w:author="Peter Dobson" w:date="2016-04-13T13:11:00Z"/>
          <w:rFonts w:asciiTheme="minorHAnsi" w:eastAsiaTheme="minorEastAsia" w:hAnsiTheme="minorHAnsi" w:cstheme="minorBidi"/>
          <w:bCs w:val="0"/>
          <w:noProof/>
          <w:szCs w:val="22"/>
          <w:lang w:eastAsia="en-GB"/>
        </w:rPr>
      </w:pPr>
      <w:del w:id="512" w:author="Peter Dobson" w:date="2016-04-13T13:11:00Z">
        <w:r w:rsidRPr="00485126" w:rsidDel="00485126">
          <w:rPr>
            <w:rStyle w:val="Hyperlink"/>
            <w:bCs w:val="0"/>
            <w:noProof/>
          </w:rPr>
          <w:lastRenderedPageBreak/>
          <w:delText>5.20</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Over discharge protection</w:delText>
        </w:r>
        <w:r w:rsidDel="00485126">
          <w:rPr>
            <w:noProof/>
            <w:webHidden/>
          </w:rPr>
          <w:tab/>
          <w:delText>18</w:delText>
        </w:r>
      </w:del>
    </w:p>
    <w:p w:rsidR="00485126" w:rsidDel="00485126" w:rsidRDefault="00485126">
      <w:pPr>
        <w:pStyle w:val="TOC2"/>
        <w:rPr>
          <w:del w:id="513" w:author="Peter Dobson" w:date="2016-04-13T13:11:00Z"/>
          <w:rFonts w:asciiTheme="minorHAnsi" w:eastAsiaTheme="minorEastAsia" w:hAnsiTheme="minorHAnsi" w:cstheme="minorBidi"/>
          <w:bCs w:val="0"/>
          <w:noProof/>
          <w:szCs w:val="22"/>
          <w:lang w:eastAsia="en-GB"/>
        </w:rPr>
      </w:pPr>
      <w:del w:id="514" w:author="Peter Dobson" w:date="2016-04-13T13:11:00Z">
        <w:r w:rsidRPr="00485126" w:rsidDel="00485126">
          <w:rPr>
            <w:rStyle w:val="Hyperlink"/>
            <w:bCs w:val="0"/>
            <w:noProof/>
          </w:rPr>
          <w:delText>5.21</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Batteries on Buoys</w:delText>
        </w:r>
        <w:r w:rsidDel="00485126">
          <w:rPr>
            <w:noProof/>
            <w:webHidden/>
          </w:rPr>
          <w:tab/>
          <w:delText>19</w:delText>
        </w:r>
      </w:del>
    </w:p>
    <w:p w:rsidR="00485126" w:rsidDel="00485126" w:rsidRDefault="00485126">
      <w:pPr>
        <w:pStyle w:val="TOC2"/>
        <w:rPr>
          <w:del w:id="515" w:author="Peter Dobson" w:date="2016-04-13T13:11:00Z"/>
          <w:rFonts w:asciiTheme="minorHAnsi" w:eastAsiaTheme="minorEastAsia" w:hAnsiTheme="minorHAnsi" w:cstheme="minorBidi"/>
          <w:bCs w:val="0"/>
          <w:noProof/>
          <w:szCs w:val="22"/>
          <w:lang w:eastAsia="en-GB"/>
        </w:rPr>
      </w:pPr>
      <w:del w:id="516" w:author="Peter Dobson" w:date="2016-04-13T13:11:00Z">
        <w:r w:rsidRPr="00485126" w:rsidDel="00485126">
          <w:rPr>
            <w:rStyle w:val="Hyperlink"/>
            <w:bCs w:val="0"/>
            <w:noProof/>
          </w:rPr>
          <w:delText>5.22</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Advances in Technology</w:delText>
        </w:r>
        <w:r w:rsidDel="00485126">
          <w:rPr>
            <w:noProof/>
            <w:webHidden/>
          </w:rPr>
          <w:tab/>
          <w:delText>19</w:delText>
        </w:r>
      </w:del>
    </w:p>
    <w:p w:rsidR="00485126" w:rsidDel="00485126" w:rsidRDefault="00485126">
      <w:pPr>
        <w:pStyle w:val="TOC2"/>
        <w:rPr>
          <w:del w:id="517" w:author="Peter Dobson" w:date="2016-04-13T13:11:00Z"/>
          <w:rFonts w:asciiTheme="minorHAnsi" w:eastAsiaTheme="minorEastAsia" w:hAnsiTheme="minorHAnsi" w:cstheme="minorBidi"/>
          <w:bCs w:val="0"/>
          <w:noProof/>
          <w:szCs w:val="22"/>
          <w:lang w:eastAsia="en-GB"/>
        </w:rPr>
      </w:pPr>
      <w:del w:id="518" w:author="Peter Dobson" w:date="2016-04-13T13:11:00Z">
        <w:r w:rsidRPr="00485126" w:rsidDel="00485126">
          <w:rPr>
            <w:rStyle w:val="Hyperlink"/>
            <w:bCs w:val="0"/>
            <w:noProof/>
          </w:rPr>
          <w:delText>5.23</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Quality Versus Price</w:delText>
        </w:r>
        <w:r w:rsidDel="00485126">
          <w:rPr>
            <w:noProof/>
            <w:webHidden/>
          </w:rPr>
          <w:tab/>
          <w:delText>19</w:delText>
        </w:r>
      </w:del>
    </w:p>
    <w:p w:rsidR="00485126" w:rsidDel="00485126" w:rsidRDefault="00485126">
      <w:pPr>
        <w:pStyle w:val="TOC1"/>
        <w:rPr>
          <w:del w:id="519" w:author="Peter Dobson" w:date="2016-04-13T13:11:00Z"/>
          <w:rFonts w:asciiTheme="minorHAnsi" w:eastAsiaTheme="minorEastAsia" w:hAnsiTheme="minorHAnsi" w:cstheme="minorBidi"/>
          <w:b w:val="0"/>
          <w:bCs w:val="0"/>
          <w:caps w:val="0"/>
          <w:noProof/>
          <w:szCs w:val="22"/>
          <w:lang w:eastAsia="en-GB"/>
        </w:rPr>
      </w:pPr>
      <w:del w:id="520" w:author="Peter Dobson" w:date="2016-04-13T13:11:00Z">
        <w:r w:rsidRPr="00485126" w:rsidDel="00485126">
          <w:rPr>
            <w:rStyle w:val="Hyperlink"/>
            <w:b w:val="0"/>
            <w:bCs w:val="0"/>
            <w:caps w:val="0"/>
            <w:noProof/>
          </w:rPr>
          <w:delText>6</w:delText>
        </w:r>
        <w:r w:rsidDel="00485126">
          <w:rPr>
            <w:rFonts w:asciiTheme="minorHAnsi" w:eastAsiaTheme="minorEastAsia" w:hAnsiTheme="minorHAnsi" w:cstheme="minorBidi"/>
            <w:b w:val="0"/>
            <w:bCs w:val="0"/>
            <w:caps w:val="0"/>
            <w:noProof/>
            <w:szCs w:val="22"/>
            <w:lang w:eastAsia="en-GB"/>
          </w:rPr>
          <w:tab/>
        </w:r>
        <w:r w:rsidRPr="00485126" w:rsidDel="00485126">
          <w:rPr>
            <w:rStyle w:val="Hyperlink"/>
            <w:b w:val="0"/>
            <w:bCs w:val="0"/>
            <w:caps w:val="0"/>
            <w:noProof/>
          </w:rPr>
          <w:delText>SAFE HANDLING OF ENERGY STORAGE SYSTEMS</w:delText>
        </w:r>
        <w:r w:rsidDel="00485126">
          <w:rPr>
            <w:noProof/>
            <w:webHidden/>
          </w:rPr>
          <w:tab/>
          <w:delText>19</w:delText>
        </w:r>
      </w:del>
    </w:p>
    <w:p w:rsidR="00485126" w:rsidDel="00485126" w:rsidRDefault="00485126">
      <w:pPr>
        <w:pStyle w:val="TOC2"/>
        <w:rPr>
          <w:del w:id="521" w:author="Peter Dobson" w:date="2016-04-13T13:11:00Z"/>
          <w:rFonts w:asciiTheme="minorHAnsi" w:eastAsiaTheme="minorEastAsia" w:hAnsiTheme="minorHAnsi" w:cstheme="minorBidi"/>
          <w:bCs w:val="0"/>
          <w:noProof/>
          <w:szCs w:val="22"/>
          <w:lang w:eastAsia="en-GB"/>
        </w:rPr>
      </w:pPr>
      <w:del w:id="522" w:author="Peter Dobson" w:date="2016-04-13T13:11:00Z">
        <w:r w:rsidRPr="00485126" w:rsidDel="00485126">
          <w:rPr>
            <w:rStyle w:val="Hyperlink"/>
            <w:bCs w:val="0"/>
            <w:noProof/>
          </w:rPr>
          <w:delText>6.1</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Battery Safety Issues</w:delText>
        </w:r>
        <w:r w:rsidDel="00485126">
          <w:rPr>
            <w:noProof/>
            <w:webHidden/>
          </w:rPr>
          <w:tab/>
          <w:delText>19</w:delText>
        </w:r>
      </w:del>
    </w:p>
    <w:p w:rsidR="00485126" w:rsidDel="00485126" w:rsidRDefault="00485126">
      <w:pPr>
        <w:pStyle w:val="TOC2"/>
        <w:rPr>
          <w:del w:id="523" w:author="Peter Dobson" w:date="2016-04-13T13:11:00Z"/>
          <w:rFonts w:asciiTheme="minorHAnsi" w:eastAsiaTheme="minorEastAsia" w:hAnsiTheme="minorHAnsi" w:cstheme="minorBidi"/>
          <w:bCs w:val="0"/>
          <w:noProof/>
          <w:szCs w:val="22"/>
          <w:lang w:eastAsia="en-GB"/>
        </w:rPr>
      </w:pPr>
      <w:del w:id="524" w:author="Peter Dobson" w:date="2016-04-13T13:11:00Z">
        <w:r w:rsidRPr="00485126" w:rsidDel="00485126">
          <w:rPr>
            <w:rStyle w:val="Hyperlink"/>
            <w:bCs w:val="0"/>
            <w:noProof/>
          </w:rPr>
          <w:delText>6.2</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Installation</w:delText>
        </w:r>
        <w:r w:rsidDel="00485126">
          <w:rPr>
            <w:noProof/>
            <w:webHidden/>
          </w:rPr>
          <w:tab/>
          <w:delText>19</w:delText>
        </w:r>
      </w:del>
    </w:p>
    <w:p w:rsidR="00485126" w:rsidDel="00485126" w:rsidRDefault="00485126">
      <w:pPr>
        <w:pStyle w:val="TOC2"/>
        <w:rPr>
          <w:del w:id="525" w:author="Peter Dobson" w:date="2016-04-13T13:11:00Z"/>
          <w:rFonts w:asciiTheme="minorHAnsi" w:eastAsiaTheme="minorEastAsia" w:hAnsiTheme="minorHAnsi" w:cstheme="minorBidi"/>
          <w:bCs w:val="0"/>
          <w:noProof/>
          <w:szCs w:val="22"/>
          <w:lang w:eastAsia="en-GB"/>
        </w:rPr>
      </w:pPr>
      <w:del w:id="526" w:author="Peter Dobson" w:date="2016-04-13T13:11:00Z">
        <w:r w:rsidRPr="00485126" w:rsidDel="00485126">
          <w:rPr>
            <w:rStyle w:val="Hyperlink"/>
            <w:bCs w:val="0"/>
            <w:noProof/>
          </w:rPr>
          <w:delText>6.3</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Ventilation</w:delText>
        </w:r>
        <w:r w:rsidDel="00485126">
          <w:rPr>
            <w:noProof/>
            <w:webHidden/>
          </w:rPr>
          <w:tab/>
          <w:delText>20</w:delText>
        </w:r>
      </w:del>
    </w:p>
    <w:p w:rsidR="00485126" w:rsidDel="00485126" w:rsidRDefault="00485126">
      <w:pPr>
        <w:pStyle w:val="TOC3"/>
        <w:rPr>
          <w:del w:id="527" w:author="Peter Dobson" w:date="2016-04-13T13:11:00Z"/>
          <w:rFonts w:asciiTheme="minorHAnsi" w:eastAsiaTheme="minorEastAsia" w:hAnsiTheme="minorHAnsi" w:cstheme="minorBidi"/>
          <w:noProof/>
          <w:sz w:val="22"/>
          <w:szCs w:val="22"/>
          <w:lang w:eastAsia="en-GB"/>
        </w:rPr>
      </w:pPr>
      <w:del w:id="528" w:author="Peter Dobson" w:date="2016-04-13T13:11:00Z">
        <w:r w:rsidRPr="00485126" w:rsidDel="00485126">
          <w:rPr>
            <w:rStyle w:val="Hyperlink"/>
            <w:noProof/>
          </w:rPr>
          <w:delText>6.3.1</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Buoy Installation</w:delText>
        </w:r>
        <w:r w:rsidDel="00485126">
          <w:rPr>
            <w:noProof/>
            <w:webHidden/>
          </w:rPr>
          <w:tab/>
          <w:delText>21</w:delText>
        </w:r>
      </w:del>
    </w:p>
    <w:p w:rsidR="00485126" w:rsidDel="00485126" w:rsidRDefault="00485126">
      <w:pPr>
        <w:pStyle w:val="TOC2"/>
        <w:rPr>
          <w:del w:id="529" w:author="Peter Dobson" w:date="2016-04-13T13:11:00Z"/>
          <w:rFonts w:asciiTheme="minorHAnsi" w:eastAsiaTheme="minorEastAsia" w:hAnsiTheme="minorHAnsi" w:cstheme="minorBidi"/>
          <w:bCs w:val="0"/>
          <w:noProof/>
          <w:szCs w:val="22"/>
          <w:lang w:eastAsia="en-GB"/>
        </w:rPr>
      </w:pPr>
      <w:del w:id="530" w:author="Peter Dobson" w:date="2016-04-13T13:11:00Z">
        <w:r w:rsidRPr="00485126" w:rsidDel="00485126">
          <w:rPr>
            <w:rStyle w:val="Hyperlink"/>
            <w:bCs w:val="0"/>
            <w:noProof/>
          </w:rPr>
          <w:delText>6.4</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Recycling and Disposal</w:delText>
        </w:r>
        <w:r w:rsidDel="00485126">
          <w:rPr>
            <w:noProof/>
            <w:webHidden/>
          </w:rPr>
          <w:tab/>
          <w:delText>22</w:delText>
        </w:r>
      </w:del>
    </w:p>
    <w:p w:rsidR="00485126" w:rsidDel="00485126" w:rsidRDefault="00485126">
      <w:pPr>
        <w:pStyle w:val="TOC1"/>
        <w:rPr>
          <w:del w:id="531" w:author="Peter Dobson" w:date="2016-04-13T13:11:00Z"/>
          <w:rFonts w:asciiTheme="minorHAnsi" w:eastAsiaTheme="minorEastAsia" w:hAnsiTheme="minorHAnsi" w:cstheme="minorBidi"/>
          <w:b w:val="0"/>
          <w:bCs w:val="0"/>
          <w:caps w:val="0"/>
          <w:noProof/>
          <w:szCs w:val="22"/>
          <w:lang w:eastAsia="en-GB"/>
        </w:rPr>
      </w:pPr>
      <w:del w:id="532" w:author="Peter Dobson" w:date="2016-04-13T13:11:00Z">
        <w:r w:rsidRPr="00485126" w:rsidDel="00485126">
          <w:rPr>
            <w:rStyle w:val="Hyperlink"/>
            <w:b w:val="0"/>
            <w:bCs w:val="0"/>
            <w:caps w:val="0"/>
            <w:noProof/>
          </w:rPr>
          <w:delText>7</w:delText>
        </w:r>
        <w:r w:rsidDel="00485126">
          <w:rPr>
            <w:rFonts w:asciiTheme="minorHAnsi" w:eastAsiaTheme="minorEastAsia" w:hAnsiTheme="minorHAnsi" w:cstheme="minorBidi"/>
            <w:b w:val="0"/>
            <w:bCs w:val="0"/>
            <w:caps w:val="0"/>
            <w:noProof/>
            <w:szCs w:val="22"/>
            <w:lang w:eastAsia="en-GB"/>
          </w:rPr>
          <w:tab/>
        </w:r>
        <w:r w:rsidRPr="00485126" w:rsidDel="00485126">
          <w:rPr>
            <w:rStyle w:val="Hyperlink"/>
            <w:b w:val="0"/>
            <w:bCs w:val="0"/>
            <w:caps w:val="0"/>
            <w:noProof/>
          </w:rPr>
          <w:delText>MAINTENANCE PRACTICES</w:delText>
        </w:r>
        <w:r w:rsidDel="00485126">
          <w:rPr>
            <w:noProof/>
            <w:webHidden/>
          </w:rPr>
          <w:tab/>
          <w:delText>22</w:delText>
        </w:r>
      </w:del>
    </w:p>
    <w:p w:rsidR="00485126" w:rsidDel="00485126" w:rsidRDefault="00485126">
      <w:pPr>
        <w:pStyle w:val="TOC2"/>
        <w:rPr>
          <w:del w:id="533" w:author="Peter Dobson" w:date="2016-04-13T13:11:00Z"/>
          <w:rFonts w:asciiTheme="minorHAnsi" w:eastAsiaTheme="minorEastAsia" w:hAnsiTheme="minorHAnsi" w:cstheme="minorBidi"/>
          <w:bCs w:val="0"/>
          <w:noProof/>
          <w:szCs w:val="22"/>
          <w:lang w:eastAsia="en-GB"/>
        </w:rPr>
      </w:pPr>
      <w:del w:id="534" w:author="Peter Dobson" w:date="2016-04-13T13:11:00Z">
        <w:r w:rsidRPr="00485126" w:rsidDel="00485126">
          <w:rPr>
            <w:rStyle w:val="Hyperlink"/>
            <w:bCs w:val="0"/>
            <w:noProof/>
          </w:rPr>
          <w:delText>7.1</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General considerations</w:delText>
        </w:r>
        <w:r w:rsidDel="00485126">
          <w:rPr>
            <w:noProof/>
            <w:webHidden/>
          </w:rPr>
          <w:tab/>
          <w:delText>22</w:delText>
        </w:r>
      </w:del>
    </w:p>
    <w:p w:rsidR="00485126" w:rsidDel="00485126" w:rsidRDefault="00485126">
      <w:pPr>
        <w:pStyle w:val="TOC2"/>
        <w:rPr>
          <w:del w:id="535" w:author="Peter Dobson" w:date="2016-04-13T13:11:00Z"/>
          <w:rFonts w:asciiTheme="minorHAnsi" w:eastAsiaTheme="minorEastAsia" w:hAnsiTheme="minorHAnsi" w:cstheme="minorBidi"/>
          <w:bCs w:val="0"/>
          <w:noProof/>
          <w:szCs w:val="22"/>
          <w:lang w:eastAsia="en-GB"/>
        </w:rPr>
      </w:pPr>
      <w:del w:id="536" w:author="Peter Dobson" w:date="2016-04-13T13:11:00Z">
        <w:r w:rsidRPr="00485126" w:rsidDel="00485126">
          <w:rPr>
            <w:rStyle w:val="Hyperlink"/>
            <w:bCs w:val="0"/>
            <w:noProof/>
          </w:rPr>
          <w:delText>7.2</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Inspections</w:delText>
        </w:r>
        <w:r w:rsidDel="00485126">
          <w:rPr>
            <w:noProof/>
            <w:webHidden/>
          </w:rPr>
          <w:tab/>
          <w:delText>23</w:delText>
        </w:r>
      </w:del>
    </w:p>
    <w:p w:rsidR="00485126" w:rsidDel="00485126" w:rsidRDefault="00485126">
      <w:pPr>
        <w:pStyle w:val="TOC3"/>
        <w:rPr>
          <w:del w:id="537" w:author="Peter Dobson" w:date="2016-04-13T13:11:00Z"/>
          <w:rFonts w:asciiTheme="minorHAnsi" w:eastAsiaTheme="minorEastAsia" w:hAnsiTheme="minorHAnsi" w:cstheme="minorBidi"/>
          <w:noProof/>
          <w:sz w:val="22"/>
          <w:szCs w:val="22"/>
          <w:lang w:eastAsia="en-GB"/>
        </w:rPr>
      </w:pPr>
      <w:del w:id="538" w:author="Peter Dobson" w:date="2016-04-13T13:11:00Z">
        <w:r w:rsidRPr="00485126" w:rsidDel="00485126">
          <w:rPr>
            <w:rStyle w:val="Hyperlink"/>
            <w:noProof/>
          </w:rPr>
          <w:delText>7.2.1</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Initial readings</w:delText>
        </w:r>
        <w:r w:rsidDel="00485126">
          <w:rPr>
            <w:noProof/>
            <w:webHidden/>
          </w:rPr>
          <w:tab/>
          <w:delText>23</w:delText>
        </w:r>
      </w:del>
    </w:p>
    <w:p w:rsidR="00485126" w:rsidDel="00485126" w:rsidRDefault="00485126">
      <w:pPr>
        <w:pStyle w:val="TOC3"/>
        <w:rPr>
          <w:del w:id="539" w:author="Peter Dobson" w:date="2016-04-13T13:11:00Z"/>
          <w:rFonts w:asciiTheme="minorHAnsi" w:eastAsiaTheme="minorEastAsia" w:hAnsiTheme="minorHAnsi" w:cstheme="minorBidi"/>
          <w:noProof/>
          <w:sz w:val="22"/>
          <w:szCs w:val="22"/>
          <w:lang w:eastAsia="en-GB"/>
        </w:rPr>
      </w:pPr>
      <w:del w:id="540" w:author="Peter Dobson" w:date="2016-04-13T13:11:00Z">
        <w:r w:rsidRPr="00485126" w:rsidDel="00485126">
          <w:rPr>
            <w:rStyle w:val="Hyperlink"/>
            <w:noProof/>
          </w:rPr>
          <w:delText>7.2.2</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Measurements and recording</w:delText>
        </w:r>
        <w:r w:rsidDel="00485126">
          <w:rPr>
            <w:noProof/>
            <w:webHidden/>
          </w:rPr>
          <w:tab/>
          <w:delText>23</w:delText>
        </w:r>
      </w:del>
    </w:p>
    <w:p w:rsidR="00485126" w:rsidDel="00485126" w:rsidRDefault="00485126">
      <w:pPr>
        <w:pStyle w:val="TOC3"/>
        <w:rPr>
          <w:del w:id="541" w:author="Peter Dobson" w:date="2016-04-13T13:11:00Z"/>
          <w:rFonts w:asciiTheme="minorHAnsi" w:eastAsiaTheme="minorEastAsia" w:hAnsiTheme="minorHAnsi" w:cstheme="minorBidi"/>
          <w:noProof/>
          <w:sz w:val="22"/>
          <w:szCs w:val="22"/>
          <w:lang w:eastAsia="en-GB"/>
        </w:rPr>
      </w:pPr>
      <w:del w:id="542" w:author="Peter Dobson" w:date="2016-04-13T13:11:00Z">
        <w:r w:rsidRPr="00485126" w:rsidDel="00485126">
          <w:rPr>
            <w:rStyle w:val="Hyperlink"/>
            <w:noProof/>
          </w:rPr>
          <w:delText>7.2.3</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Electrolyte Level</w:delText>
        </w:r>
        <w:r w:rsidDel="00485126">
          <w:rPr>
            <w:noProof/>
            <w:webHidden/>
          </w:rPr>
          <w:tab/>
          <w:delText>24</w:delText>
        </w:r>
      </w:del>
    </w:p>
    <w:p w:rsidR="00485126" w:rsidDel="00485126" w:rsidRDefault="00485126">
      <w:pPr>
        <w:pStyle w:val="TOC3"/>
        <w:rPr>
          <w:del w:id="543" w:author="Peter Dobson" w:date="2016-04-13T13:11:00Z"/>
          <w:rFonts w:asciiTheme="minorHAnsi" w:eastAsiaTheme="minorEastAsia" w:hAnsiTheme="minorHAnsi" w:cstheme="minorBidi"/>
          <w:noProof/>
          <w:sz w:val="22"/>
          <w:szCs w:val="22"/>
          <w:lang w:eastAsia="en-GB"/>
        </w:rPr>
      </w:pPr>
      <w:del w:id="544" w:author="Peter Dobson" w:date="2016-04-13T13:11:00Z">
        <w:r w:rsidRPr="00485126" w:rsidDel="00485126">
          <w:rPr>
            <w:rStyle w:val="Hyperlink"/>
            <w:noProof/>
          </w:rPr>
          <w:delText>7.2.4</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Electrolyte Consumption</w:delText>
        </w:r>
        <w:r w:rsidDel="00485126">
          <w:rPr>
            <w:noProof/>
            <w:webHidden/>
          </w:rPr>
          <w:tab/>
          <w:delText>24</w:delText>
        </w:r>
      </w:del>
    </w:p>
    <w:p w:rsidR="00485126" w:rsidDel="00485126" w:rsidRDefault="00485126">
      <w:pPr>
        <w:pStyle w:val="TOC3"/>
        <w:rPr>
          <w:del w:id="545" w:author="Peter Dobson" w:date="2016-04-13T13:11:00Z"/>
          <w:rFonts w:asciiTheme="minorHAnsi" w:eastAsiaTheme="minorEastAsia" w:hAnsiTheme="minorHAnsi" w:cstheme="minorBidi"/>
          <w:noProof/>
          <w:sz w:val="22"/>
          <w:szCs w:val="22"/>
          <w:lang w:eastAsia="en-GB"/>
        </w:rPr>
      </w:pPr>
      <w:del w:id="546" w:author="Peter Dobson" w:date="2016-04-13T13:11:00Z">
        <w:r w:rsidRPr="00485126" w:rsidDel="00485126">
          <w:rPr>
            <w:rStyle w:val="Hyperlink"/>
            <w:noProof/>
          </w:rPr>
          <w:delText>7.2.5</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Visual Checks</w:delText>
        </w:r>
        <w:r w:rsidDel="00485126">
          <w:rPr>
            <w:noProof/>
            <w:webHidden/>
          </w:rPr>
          <w:tab/>
          <w:delText>24</w:delText>
        </w:r>
      </w:del>
    </w:p>
    <w:p w:rsidR="00485126" w:rsidDel="00485126" w:rsidRDefault="00485126">
      <w:pPr>
        <w:pStyle w:val="TOC3"/>
        <w:rPr>
          <w:del w:id="547" w:author="Peter Dobson" w:date="2016-04-13T13:11:00Z"/>
          <w:rFonts w:asciiTheme="minorHAnsi" w:eastAsiaTheme="minorEastAsia" w:hAnsiTheme="minorHAnsi" w:cstheme="minorBidi"/>
          <w:noProof/>
          <w:sz w:val="22"/>
          <w:szCs w:val="22"/>
          <w:lang w:eastAsia="en-GB"/>
        </w:rPr>
      </w:pPr>
      <w:del w:id="548" w:author="Peter Dobson" w:date="2016-04-13T13:11:00Z">
        <w:r w:rsidRPr="00485126" w:rsidDel="00485126">
          <w:rPr>
            <w:rStyle w:val="Hyperlink"/>
            <w:noProof/>
          </w:rPr>
          <w:delText>7.2.6</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Special Inspections</w:delText>
        </w:r>
        <w:r w:rsidDel="00485126">
          <w:rPr>
            <w:noProof/>
            <w:webHidden/>
          </w:rPr>
          <w:tab/>
          <w:delText>24</w:delText>
        </w:r>
      </w:del>
    </w:p>
    <w:p w:rsidR="00485126" w:rsidDel="00485126" w:rsidRDefault="00485126">
      <w:pPr>
        <w:pStyle w:val="TOC2"/>
        <w:rPr>
          <w:del w:id="549" w:author="Peter Dobson" w:date="2016-04-13T13:11:00Z"/>
          <w:rFonts w:asciiTheme="minorHAnsi" w:eastAsiaTheme="minorEastAsia" w:hAnsiTheme="minorHAnsi" w:cstheme="minorBidi"/>
          <w:bCs w:val="0"/>
          <w:noProof/>
          <w:szCs w:val="22"/>
          <w:lang w:eastAsia="en-GB"/>
        </w:rPr>
      </w:pPr>
      <w:del w:id="550" w:author="Peter Dobson" w:date="2016-04-13T13:11:00Z">
        <w:r w:rsidRPr="00485126" w:rsidDel="00485126">
          <w:rPr>
            <w:rStyle w:val="Hyperlink"/>
            <w:bCs w:val="0"/>
            <w:noProof/>
          </w:rPr>
          <w:delText>7.3</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Tests</w:delText>
        </w:r>
        <w:r w:rsidDel="00485126">
          <w:rPr>
            <w:noProof/>
            <w:webHidden/>
          </w:rPr>
          <w:tab/>
          <w:delText>24</w:delText>
        </w:r>
      </w:del>
    </w:p>
    <w:p w:rsidR="00485126" w:rsidDel="00485126" w:rsidRDefault="00485126">
      <w:pPr>
        <w:pStyle w:val="TOC2"/>
        <w:rPr>
          <w:del w:id="551" w:author="Peter Dobson" w:date="2016-04-13T13:11:00Z"/>
          <w:rFonts w:asciiTheme="minorHAnsi" w:eastAsiaTheme="minorEastAsia" w:hAnsiTheme="minorHAnsi" w:cstheme="minorBidi"/>
          <w:bCs w:val="0"/>
          <w:noProof/>
          <w:szCs w:val="22"/>
          <w:lang w:eastAsia="en-GB"/>
        </w:rPr>
      </w:pPr>
      <w:del w:id="552" w:author="Peter Dobson" w:date="2016-04-13T13:11:00Z">
        <w:r w:rsidRPr="00485126" w:rsidDel="00485126">
          <w:rPr>
            <w:rStyle w:val="Hyperlink"/>
            <w:bCs w:val="0"/>
            <w:noProof/>
          </w:rPr>
          <w:delText>7.4</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Faults</w:delText>
        </w:r>
        <w:r w:rsidDel="00485126">
          <w:rPr>
            <w:noProof/>
            <w:webHidden/>
          </w:rPr>
          <w:tab/>
          <w:delText>25</w:delText>
        </w:r>
      </w:del>
    </w:p>
    <w:p w:rsidR="00485126" w:rsidDel="00485126" w:rsidRDefault="00485126">
      <w:pPr>
        <w:pStyle w:val="TOC2"/>
        <w:rPr>
          <w:del w:id="553" w:author="Peter Dobson" w:date="2016-04-13T13:11:00Z"/>
          <w:rFonts w:asciiTheme="minorHAnsi" w:eastAsiaTheme="minorEastAsia" w:hAnsiTheme="minorHAnsi" w:cstheme="minorBidi"/>
          <w:bCs w:val="0"/>
          <w:noProof/>
          <w:szCs w:val="22"/>
          <w:lang w:eastAsia="en-GB"/>
        </w:rPr>
      </w:pPr>
      <w:del w:id="554" w:author="Peter Dobson" w:date="2016-04-13T13:11:00Z">
        <w:r w:rsidRPr="00485126" w:rsidDel="00485126">
          <w:rPr>
            <w:rStyle w:val="Hyperlink"/>
            <w:bCs w:val="0"/>
            <w:noProof/>
          </w:rPr>
          <w:delText>7.5</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Corrective Actions - General</w:delText>
        </w:r>
        <w:r w:rsidDel="00485126">
          <w:rPr>
            <w:noProof/>
            <w:webHidden/>
          </w:rPr>
          <w:tab/>
          <w:delText>25</w:delText>
        </w:r>
      </w:del>
    </w:p>
    <w:p w:rsidR="00485126" w:rsidDel="00485126" w:rsidRDefault="00485126">
      <w:pPr>
        <w:pStyle w:val="TOC3"/>
        <w:rPr>
          <w:del w:id="555" w:author="Peter Dobson" w:date="2016-04-13T13:11:00Z"/>
          <w:rFonts w:asciiTheme="minorHAnsi" w:eastAsiaTheme="minorEastAsia" w:hAnsiTheme="minorHAnsi" w:cstheme="minorBidi"/>
          <w:noProof/>
          <w:sz w:val="22"/>
          <w:szCs w:val="22"/>
          <w:lang w:eastAsia="en-GB"/>
        </w:rPr>
      </w:pPr>
      <w:del w:id="556" w:author="Peter Dobson" w:date="2016-04-13T13:11:00Z">
        <w:r w:rsidRPr="00485126" w:rsidDel="00485126">
          <w:rPr>
            <w:rStyle w:val="Hyperlink"/>
            <w:noProof/>
          </w:rPr>
          <w:delText>7.5.1</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Physical Conditions</w:delText>
        </w:r>
        <w:r w:rsidDel="00485126">
          <w:rPr>
            <w:noProof/>
            <w:webHidden/>
          </w:rPr>
          <w:tab/>
          <w:delText>25</w:delText>
        </w:r>
      </w:del>
    </w:p>
    <w:p w:rsidR="00485126" w:rsidDel="00485126" w:rsidRDefault="00485126">
      <w:pPr>
        <w:pStyle w:val="TOC3"/>
        <w:rPr>
          <w:del w:id="557" w:author="Peter Dobson" w:date="2016-04-13T13:11:00Z"/>
          <w:rFonts w:asciiTheme="minorHAnsi" w:eastAsiaTheme="minorEastAsia" w:hAnsiTheme="minorHAnsi" w:cstheme="minorBidi"/>
          <w:noProof/>
          <w:sz w:val="22"/>
          <w:szCs w:val="22"/>
          <w:lang w:eastAsia="en-GB"/>
        </w:rPr>
      </w:pPr>
      <w:del w:id="558" w:author="Peter Dobson" w:date="2016-04-13T13:11:00Z">
        <w:r w:rsidRPr="00485126" w:rsidDel="00485126">
          <w:rPr>
            <w:rStyle w:val="Hyperlink"/>
            <w:noProof/>
          </w:rPr>
          <w:delText>7.5.2</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Equalizing charge</w:delText>
        </w:r>
        <w:r w:rsidDel="00485126">
          <w:rPr>
            <w:noProof/>
            <w:webHidden/>
          </w:rPr>
          <w:tab/>
          <w:delText>25</w:delText>
        </w:r>
      </w:del>
    </w:p>
    <w:p w:rsidR="00485126" w:rsidDel="00485126" w:rsidRDefault="00485126">
      <w:pPr>
        <w:pStyle w:val="TOC3"/>
        <w:rPr>
          <w:del w:id="559" w:author="Peter Dobson" w:date="2016-04-13T13:11:00Z"/>
          <w:rFonts w:asciiTheme="minorHAnsi" w:eastAsiaTheme="minorEastAsia" w:hAnsiTheme="minorHAnsi" w:cstheme="minorBidi"/>
          <w:noProof/>
          <w:sz w:val="22"/>
          <w:szCs w:val="22"/>
          <w:lang w:eastAsia="en-GB"/>
        </w:rPr>
      </w:pPr>
      <w:del w:id="560" w:author="Peter Dobson" w:date="2016-04-13T13:11:00Z">
        <w:r w:rsidRPr="00485126" w:rsidDel="00485126">
          <w:rPr>
            <w:rStyle w:val="Hyperlink"/>
            <w:noProof/>
          </w:rPr>
          <w:delText>7.5.3</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Changing electrolyte</w:delText>
        </w:r>
        <w:r w:rsidDel="00485126">
          <w:rPr>
            <w:noProof/>
            <w:webHidden/>
          </w:rPr>
          <w:tab/>
          <w:delText>26</w:delText>
        </w:r>
      </w:del>
    </w:p>
    <w:p w:rsidR="00485126" w:rsidDel="00485126" w:rsidRDefault="00485126">
      <w:pPr>
        <w:pStyle w:val="TOC3"/>
        <w:rPr>
          <w:del w:id="561" w:author="Peter Dobson" w:date="2016-04-13T13:11:00Z"/>
          <w:rFonts w:asciiTheme="minorHAnsi" w:eastAsiaTheme="minorEastAsia" w:hAnsiTheme="minorHAnsi" w:cstheme="minorBidi"/>
          <w:noProof/>
          <w:sz w:val="22"/>
          <w:szCs w:val="22"/>
          <w:lang w:eastAsia="en-GB"/>
        </w:rPr>
      </w:pPr>
      <w:del w:id="562" w:author="Peter Dobson" w:date="2016-04-13T13:11:00Z">
        <w:r w:rsidRPr="00485126" w:rsidDel="00485126">
          <w:rPr>
            <w:rStyle w:val="Hyperlink"/>
            <w:noProof/>
          </w:rPr>
          <w:delText>7.5.4</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Cell replacement</w:delText>
        </w:r>
        <w:r w:rsidDel="00485126">
          <w:rPr>
            <w:noProof/>
            <w:webHidden/>
          </w:rPr>
          <w:tab/>
          <w:delText>26</w:delText>
        </w:r>
      </w:del>
    </w:p>
    <w:p w:rsidR="00485126" w:rsidDel="00485126" w:rsidRDefault="00485126">
      <w:pPr>
        <w:pStyle w:val="TOC3"/>
        <w:rPr>
          <w:del w:id="563" w:author="Peter Dobson" w:date="2016-04-13T13:11:00Z"/>
          <w:rFonts w:asciiTheme="minorHAnsi" w:eastAsiaTheme="minorEastAsia" w:hAnsiTheme="minorHAnsi" w:cstheme="minorBidi"/>
          <w:noProof/>
          <w:sz w:val="22"/>
          <w:szCs w:val="22"/>
          <w:lang w:eastAsia="en-GB"/>
        </w:rPr>
      </w:pPr>
      <w:del w:id="564" w:author="Peter Dobson" w:date="2016-04-13T13:11:00Z">
        <w:r w:rsidRPr="00485126" w:rsidDel="00485126">
          <w:rPr>
            <w:rStyle w:val="Hyperlink"/>
            <w:noProof/>
          </w:rPr>
          <w:delText>7.5.5</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Stratification of the electrolyte</w:delText>
        </w:r>
        <w:r w:rsidDel="00485126">
          <w:rPr>
            <w:noProof/>
            <w:webHidden/>
          </w:rPr>
          <w:tab/>
          <w:delText>26</w:delText>
        </w:r>
      </w:del>
    </w:p>
    <w:p w:rsidR="00485126" w:rsidDel="00485126" w:rsidRDefault="00485126">
      <w:pPr>
        <w:pStyle w:val="TOC3"/>
        <w:rPr>
          <w:del w:id="565" w:author="Peter Dobson" w:date="2016-04-13T13:11:00Z"/>
          <w:rFonts w:asciiTheme="minorHAnsi" w:eastAsiaTheme="minorEastAsia" w:hAnsiTheme="minorHAnsi" w:cstheme="minorBidi"/>
          <w:noProof/>
          <w:sz w:val="22"/>
          <w:szCs w:val="22"/>
          <w:lang w:eastAsia="en-GB"/>
        </w:rPr>
      </w:pPr>
      <w:del w:id="566" w:author="Peter Dobson" w:date="2016-04-13T13:11:00Z">
        <w:r w:rsidRPr="00485126" w:rsidDel="00485126">
          <w:rPr>
            <w:rStyle w:val="Hyperlink"/>
            <w:noProof/>
          </w:rPr>
          <w:delText>7.5.6</w:delText>
        </w:r>
        <w:r w:rsidDel="00485126">
          <w:rPr>
            <w:rFonts w:asciiTheme="minorHAnsi" w:eastAsiaTheme="minorEastAsia" w:hAnsiTheme="minorHAnsi" w:cstheme="minorBidi"/>
            <w:noProof/>
            <w:sz w:val="22"/>
            <w:szCs w:val="22"/>
            <w:lang w:eastAsia="en-GB"/>
          </w:rPr>
          <w:tab/>
        </w:r>
        <w:r w:rsidRPr="00485126" w:rsidDel="00485126">
          <w:rPr>
            <w:rStyle w:val="Hyperlink"/>
            <w:noProof/>
          </w:rPr>
          <w:delText>Memory Effect</w:delText>
        </w:r>
        <w:r w:rsidDel="00485126">
          <w:rPr>
            <w:noProof/>
            <w:webHidden/>
          </w:rPr>
          <w:tab/>
          <w:delText>26</w:delText>
        </w:r>
      </w:del>
    </w:p>
    <w:p w:rsidR="00485126" w:rsidDel="00485126" w:rsidRDefault="00485126">
      <w:pPr>
        <w:pStyle w:val="TOC2"/>
        <w:rPr>
          <w:del w:id="567" w:author="Peter Dobson" w:date="2016-04-13T13:11:00Z"/>
          <w:rFonts w:asciiTheme="minorHAnsi" w:eastAsiaTheme="minorEastAsia" w:hAnsiTheme="minorHAnsi" w:cstheme="minorBidi"/>
          <w:bCs w:val="0"/>
          <w:noProof/>
          <w:szCs w:val="22"/>
          <w:lang w:eastAsia="en-GB"/>
        </w:rPr>
      </w:pPr>
      <w:del w:id="568" w:author="Peter Dobson" w:date="2016-04-13T13:11:00Z">
        <w:r w:rsidRPr="00485126" w:rsidDel="00485126">
          <w:rPr>
            <w:rStyle w:val="Hyperlink"/>
            <w:bCs w:val="0"/>
            <w:noProof/>
          </w:rPr>
          <w:delText>7.6</w:delText>
        </w:r>
        <w:r w:rsidDel="00485126">
          <w:rPr>
            <w:rFonts w:asciiTheme="minorHAnsi" w:eastAsiaTheme="minorEastAsia" w:hAnsiTheme="minorHAnsi" w:cstheme="minorBidi"/>
            <w:bCs w:val="0"/>
            <w:noProof/>
            <w:szCs w:val="22"/>
            <w:lang w:eastAsia="en-GB"/>
          </w:rPr>
          <w:tab/>
        </w:r>
        <w:r w:rsidRPr="00485126" w:rsidDel="00485126">
          <w:rPr>
            <w:rStyle w:val="Hyperlink"/>
            <w:bCs w:val="0"/>
            <w:noProof/>
          </w:rPr>
          <w:delText>Remote Monitoring</w:delText>
        </w:r>
        <w:r w:rsidDel="00485126">
          <w:rPr>
            <w:noProof/>
            <w:webHidden/>
          </w:rPr>
          <w:tab/>
          <w:delText>26</w:delText>
        </w:r>
      </w:del>
    </w:p>
    <w:p w:rsidR="00485126" w:rsidDel="00485126" w:rsidRDefault="00485126">
      <w:pPr>
        <w:pStyle w:val="TOC5"/>
        <w:rPr>
          <w:del w:id="569" w:author="Peter Dobson" w:date="2016-04-13T13:11:00Z"/>
          <w:rFonts w:asciiTheme="minorHAnsi" w:eastAsiaTheme="minorEastAsia" w:hAnsiTheme="minorHAnsi" w:cstheme="minorBidi"/>
          <w:b w:val="0"/>
          <w:noProof/>
          <w:szCs w:val="22"/>
          <w:lang w:eastAsia="en-GB"/>
        </w:rPr>
      </w:pPr>
      <w:del w:id="570" w:author="Peter Dobson" w:date="2016-04-13T13:11:00Z">
        <w:r w:rsidRPr="00485126" w:rsidDel="00485126">
          <w:rPr>
            <w:rStyle w:val="Hyperlink"/>
            <w:b w:val="0"/>
            <w:noProof/>
          </w:rPr>
          <w:delText>ANNEX 1</w:delText>
        </w:r>
        <w:r w:rsidDel="00485126">
          <w:rPr>
            <w:rFonts w:asciiTheme="minorHAnsi" w:eastAsiaTheme="minorEastAsia" w:hAnsiTheme="minorHAnsi" w:cstheme="minorBidi"/>
            <w:b w:val="0"/>
            <w:noProof/>
            <w:szCs w:val="22"/>
            <w:lang w:eastAsia="en-GB"/>
          </w:rPr>
          <w:tab/>
        </w:r>
        <w:r w:rsidRPr="00485126" w:rsidDel="00485126">
          <w:rPr>
            <w:rStyle w:val="Hyperlink"/>
            <w:b w:val="0"/>
            <w:noProof/>
          </w:rPr>
          <w:delText>REFERENCES</w:delText>
        </w:r>
        <w:r w:rsidDel="00485126">
          <w:rPr>
            <w:noProof/>
            <w:webHidden/>
          </w:rPr>
          <w:tab/>
          <w:delText>27</w:delText>
        </w:r>
      </w:del>
    </w:p>
    <w:p w:rsidR="004D683B" w:rsidDel="00485126" w:rsidRDefault="004D683B">
      <w:pPr>
        <w:pStyle w:val="TOC1"/>
        <w:rPr>
          <w:del w:id="571" w:author="Peter Dobson" w:date="2016-04-13T13:07:00Z"/>
          <w:rFonts w:ascii="Calibri" w:hAnsi="Calibri" w:cs="Times New Roman"/>
          <w:b w:val="0"/>
          <w:bCs w:val="0"/>
          <w:caps w:val="0"/>
          <w:noProof/>
          <w:szCs w:val="22"/>
          <w:lang w:eastAsia="en-GB"/>
        </w:rPr>
      </w:pPr>
      <w:del w:id="572" w:author="Peter Dobson" w:date="2016-04-13T13:07:00Z">
        <w:r w:rsidRPr="00485126" w:rsidDel="00485126">
          <w:rPr>
            <w:rStyle w:val="Hyperlink"/>
            <w:noProof/>
          </w:rPr>
          <w:delText>Document Revisions</w:delText>
        </w:r>
        <w:r w:rsidDel="00485126">
          <w:rPr>
            <w:noProof/>
            <w:webHidden/>
          </w:rPr>
          <w:tab/>
          <w:delText>2</w:delText>
        </w:r>
      </w:del>
    </w:p>
    <w:p w:rsidR="004D683B" w:rsidDel="00485126" w:rsidRDefault="004D683B">
      <w:pPr>
        <w:pStyle w:val="TOC1"/>
        <w:rPr>
          <w:del w:id="573" w:author="Peter Dobson" w:date="2016-04-13T13:07:00Z"/>
          <w:rFonts w:ascii="Calibri" w:hAnsi="Calibri" w:cs="Times New Roman"/>
          <w:b w:val="0"/>
          <w:bCs w:val="0"/>
          <w:caps w:val="0"/>
          <w:noProof/>
          <w:szCs w:val="22"/>
          <w:lang w:eastAsia="en-GB"/>
        </w:rPr>
      </w:pPr>
      <w:del w:id="574" w:author="Peter Dobson" w:date="2016-04-13T13:07:00Z">
        <w:r w:rsidRPr="00485126" w:rsidDel="00485126">
          <w:rPr>
            <w:rStyle w:val="Hyperlink"/>
            <w:noProof/>
          </w:rPr>
          <w:delText>Table of Contents</w:delText>
        </w:r>
        <w:r w:rsidDel="00485126">
          <w:rPr>
            <w:noProof/>
            <w:webHidden/>
          </w:rPr>
          <w:tab/>
          <w:delText>3</w:delText>
        </w:r>
      </w:del>
    </w:p>
    <w:p w:rsidR="004D683B" w:rsidDel="00485126" w:rsidRDefault="004D683B">
      <w:pPr>
        <w:pStyle w:val="TOC1"/>
        <w:rPr>
          <w:del w:id="575" w:author="Peter Dobson" w:date="2016-04-13T13:07:00Z"/>
          <w:rFonts w:ascii="Calibri" w:hAnsi="Calibri" w:cs="Times New Roman"/>
          <w:b w:val="0"/>
          <w:bCs w:val="0"/>
          <w:caps w:val="0"/>
          <w:noProof/>
          <w:szCs w:val="22"/>
          <w:lang w:eastAsia="en-GB"/>
        </w:rPr>
      </w:pPr>
      <w:del w:id="576" w:author="Peter Dobson" w:date="2016-04-13T13:07:00Z">
        <w:r w:rsidRPr="00485126" w:rsidDel="00485126">
          <w:rPr>
            <w:rStyle w:val="Hyperlink"/>
            <w:noProof/>
          </w:rPr>
          <w:delText>1</w:delText>
        </w:r>
        <w:r w:rsidDel="00485126">
          <w:rPr>
            <w:rFonts w:ascii="Calibri" w:hAnsi="Calibri" w:cs="Times New Roman"/>
            <w:b w:val="0"/>
            <w:bCs w:val="0"/>
            <w:caps w:val="0"/>
            <w:noProof/>
            <w:szCs w:val="22"/>
            <w:lang w:eastAsia="en-GB"/>
          </w:rPr>
          <w:tab/>
        </w:r>
        <w:r w:rsidRPr="00485126" w:rsidDel="00485126">
          <w:rPr>
            <w:rStyle w:val="Hyperlink"/>
            <w:noProof/>
          </w:rPr>
          <w:delText>Introduction</w:delText>
        </w:r>
        <w:r w:rsidDel="00485126">
          <w:rPr>
            <w:noProof/>
            <w:webHidden/>
          </w:rPr>
          <w:tab/>
          <w:delText>5</w:delText>
        </w:r>
      </w:del>
    </w:p>
    <w:p w:rsidR="004D683B" w:rsidDel="00485126" w:rsidRDefault="004D683B">
      <w:pPr>
        <w:pStyle w:val="TOC2"/>
        <w:rPr>
          <w:del w:id="577" w:author="Peter Dobson" w:date="2016-04-13T13:07:00Z"/>
          <w:rFonts w:ascii="Calibri" w:hAnsi="Calibri"/>
          <w:bCs w:val="0"/>
          <w:noProof/>
          <w:szCs w:val="22"/>
          <w:lang w:eastAsia="en-GB"/>
        </w:rPr>
      </w:pPr>
      <w:del w:id="578" w:author="Peter Dobson" w:date="2016-04-13T13:07:00Z">
        <w:r w:rsidRPr="00485126" w:rsidDel="00485126">
          <w:rPr>
            <w:rStyle w:val="Hyperlink"/>
            <w:noProof/>
          </w:rPr>
          <w:delText>1.1</w:delText>
        </w:r>
        <w:r w:rsidDel="00485126">
          <w:rPr>
            <w:rFonts w:ascii="Calibri" w:hAnsi="Calibri"/>
            <w:bCs w:val="0"/>
            <w:noProof/>
            <w:szCs w:val="22"/>
            <w:lang w:eastAsia="en-GB"/>
          </w:rPr>
          <w:tab/>
        </w:r>
        <w:r w:rsidRPr="00485126" w:rsidDel="00485126">
          <w:rPr>
            <w:rStyle w:val="Hyperlink"/>
            <w:noProof/>
          </w:rPr>
          <w:delText>Scope and purpose</w:delText>
        </w:r>
        <w:r w:rsidDel="00485126">
          <w:rPr>
            <w:noProof/>
            <w:webHidden/>
          </w:rPr>
          <w:tab/>
          <w:delText>5</w:delText>
        </w:r>
      </w:del>
    </w:p>
    <w:p w:rsidR="004D683B" w:rsidDel="00485126" w:rsidRDefault="004D683B">
      <w:pPr>
        <w:pStyle w:val="TOC1"/>
        <w:rPr>
          <w:del w:id="579" w:author="Peter Dobson" w:date="2016-04-13T13:07:00Z"/>
          <w:rFonts w:ascii="Calibri" w:hAnsi="Calibri" w:cs="Times New Roman"/>
          <w:b w:val="0"/>
          <w:bCs w:val="0"/>
          <w:caps w:val="0"/>
          <w:noProof/>
          <w:szCs w:val="22"/>
          <w:lang w:eastAsia="en-GB"/>
        </w:rPr>
      </w:pPr>
      <w:del w:id="580" w:author="Peter Dobson" w:date="2016-04-13T13:07:00Z">
        <w:r w:rsidRPr="00485126" w:rsidDel="00485126">
          <w:rPr>
            <w:rStyle w:val="Hyperlink"/>
            <w:noProof/>
          </w:rPr>
          <w:delText>2</w:delText>
        </w:r>
        <w:r w:rsidDel="00485126">
          <w:rPr>
            <w:rFonts w:ascii="Calibri" w:hAnsi="Calibri" w:cs="Times New Roman"/>
            <w:b w:val="0"/>
            <w:bCs w:val="0"/>
            <w:caps w:val="0"/>
            <w:noProof/>
            <w:szCs w:val="22"/>
            <w:lang w:eastAsia="en-GB"/>
          </w:rPr>
          <w:tab/>
        </w:r>
        <w:r w:rsidRPr="00485126" w:rsidDel="00485126">
          <w:rPr>
            <w:rStyle w:val="Hyperlink"/>
            <w:noProof/>
          </w:rPr>
          <w:delText>How to use this guideline</w:delText>
        </w:r>
        <w:r w:rsidDel="00485126">
          <w:rPr>
            <w:noProof/>
            <w:webHidden/>
          </w:rPr>
          <w:tab/>
          <w:delText>5</w:delText>
        </w:r>
      </w:del>
    </w:p>
    <w:p w:rsidR="004D683B" w:rsidDel="00485126" w:rsidRDefault="004D683B">
      <w:pPr>
        <w:pStyle w:val="TOC1"/>
        <w:rPr>
          <w:del w:id="581" w:author="Peter Dobson" w:date="2016-04-13T13:07:00Z"/>
          <w:rFonts w:ascii="Calibri" w:hAnsi="Calibri" w:cs="Times New Roman"/>
          <w:b w:val="0"/>
          <w:bCs w:val="0"/>
          <w:caps w:val="0"/>
          <w:noProof/>
          <w:szCs w:val="22"/>
          <w:lang w:eastAsia="en-GB"/>
        </w:rPr>
      </w:pPr>
      <w:del w:id="582" w:author="Peter Dobson" w:date="2016-04-13T13:07:00Z">
        <w:r w:rsidRPr="00485126" w:rsidDel="00485126">
          <w:rPr>
            <w:rStyle w:val="Hyperlink"/>
            <w:noProof/>
          </w:rPr>
          <w:delText>3</w:delText>
        </w:r>
        <w:r w:rsidDel="00485126">
          <w:rPr>
            <w:rFonts w:ascii="Calibri" w:hAnsi="Calibri" w:cs="Times New Roman"/>
            <w:b w:val="0"/>
            <w:bCs w:val="0"/>
            <w:caps w:val="0"/>
            <w:noProof/>
            <w:szCs w:val="22"/>
            <w:lang w:eastAsia="en-GB"/>
          </w:rPr>
          <w:tab/>
        </w:r>
        <w:r w:rsidRPr="00485126" w:rsidDel="00485126">
          <w:rPr>
            <w:rStyle w:val="Hyperlink"/>
            <w:noProof/>
          </w:rPr>
          <w:delText>Types of battery energy storage.</w:delText>
        </w:r>
        <w:r w:rsidDel="00485126">
          <w:rPr>
            <w:noProof/>
            <w:webHidden/>
          </w:rPr>
          <w:tab/>
          <w:delText>5</w:delText>
        </w:r>
      </w:del>
    </w:p>
    <w:p w:rsidR="004D683B" w:rsidDel="00485126" w:rsidRDefault="004D683B">
      <w:pPr>
        <w:pStyle w:val="TOC2"/>
        <w:rPr>
          <w:del w:id="583" w:author="Peter Dobson" w:date="2016-04-13T13:07:00Z"/>
          <w:rFonts w:ascii="Calibri" w:hAnsi="Calibri"/>
          <w:bCs w:val="0"/>
          <w:noProof/>
          <w:szCs w:val="22"/>
          <w:lang w:eastAsia="en-GB"/>
        </w:rPr>
      </w:pPr>
      <w:del w:id="584" w:author="Peter Dobson" w:date="2016-04-13T13:07:00Z">
        <w:r w:rsidRPr="00485126" w:rsidDel="00485126">
          <w:rPr>
            <w:rStyle w:val="Hyperlink"/>
            <w:noProof/>
          </w:rPr>
          <w:delText>3.1</w:delText>
        </w:r>
        <w:r w:rsidDel="00485126">
          <w:rPr>
            <w:rFonts w:ascii="Calibri" w:hAnsi="Calibri"/>
            <w:bCs w:val="0"/>
            <w:noProof/>
            <w:szCs w:val="22"/>
            <w:lang w:eastAsia="en-GB"/>
          </w:rPr>
          <w:tab/>
        </w:r>
        <w:r w:rsidRPr="00485126" w:rsidDel="00485126">
          <w:rPr>
            <w:rStyle w:val="Hyperlink"/>
            <w:noProof/>
          </w:rPr>
          <w:delText>Primary (non-rechargeable) batteries</w:delText>
        </w:r>
        <w:r w:rsidDel="00485126">
          <w:rPr>
            <w:noProof/>
            <w:webHidden/>
          </w:rPr>
          <w:tab/>
          <w:delText>5</w:delText>
        </w:r>
      </w:del>
    </w:p>
    <w:p w:rsidR="004D683B" w:rsidDel="00485126" w:rsidRDefault="004D683B">
      <w:pPr>
        <w:pStyle w:val="TOC2"/>
        <w:rPr>
          <w:del w:id="585" w:author="Peter Dobson" w:date="2016-04-13T13:07:00Z"/>
          <w:rFonts w:ascii="Calibri" w:hAnsi="Calibri"/>
          <w:bCs w:val="0"/>
          <w:noProof/>
          <w:szCs w:val="22"/>
          <w:lang w:eastAsia="en-GB"/>
        </w:rPr>
      </w:pPr>
      <w:del w:id="586" w:author="Peter Dobson" w:date="2016-04-13T13:07:00Z">
        <w:r w:rsidRPr="00485126" w:rsidDel="00485126">
          <w:rPr>
            <w:rStyle w:val="Hyperlink"/>
            <w:noProof/>
          </w:rPr>
          <w:delText>3.2</w:delText>
        </w:r>
        <w:r w:rsidDel="00485126">
          <w:rPr>
            <w:rFonts w:ascii="Calibri" w:hAnsi="Calibri"/>
            <w:bCs w:val="0"/>
            <w:noProof/>
            <w:szCs w:val="22"/>
            <w:lang w:eastAsia="en-GB"/>
          </w:rPr>
          <w:tab/>
        </w:r>
        <w:r w:rsidRPr="00485126" w:rsidDel="00485126">
          <w:rPr>
            <w:rStyle w:val="Hyperlink"/>
            <w:noProof/>
          </w:rPr>
          <w:delText>Secondary (rechargeable) batteries</w:delText>
        </w:r>
        <w:r w:rsidDel="00485126">
          <w:rPr>
            <w:noProof/>
            <w:webHidden/>
          </w:rPr>
          <w:tab/>
          <w:delText>5</w:delText>
        </w:r>
      </w:del>
    </w:p>
    <w:p w:rsidR="004D683B" w:rsidDel="00485126" w:rsidRDefault="004D683B">
      <w:pPr>
        <w:pStyle w:val="TOC3"/>
        <w:rPr>
          <w:del w:id="587" w:author="Peter Dobson" w:date="2016-04-13T13:07:00Z"/>
          <w:rFonts w:ascii="Calibri" w:hAnsi="Calibri"/>
          <w:noProof/>
          <w:sz w:val="22"/>
          <w:szCs w:val="22"/>
          <w:lang w:eastAsia="en-GB"/>
        </w:rPr>
      </w:pPr>
      <w:del w:id="588" w:author="Peter Dobson" w:date="2016-04-13T13:07:00Z">
        <w:r w:rsidRPr="00485126" w:rsidDel="00485126">
          <w:rPr>
            <w:rStyle w:val="Hyperlink"/>
            <w:noProof/>
          </w:rPr>
          <w:delText>3.2.1</w:delText>
        </w:r>
        <w:r w:rsidDel="00485126">
          <w:rPr>
            <w:rFonts w:ascii="Calibri" w:hAnsi="Calibri"/>
            <w:noProof/>
            <w:sz w:val="22"/>
            <w:szCs w:val="22"/>
            <w:lang w:eastAsia="en-GB"/>
          </w:rPr>
          <w:tab/>
        </w:r>
        <w:r w:rsidRPr="00485126" w:rsidDel="00485126">
          <w:rPr>
            <w:rStyle w:val="Hyperlink"/>
            <w:noProof/>
          </w:rPr>
          <w:delText>First Category</w:delText>
        </w:r>
        <w:r w:rsidDel="00485126">
          <w:rPr>
            <w:noProof/>
            <w:webHidden/>
          </w:rPr>
          <w:tab/>
          <w:delText>5</w:delText>
        </w:r>
      </w:del>
    </w:p>
    <w:p w:rsidR="004D683B" w:rsidDel="00485126" w:rsidRDefault="004D683B">
      <w:pPr>
        <w:pStyle w:val="TOC3"/>
        <w:rPr>
          <w:del w:id="589" w:author="Peter Dobson" w:date="2016-04-13T13:07:00Z"/>
          <w:rFonts w:ascii="Calibri" w:hAnsi="Calibri"/>
          <w:noProof/>
          <w:sz w:val="22"/>
          <w:szCs w:val="22"/>
          <w:lang w:eastAsia="en-GB"/>
        </w:rPr>
      </w:pPr>
      <w:del w:id="590" w:author="Peter Dobson" w:date="2016-04-13T13:07:00Z">
        <w:r w:rsidRPr="00485126" w:rsidDel="00485126">
          <w:rPr>
            <w:rStyle w:val="Hyperlink"/>
            <w:noProof/>
          </w:rPr>
          <w:delText>3.2.2</w:delText>
        </w:r>
        <w:r w:rsidDel="00485126">
          <w:rPr>
            <w:rFonts w:ascii="Calibri" w:hAnsi="Calibri"/>
            <w:noProof/>
            <w:sz w:val="22"/>
            <w:szCs w:val="22"/>
            <w:lang w:eastAsia="en-GB"/>
          </w:rPr>
          <w:tab/>
        </w:r>
        <w:r w:rsidRPr="00485126" w:rsidDel="00485126">
          <w:rPr>
            <w:rStyle w:val="Hyperlink"/>
            <w:noProof/>
          </w:rPr>
          <w:delText>Second Category</w:delText>
        </w:r>
        <w:r w:rsidDel="00485126">
          <w:rPr>
            <w:noProof/>
            <w:webHidden/>
          </w:rPr>
          <w:tab/>
          <w:delText>6</w:delText>
        </w:r>
      </w:del>
    </w:p>
    <w:p w:rsidR="004D683B" w:rsidDel="00485126" w:rsidRDefault="004D683B">
      <w:pPr>
        <w:pStyle w:val="TOC1"/>
        <w:rPr>
          <w:del w:id="591" w:author="Peter Dobson" w:date="2016-04-13T13:07:00Z"/>
          <w:rFonts w:ascii="Calibri" w:hAnsi="Calibri" w:cs="Times New Roman"/>
          <w:b w:val="0"/>
          <w:bCs w:val="0"/>
          <w:caps w:val="0"/>
          <w:noProof/>
          <w:szCs w:val="22"/>
          <w:lang w:eastAsia="en-GB"/>
        </w:rPr>
      </w:pPr>
      <w:del w:id="592" w:author="Peter Dobson" w:date="2016-04-13T13:07:00Z">
        <w:r w:rsidRPr="00485126" w:rsidDel="00485126">
          <w:rPr>
            <w:rStyle w:val="Hyperlink"/>
            <w:noProof/>
          </w:rPr>
          <w:delText>4</w:delText>
        </w:r>
        <w:r w:rsidDel="00485126">
          <w:rPr>
            <w:rFonts w:ascii="Calibri" w:hAnsi="Calibri" w:cs="Times New Roman"/>
            <w:b w:val="0"/>
            <w:bCs w:val="0"/>
            <w:caps w:val="0"/>
            <w:noProof/>
            <w:szCs w:val="22"/>
            <w:lang w:eastAsia="en-GB"/>
          </w:rPr>
          <w:tab/>
        </w:r>
        <w:r w:rsidRPr="00485126" w:rsidDel="00485126">
          <w:rPr>
            <w:rStyle w:val="Hyperlink"/>
            <w:noProof/>
          </w:rPr>
          <w:delText>MAJOR ADVANTAGES AND DISADVANTAGES OF VARIOUS TYPES OF BATTERIES USED IN MARINE ATON</w:delText>
        </w:r>
        <w:r w:rsidDel="00485126">
          <w:rPr>
            <w:noProof/>
            <w:webHidden/>
          </w:rPr>
          <w:tab/>
          <w:delText>6</w:delText>
        </w:r>
      </w:del>
    </w:p>
    <w:p w:rsidR="004D683B" w:rsidDel="00485126" w:rsidRDefault="004D683B">
      <w:pPr>
        <w:pStyle w:val="TOC2"/>
        <w:rPr>
          <w:del w:id="593" w:author="Peter Dobson" w:date="2016-04-13T13:07:00Z"/>
          <w:rFonts w:ascii="Calibri" w:hAnsi="Calibri"/>
          <w:bCs w:val="0"/>
          <w:noProof/>
          <w:szCs w:val="22"/>
          <w:lang w:eastAsia="en-GB"/>
        </w:rPr>
      </w:pPr>
      <w:del w:id="594" w:author="Peter Dobson" w:date="2016-04-13T13:07:00Z">
        <w:r w:rsidRPr="00485126" w:rsidDel="00485126">
          <w:rPr>
            <w:rStyle w:val="Hyperlink"/>
            <w:noProof/>
          </w:rPr>
          <w:delText>4.1</w:delText>
        </w:r>
        <w:r w:rsidDel="00485126">
          <w:rPr>
            <w:rFonts w:ascii="Calibri" w:hAnsi="Calibri"/>
            <w:bCs w:val="0"/>
            <w:noProof/>
            <w:szCs w:val="22"/>
            <w:lang w:eastAsia="en-GB"/>
          </w:rPr>
          <w:tab/>
        </w:r>
        <w:r w:rsidRPr="00485126" w:rsidDel="00485126">
          <w:rPr>
            <w:rStyle w:val="Hyperlink"/>
            <w:noProof/>
          </w:rPr>
          <w:delText>Primary Battery Types</w:delText>
        </w:r>
        <w:r w:rsidDel="00485126">
          <w:rPr>
            <w:noProof/>
            <w:webHidden/>
          </w:rPr>
          <w:tab/>
          <w:delText>6</w:delText>
        </w:r>
      </w:del>
    </w:p>
    <w:p w:rsidR="004D683B" w:rsidDel="00485126" w:rsidRDefault="004D683B">
      <w:pPr>
        <w:pStyle w:val="TOC3"/>
        <w:rPr>
          <w:del w:id="595" w:author="Peter Dobson" w:date="2016-04-13T13:07:00Z"/>
          <w:rFonts w:ascii="Calibri" w:hAnsi="Calibri"/>
          <w:noProof/>
          <w:sz w:val="22"/>
          <w:szCs w:val="22"/>
          <w:lang w:eastAsia="en-GB"/>
        </w:rPr>
      </w:pPr>
      <w:del w:id="596" w:author="Peter Dobson" w:date="2016-04-13T13:07:00Z">
        <w:r w:rsidRPr="00485126" w:rsidDel="00485126">
          <w:rPr>
            <w:rStyle w:val="Hyperlink"/>
            <w:noProof/>
          </w:rPr>
          <w:lastRenderedPageBreak/>
          <w:delText>4.1.1</w:delText>
        </w:r>
        <w:r w:rsidDel="00485126">
          <w:rPr>
            <w:rFonts w:ascii="Calibri" w:hAnsi="Calibri"/>
            <w:noProof/>
            <w:sz w:val="22"/>
            <w:szCs w:val="22"/>
            <w:lang w:eastAsia="en-GB"/>
          </w:rPr>
          <w:tab/>
        </w:r>
        <w:r w:rsidRPr="00485126" w:rsidDel="00485126">
          <w:rPr>
            <w:rStyle w:val="Hyperlink"/>
            <w:noProof/>
          </w:rPr>
          <w:delText>Air Depolarised Dry Batteries</w:delText>
        </w:r>
        <w:r w:rsidDel="00485126">
          <w:rPr>
            <w:noProof/>
            <w:webHidden/>
          </w:rPr>
          <w:tab/>
          <w:delText>6</w:delText>
        </w:r>
      </w:del>
    </w:p>
    <w:p w:rsidR="004D683B" w:rsidDel="00485126" w:rsidRDefault="004D683B">
      <w:pPr>
        <w:pStyle w:val="TOC3"/>
        <w:rPr>
          <w:del w:id="597" w:author="Peter Dobson" w:date="2016-04-13T13:07:00Z"/>
          <w:rFonts w:ascii="Calibri" w:hAnsi="Calibri"/>
          <w:noProof/>
          <w:sz w:val="22"/>
          <w:szCs w:val="22"/>
          <w:lang w:eastAsia="en-GB"/>
        </w:rPr>
      </w:pPr>
      <w:del w:id="598" w:author="Peter Dobson" w:date="2016-04-13T13:07:00Z">
        <w:r w:rsidRPr="00485126" w:rsidDel="00485126">
          <w:rPr>
            <w:rStyle w:val="Hyperlink"/>
            <w:noProof/>
          </w:rPr>
          <w:delText>4.1.2</w:delText>
        </w:r>
        <w:r w:rsidDel="00485126">
          <w:rPr>
            <w:rFonts w:ascii="Calibri" w:hAnsi="Calibri"/>
            <w:noProof/>
            <w:sz w:val="22"/>
            <w:szCs w:val="22"/>
            <w:lang w:eastAsia="en-GB"/>
          </w:rPr>
          <w:tab/>
        </w:r>
        <w:r w:rsidRPr="00485126" w:rsidDel="00485126">
          <w:rPr>
            <w:rStyle w:val="Hyperlink"/>
            <w:noProof/>
          </w:rPr>
          <w:delText>Zinc Carbon</w:delText>
        </w:r>
        <w:r w:rsidDel="00485126">
          <w:rPr>
            <w:noProof/>
            <w:webHidden/>
          </w:rPr>
          <w:tab/>
          <w:delText>6</w:delText>
        </w:r>
      </w:del>
    </w:p>
    <w:p w:rsidR="004D683B" w:rsidDel="00485126" w:rsidRDefault="004D683B">
      <w:pPr>
        <w:pStyle w:val="TOC3"/>
        <w:rPr>
          <w:del w:id="599" w:author="Peter Dobson" w:date="2016-04-13T13:07:00Z"/>
          <w:rFonts w:ascii="Calibri" w:hAnsi="Calibri"/>
          <w:noProof/>
          <w:sz w:val="22"/>
          <w:szCs w:val="22"/>
          <w:lang w:eastAsia="en-GB"/>
        </w:rPr>
      </w:pPr>
      <w:del w:id="600" w:author="Peter Dobson" w:date="2016-04-13T13:07:00Z">
        <w:r w:rsidRPr="00485126" w:rsidDel="00485126">
          <w:rPr>
            <w:rStyle w:val="Hyperlink"/>
            <w:noProof/>
          </w:rPr>
          <w:delText>4.1.3</w:delText>
        </w:r>
        <w:r w:rsidDel="00485126">
          <w:rPr>
            <w:rFonts w:ascii="Calibri" w:hAnsi="Calibri"/>
            <w:noProof/>
            <w:sz w:val="22"/>
            <w:szCs w:val="22"/>
            <w:lang w:eastAsia="en-GB"/>
          </w:rPr>
          <w:tab/>
        </w:r>
        <w:r w:rsidRPr="00485126" w:rsidDel="00485126">
          <w:rPr>
            <w:rStyle w:val="Hyperlink"/>
            <w:noProof/>
          </w:rPr>
          <w:delText>Sealed Alkaline Battery</w:delText>
        </w:r>
        <w:r w:rsidDel="00485126">
          <w:rPr>
            <w:noProof/>
            <w:webHidden/>
          </w:rPr>
          <w:tab/>
          <w:delText>7</w:delText>
        </w:r>
      </w:del>
    </w:p>
    <w:p w:rsidR="004D683B" w:rsidDel="00485126" w:rsidRDefault="004D683B">
      <w:pPr>
        <w:pStyle w:val="TOC3"/>
        <w:rPr>
          <w:del w:id="601" w:author="Peter Dobson" w:date="2016-04-13T13:07:00Z"/>
          <w:rFonts w:ascii="Calibri" w:hAnsi="Calibri"/>
          <w:noProof/>
          <w:sz w:val="22"/>
          <w:szCs w:val="22"/>
          <w:lang w:eastAsia="en-GB"/>
        </w:rPr>
      </w:pPr>
      <w:del w:id="602" w:author="Peter Dobson" w:date="2016-04-13T13:07:00Z">
        <w:r w:rsidRPr="00485126" w:rsidDel="00485126">
          <w:rPr>
            <w:rStyle w:val="Hyperlink"/>
            <w:noProof/>
          </w:rPr>
          <w:delText>4.1.4</w:delText>
        </w:r>
        <w:r w:rsidDel="00485126">
          <w:rPr>
            <w:rFonts w:ascii="Calibri" w:hAnsi="Calibri"/>
            <w:noProof/>
            <w:sz w:val="22"/>
            <w:szCs w:val="22"/>
            <w:lang w:eastAsia="en-GB"/>
          </w:rPr>
          <w:tab/>
        </w:r>
        <w:r w:rsidRPr="00485126" w:rsidDel="00485126">
          <w:rPr>
            <w:rStyle w:val="Hyperlink"/>
            <w:noProof/>
          </w:rPr>
          <w:delText>Lithium</w:delText>
        </w:r>
        <w:r w:rsidDel="00485126">
          <w:rPr>
            <w:noProof/>
            <w:webHidden/>
          </w:rPr>
          <w:tab/>
          <w:delText>7</w:delText>
        </w:r>
      </w:del>
    </w:p>
    <w:p w:rsidR="004D683B" w:rsidDel="00485126" w:rsidRDefault="004D683B">
      <w:pPr>
        <w:pStyle w:val="TOC2"/>
        <w:rPr>
          <w:del w:id="603" w:author="Peter Dobson" w:date="2016-04-13T13:07:00Z"/>
          <w:rFonts w:ascii="Calibri" w:hAnsi="Calibri"/>
          <w:bCs w:val="0"/>
          <w:noProof/>
          <w:szCs w:val="22"/>
          <w:lang w:eastAsia="en-GB"/>
        </w:rPr>
      </w:pPr>
      <w:del w:id="604" w:author="Peter Dobson" w:date="2016-04-13T13:07:00Z">
        <w:r w:rsidRPr="00485126" w:rsidDel="00485126">
          <w:rPr>
            <w:rStyle w:val="Hyperlink"/>
            <w:noProof/>
          </w:rPr>
          <w:delText>4.2</w:delText>
        </w:r>
        <w:r w:rsidDel="00485126">
          <w:rPr>
            <w:rFonts w:ascii="Calibri" w:hAnsi="Calibri"/>
            <w:bCs w:val="0"/>
            <w:noProof/>
            <w:szCs w:val="22"/>
            <w:lang w:eastAsia="en-GB"/>
          </w:rPr>
          <w:tab/>
        </w:r>
        <w:r w:rsidRPr="00485126" w:rsidDel="00485126">
          <w:rPr>
            <w:rStyle w:val="Hyperlink"/>
            <w:noProof/>
          </w:rPr>
          <w:delText>Secondary Battery Types</w:delText>
        </w:r>
        <w:r w:rsidDel="00485126">
          <w:rPr>
            <w:noProof/>
            <w:webHidden/>
          </w:rPr>
          <w:tab/>
          <w:delText>7</w:delText>
        </w:r>
      </w:del>
    </w:p>
    <w:p w:rsidR="004D683B" w:rsidDel="00485126" w:rsidRDefault="004D683B">
      <w:pPr>
        <w:pStyle w:val="TOC3"/>
        <w:rPr>
          <w:del w:id="605" w:author="Peter Dobson" w:date="2016-04-13T13:07:00Z"/>
          <w:rFonts w:ascii="Calibri" w:hAnsi="Calibri"/>
          <w:noProof/>
          <w:sz w:val="22"/>
          <w:szCs w:val="22"/>
          <w:lang w:eastAsia="en-GB"/>
        </w:rPr>
      </w:pPr>
      <w:del w:id="606" w:author="Peter Dobson" w:date="2016-04-13T13:07:00Z">
        <w:r w:rsidRPr="00485126" w:rsidDel="00485126">
          <w:rPr>
            <w:rStyle w:val="Hyperlink"/>
            <w:noProof/>
          </w:rPr>
          <w:delText>4.2.1</w:delText>
        </w:r>
        <w:r w:rsidDel="00485126">
          <w:rPr>
            <w:rFonts w:ascii="Calibri" w:hAnsi="Calibri"/>
            <w:noProof/>
            <w:sz w:val="22"/>
            <w:szCs w:val="22"/>
            <w:lang w:eastAsia="en-GB"/>
          </w:rPr>
          <w:tab/>
        </w:r>
        <w:r w:rsidRPr="00485126" w:rsidDel="00485126">
          <w:rPr>
            <w:rStyle w:val="Hyperlink"/>
            <w:noProof/>
          </w:rPr>
          <w:delText>Flooded lead-acid batteries</w:delText>
        </w:r>
        <w:r w:rsidDel="00485126">
          <w:rPr>
            <w:noProof/>
            <w:webHidden/>
          </w:rPr>
          <w:tab/>
          <w:delText>7</w:delText>
        </w:r>
      </w:del>
    </w:p>
    <w:p w:rsidR="004D683B" w:rsidDel="00485126" w:rsidRDefault="004D683B">
      <w:pPr>
        <w:pStyle w:val="TOC3"/>
        <w:rPr>
          <w:del w:id="607" w:author="Peter Dobson" w:date="2016-04-13T13:07:00Z"/>
          <w:rFonts w:ascii="Calibri" w:hAnsi="Calibri"/>
          <w:noProof/>
          <w:sz w:val="22"/>
          <w:szCs w:val="22"/>
          <w:lang w:eastAsia="en-GB"/>
        </w:rPr>
      </w:pPr>
      <w:del w:id="608" w:author="Peter Dobson" w:date="2016-04-13T13:07:00Z">
        <w:r w:rsidRPr="00485126" w:rsidDel="00485126">
          <w:rPr>
            <w:rStyle w:val="Hyperlink"/>
            <w:noProof/>
          </w:rPr>
          <w:delText>4.2.2</w:delText>
        </w:r>
        <w:r w:rsidDel="00485126">
          <w:rPr>
            <w:rFonts w:ascii="Calibri" w:hAnsi="Calibri"/>
            <w:noProof/>
            <w:sz w:val="22"/>
            <w:szCs w:val="22"/>
            <w:lang w:eastAsia="en-GB"/>
          </w:rPr>
          <w:tab/>
        </w:r>
        <w:r w:rsidRPr="00485126" w:rsidDel="00485126">
          <w:rPr>
            <w:rStyle w:val="Hyperlink"/>
            <w:noProof/>
          </w:rPr>
          <w:delText>Valve-regulated lead-acid (VRLA) batteries - Absorbed Glass Matt (AGM)</w:delText>
        </w:r>
        <w:r w:rsidDel="00485126">
          <w:rPr>
            <w:noProof/>
            <w:webHidden/>
          </w:rPr>
          <w:tab/>
          <w:delText>8</w:delText>
        </w:r>
      </w:del>
    </w:p>
    <w:p w:rsidR="004D683B" w:rsidDel="00485126" w:rsidRDefault="004D683B">
      <w:pPr>
        <w:pStyle w:val="TOC3"/>
        <w:rPr>
          <w:del w:id="609" w:author="Peter Dobson" w:date="2016-04-13T13:07:00Z"/>
          <w:rFonts w:ascii="Calibri" w:hAnsi="Calibri"/>
          <w:noProof/>
          <w:sz w:val="22"/>
          <w:szCs w:val="22"/>
          <w:lang w:eastAsia="en-GB"/>
        </w:rPr>
      </w:pPr>
      <w:del w:id="610" w:author="Peter Dobson" w:date="2016-04-13T13:07:00Z">
        <w:r w:rsidRPr="00485126" w:rsidDel="00485126">
          <w:rPr>
            <w:rStyle w:val="Hyperlink"/>
            <w:noProof/>
          </w:rPr>
          <w:delText>4.2.3</w:delText>
        </w:r>
        <w:r w:rsidDel="00485126">
          <w:rPr>
            <w:rFonts w:ascii="Calibri" w:hAnsi="Calibri"/>
            <w:noProof/>
            <w:sz w:val="22"/>
            <w:szCs w:val="22"/>
            <w:lang w:eastAsia="en-GB"/>
          </w:rPr>
          <w:tab/>
        </w:r>
        <w:r w:rsidRPr="00485126" w:rsidDel="00485126">
          <w:rPr>
            <w:rStyle w:val="Hyperlink"/>
            <w:noProof/>
          </w:rPr>
          <w:delText>Valve-regulated lead-acid (VRLA) batteries - Gel Electrolyte.</w:delText>
        </w:r>
        <w:r w:rsidDel="00485126">
          <w:rPr>
            <w:noProof/>
            <w:webHidden/>
          </w:rPr>
          <w:tab/>
          <w:delText>9</w:delText>
        </w:r>
      </w:del>
    </w:p>
    <w:p w:rsidR="004D683B" w:rsidDel="00485126" w:rsidRDefault="004D683B">
      <w:pPr>
        <w:pStyle w:val="TOC3"/>
        <w:rPr>
          <w:del w:id="611" w:author="Peter Dobson" w:date="2016-04-13T13:07:00Z"/>
          <w:rFonts w:ascii="Calibri" w:hAnsi="Calibri"/>
          <w:noProof/>
          <w:sz w:val="22"/>
          <w:szCs w:val="22"/>
          <w:lang w:eastAsia="en-GB"/>
        </w:rPr>
      </w:pPr>
      <w:del w:id="612" w:author="Peter Dobson" w:date="2016-04-13T13:07:00Z">
        <w:r w:rsidRPr="00485126" w:rsidDel="00485126">
          <w:rPr>
            <w:rStyle w:val="Hyperlink"/>
            <w:noProof/>
          </w:rPr>
          <w:delText>4.2.4</w:delText>
        </w:r>
        <w:r w:rsidDel="00485126">
          <w:rPr>
            <w:rFonts w:ascii="Calibri" w:hAnsi="Calibri"/>
            <w:noProof/>
            <w:sz w:val="22"/>
            <w:szCs w:val="22"/>
            <w:lang w:eastAsia="en-GB"/>
          </w:rPr>
          <w:tab/>
        </w:r>
        <w:r w:rsidRPr="00485126" w:rsidDel="00485126">
          <w:rPr>
            <w:rStyle w:val="Hyperlink"/>
            <w:noProof/>
          </w:rPr>
          <w:delText>Vented (industrial) nickel-cadmium batteries (Pocket Plate)</w:delText>
        </w:r>
        <w:r w:rsidDel="00485126">
          <w:rPr>
            <w:noProof/>
            <w:webHidden/>
          </w:rPr>
          <w:tab/>
          <w:delText>9</w:delText>
        </w:r>
      </w:del>
    </w:p>
    <w:p w:rsidR="004D683B" w:rsidDel="00485126" w:rsidRDefault="004D683B">
      <w:pPr>
        <w:pStyle w:val="TOC3"/>
        <w:rPr>
          <w:del w:id="613" w:author="Peter Dobson" w:date="2016-04-13T13:07:00Z"/>
          <w:rFonts w:ascii="Calibri" w:hAnsi="Calibri"/>
          <w:noProof/>
          <w:sz w:val="22"/>
          <w:szCs w:val="22"/>
          <w:lang w:eastAsia="en-GB"/>
        </w:rPr>
      </w:pPr>
      <w:del w:id="614" w:author="Peter Dobson" w:date="2016-04-13T13:07:00Z">
        <w:r w:rsidRPr="00485126" w:rsidDel="00485126">
          <w:rPr>
            <w:rStyle w:val="Hyperlink"/>
            <w:noProof/>
          </w:rPr>
          <w:delText>4.2.5</w:delText>
        </w:r>
        <w:r w:rsidDel="00485126">
          <w:rPr>
            <w:rFonts w:ascii="Calibri" w:hAnsi="Calibri"/>
            <w:noProof/>
            <w:sz w:val="22"/>
            <w:szCs w:val="22"/>
            <w:lang w:eastAsia="en-GB"/>
          </w:rPr>
          <w:tab/>
        </w:r>
        <w:r w:rsidRPr="00485126" w:rsidDel="00485126">
          <w:rPr>
            <w:rStyle w:val="Hyperlink"/>
            <w:noProof/>
          </w:rPr>
          <w:delText>Vented-sintered-plate nickel-cadmium batteries</w:delText>
        </w:r>
        <w:r w:rsidDel="00485126">
          <w:rPr>
            <w:noProof/>
            <w:webHidden/>
          </w:rPr>
          <w:tab/>
          <w:delText>10</w:delText>
        </w:r>
      </w:del>
    </w:p>
    <w:p w:rsidR="004D683B" w:rsidDel="00485126" w:rsidRDefault="004D683B">
      <w:pPr>
        <w:pStyle w:val="TOC3"/>
        <w:rPr>
          <w:del w:id="615" w:author="Peter Dobson" w:date="2016-04-13T13:07:00Z"/>
          <w:rFonts w:ascii="Calibri" w:hAnsi="Calibri"/>
          <w:noProof/>
          <w:sz w:val="22"/>
          <w:szCs w:val="22"/>
          <w:lang w:eastAsia="en-GB"/>
        </w:rPr>
      </w:pPr>
      <w:del w:id="616" w:author="Peter Dobson" w:date="2016-04-13T13:07:00Z">
        <w:r w:rsidRPr="00485126" w:rsidDel="00485126">
          <w:rPr>
            <w:rStyle w:val="Hyperlink"/>
            <w:noProof/>
          </w:rPr>
          <w:delText>4.2.6</w:delText>
        </w:r>
        <w:r w:rsidDel="00485126">
          <w:rPr>
            <w:rFonts w:ascii="Calibri" w:hAnsi="Calibri"/>
            <w:noProof/>
            <w:sz w:val="22"/>
            <w:szCs w:val="22"/>
            <w:lang w:eastAsia="en-GB"/>
          </w:rPr>
          <w:tab/>
        </w:r>
        <w:r w:rsidRPr="00485126" w:rsidDel="00485126">
          <w:rPr>
            <w:rStyle w:val="Hyperlink"/>
            <w:noProof/>
          </w:rPr>
          <w:delText>Sealed nickel-cadmium batteries</w:delText>
        </w:r>
        <w:r w:rsidDel="00485126">
          <w:rPr>
            <w:noProof/>
            <w:webHidden/>
          </w:rPr>
          <w:tab/>
          <w:delText>10</w:delText>
        </w:r>
      </w:del>
    </w:p>
    <w:p w:rsidR="004D683B" w:rsidDel="00485126" w:rsidRDefault="004D683B">
      <w:pPr>
        <w:pStyle w:val="TOC3"/>
        <w:rPr>
          <w:del w:id="617" w:author="Peter Dobson" w:date="2016-04-13T13:07:00Z"/>
          <w:rFonts w:ascii="Calibri" w:hAnsi="Calibri"/>
          <w:noProof/>
          <w:sz w:val="22"/>
          <w:szCs w:val="22"/>
          <w:lang w:eastAsia="en-GB"/>
        </w:rPr>
      </w:pPr>
      <w:del w:id="618" w:author="Peter Dobson" w:date="2016-04-13T13:07:00Z">
        <w:r w:rsidRPr="00485126" w:rsidDel="00485126">
          <w:rPr>
            <w:rStyle w:val="Hyperlink"/>
            <w:noProof/>
          </w:rPr>
          <w:delText>4.2.7</w:delText>
        </w:r>
        <w:r w:rsidDel="00485126">
          <w:rPr>
            <w:rFonts w:ascii="Calibri" w:hAnsi="Calibri"/>
            <w:noProof/>
            <w:sz w:val="22"/>
            <w:szCs w:val="22"/>
            <w:lang w:eastAsia="en-GB"/>
          </w:rPr>
          <w:tab/>
        </w:r>
        <w:r w:rsidRPr="00485126" w:rsidDel="00485126">
          <w:rPr>
            <w:rStyle w:val="Hyperlink"/>
            <w:noProof/>
          </w:rPr>
          <w:delText>Nickel-metal hydride batteries</w:delText>
        </w:r>
        <w:r w:rsidDel="00485126">
          <w:rPr>
            <w:noProof/>
            <w:webHidden/>
          </w:rPr>
          <w:tab/>
          <w:delText>11</w:delText>
        </w:r>
      </w:del>
    </w:p>
    <w:p w:rsidR="004D683B" w:rsidDel="00485126" w:rsidRDefault="004D683B">
      <w:pPr>
        <w:pStyle w:val="TOC3"/>
        <w:rPr>
          <w:del w:id="619" w:author="Peter Dobson" w:date="2016-04-13T13:07:00Z"/>
          <w:rFonts w:ascii="Calibri" w:hAnsi="Calibri"/>
          <w:noProof/>
          <w:sz w:val="22"/>
          <w:szCs w:val="22"/>
          <w:lang w:eastAsia="en-GB"/>
        </w:rPr>
      </w:pPr>
      <w:del w:id="620" w:author="Peter Dobson" w:date="2016-04-13T13:07:00Z">
        <w:r w:rsidRPr="00485126" w:rsidDel="00485126">
          <w:rPr>
            <w:rStyle w:val="Hyperlink"/>
            <w:noProof/>
          </w:rPr>
          <w:delText>4.2.8</w:delText>
        </w:r>
        <w:r w:rsidDel="00485126">
          <w:rPr>
            <w:rFonts w:ascii="Calibri" w:hAnsi="Calibri"/>
            <w:noProof/>
            <w:sz w:val="22"/>
            <w:szCs w:val="22"/>
            <w:lang w:eastAsia="en-GB"/>
          </w:rPr>
          <w:tab/>
        </w:r>
        <w:r w:rsidRPr="00485126" w:rsidDel="00485126">
          <w:rPr>
            <w:rStyle w:val="Hyperlink"/>
            <w:noProof/>
          </w:rPr>
          <w:delText>Lithium-ion batteries</w:delText>
        </w:r>
        <w:r w:rsidDel="00485126">
          <w:rPr>
            <w:noProof/>
            <w:webHidden/>
          </w:rPr>
          <w:tab/>
          <w:delText>11</w:delText>
        </w:r>
      </w:del>
    </w:p>
    <w:p w:rsidR="004D683B" w:rsidDel="00485126" w:rsidRDefault="004D683B">
      <w:pPr>
        <w:pStyle w:val="TOC3"/>
        <w:rPr>
          <w:del w:id="621" w:author="Peter Dobson" w:date="2016-04-13T13:07:00Z"/>
          <w:rFonts w:ascii="Calibri" w:hAnsi="Calibri"/>
          <w:noProof/>
          <w:sz w:val="22"/>
          <w:szCs w:val="22"/>
          <w:lang w:eastAsia="en-GB"/>
        </w:rPr>
      </w:pPr>
      <w:del w:id="622" w:author="Peter Dobson" w:date="2016-04-13T13:07:00Z">
        <w:r w:rsidRPr="00485126" w:rsidDel="00485126">
          <w:rPr>
            <w:rStyle w:val="Hyperlink"/>
            <w:noProof/>
          </w:rPr>
          <w:delText>4.2.9</w:delText>
        </w:r>
        <w:r w:rsidDel="00485126">
          <w:rPr>
            <w:rFonts w:ascii="Calibri" w:hAnsi="Calibri"/>
            <w:noProof/>
            <w:sz w:val="22"/>
            <w:szCs w:val="22"/>
            <w:lang w:eastAsia="en-GB"/>
          </w:rPr>
          <w:tab/>
        </w:r>
        <w:r w:rsidRPr="00485126" w:rsidDel="00485126">
          <w:rPr>
            <w:rStyle w:val="Hyperlink"/>
            <w:noProof/>
          </w:rPr>
          <w:delText>Lithium Polymer</w:delText>
        </w:r>
        <w:r w:rsidDel="00485126">
          <w:rPr>
            <w:noProof/>
            <w:webHidden/>
          </w:rPr>
          <w:tab/>
          <w:delText>12</w:delText>
        </w:r>
      </w:del>
    </w:p>
    <w:p w:rsidR="004D683B" w:rsidDel="00485126" w:rsidRDefault="004D683B">
      <w:pPr>
        <w:pStyle w:val="TOC3"/>
        <w:rPr>
          <w:del w:id="623" w:author="Peter Dobson" w:date="2016-04-13T13:07:00Z"/>
          <w:rFonts w:ascii="Calibri" w:hAnsi="Calibri"/>
          <w:noProof/>
          <w:sz w:val="22"/>
          <w:szCs w:val="22"/>
          <w:lang w:eastAsia="en-GB"/>
        </w:rPr>
      </w:pPr>
      <w:del w:id="624" w:author="Peter Dobson" w:date="2016-04-13T13:07:00Z">
        <w:r w:rsidRPr="00485126" w:rsidDel="00485126">
          <w:rPr>
            <w:rStyle w:val="Hyperlink"/>
            <w:noProof/>
          </w:rPr>
          <w:delText>4.2.10</w:delText>
        </w:r>
        <w:r w:rsidDel="00485126">
          <w:rPr>
            <w:rFonts w:ascii="Calibri" w:hAnsi="Calibri"/>
            <w:noProof/>
            <w:sz w:val="22"/>
            <w:szCs w:val="22"/>
            <w:lang w:eastAsia="en-GB"/>
          </w:rPr>
          <w:tab/>
        </w:r>
        <w:r w:rsidRPr="00485126" w:rsidDel="00485126">
          <w:rPr>
            <w:rStyle w:val="Hyperlink"/>
            <w:noProof/>
          </w:rPr>
          <w:delText>Lithium-Iron-Phosphate Batteries</w:delText>
        </w:r>
        <w:r w:rsidDel="00485126">
          <w:rPr>
            <w:noProof/>
            <w:webHidden/>
          </w:rPr>
          <w:tab/>
          <w:delText>12</w:delText>
        </w:r>
      </w:del>
    </w:p>
    <w:p w:rsidR="004D683B" w:rsidDel="00485126" w:rsidRDefault="004D683B">
      <w:pPr>
        <w:pStyle w:val="TOC2"/>
        <w:rPr>
          <w:del w:id="625" w:author="Peter Dobson" w:date="2016-04-13T13:07:00Z"/>
          <w:rFonts w:ascii="Calibri" w:hAnsi="Calibri"/>
          <w:bCs w:val="0"/>
          <w:noProof/>
          <w:szCs w:val="22"/>
          <w:lang w:eastAsia="en-GB"/>
        </w:rPr>
      </w:pPr>
      <w:del w:id="626" w:author="Peter Dobson" w:date="2016-04-13T13:07:00Z">
        <w:r w:rsidRPr="00485126" w:rsidDel="00485126">
          <w:rPr>
            <w:rStyle w:val="Hyperlink"/>
            <w:noProof/>
          </w:rPr>
          <w:delText>4.3</w:delText>
        </w:r>
        <w:r w:rsidDel="00485126">
          <w:rPr>
            <w:rFonts w:ascii="Calibri" w:hAnsi="Calibri"/>
            <w:bCs w:val="0"/>
            <w:noProof/>
            <w:szCs w:val="22"/>
            <w:lang w:eastAsia="en-GB"/>
          </w:rPr>
          <w:tab/>
        </w:r>
        <w:r w:rsidRPr="00485126" w:rsidDel="00485126">
          <w:rPr>
            <w:rStyle w:val="Hyperlink"/>
            <w:noProof/>
          </w:rPr>
          <w:delText>Super-capacitors</w:delText>
        </w:r>
        <w:r w:rsidDel="00485126">
          <w:rPr>
            <w:noProof/>
            <w:webHidden/>
          </w:rPr>
          <w:tab/>
          <w:delText>12</w:delText>
        </w:r>
      </w:del>
    </w:p>
    <w:p w:rsidR="004D683B" w:rsidDel="00485126" w:rsidRDefault="004D683B">
      <w:pPr>
        <w:pStyle w:val="TOC1"/>
        <w:rPr>
          <w:del w:id="627" w:author="Peter Dobson" w:date="2016-04-13T13:07:00Z"/>
          <w:rFonts w:ascii="Calibri" w:hAnsi="Calibri" w:cs="Times New Roman"/>
          <w:b w:val="0"/>
          <w:bCs w:val="0"/>
          <w:caps w:val="0"/>
          <w:noProof/>
          <w:szCs w:val="22"/>
          <w:lang w:eastAsia="en-GB"/>
        </w:rPr>
      </w:pPr>
      <w:del w:id="628" w:author="Peter Dobson" w:date="2016-04-13T13:07:00Z">
        <w:r w:rsidRPr="00485126" w:rsidDel="00485126">
          <w:rPr>
            <w:rStyle w:val="Hyperlink"/>
            <w:noProof/>
          </w:rPr>
          <w:delText>5</w:delText>
        </w:r>
        <w:r w:rsidDel="00485126">
          <w:rPr>
            <w:rFonts w:ascii="Calibri" w:hAnsi="Calibri" w:cs="Times New Roman"/>
            <w:b w:val="0"/>
            <w:bCs w:val="0"/>
            <w:caps w:val="0"/>
            <w:noProof/>
            <w:szCs w:val="22"/>
            <w:lang w:eastAsia="en-GB"/>
          </w:rPr>
          <w:tab/>
        </w:r>
        <w:r w:rsidRPr="00485126" w:rsidDel="00485126">
          <w:rPr>
            <w:rStyle w:val="Hyperlink"/>
            <w:noProof/>
          </w:rPr>
          <w:delText>OPERATIONAL CRITERIA FOR SECONDARY BATTERIES FOR PHOTOVOLTAIC APPLICATIONS</w:delText>
        </w:r>
        <w:r w:rsidDel="00485126">
          <w:rPr>
            <w:noProof/>
            <w:webHidden/>
          </w:rPr>
          <w:tab/>
          <w:delText>13</w:delText>
        </w:r>
      </w:del>
    </w:p>
    <w:p w:rsidR="004D683B" w:rsidDel="00485126" w:rsidRDefault="004D683B">
      <w:pPr>
        <w:pStyle w:val="TOC2"/>
        <w:rPr>
          <w:del w:id="629" w:author="Peter Dobson" w:date="2016-04-13T13:07:00Z"/>
          <w:rFonts w:ascii="Calibri" w:hAnsi="Calibri"/>
          <w:bCs w:val="0"/>
          <w:noProof/>
          <w:szCs w:val="22"/>
          <w:lang w:eastAsia="en-GB"/>
        </w:rPr>
      </w:pPr>
      <w:del w:id="630" w:author="Peter Dobson" w:date="2016-04-13T13:07:00Z">
        <w:r w:rsidRPr="00485126" w:rsidDel="00485126">
          <w:rPr>
            <w:rStyle w:val="Hyperlink"/>
            <w:noProof/>
          </w:rPr>
          <w:delText>5.1</w:delText>
        </w:r>
        <w:r w:rsidDel="00485126">
          <w:rPr>
            <w:rFonts w:ascii="Calibri" w:hAnsi="Calibri"/>
            <w:bCs w:val="0"/>
            <w:noProof/>
            <w:szCs w:val="22"/>
            <w:lang w:eastAsia="en-GB"/>
          </w:rPr>
          <w:tab/>
        </w:r>
        <w:r w:rsidRPr="00485126" w:rsidDel="00485126">
          <w:rPr>
            <w:rStyle w:val="Hyperlink"/>
            <w:noProof/>
          </w:rPr>
          <w:delText>Computing the Capacity Needed</w:delText>
        </w:r>
        <w:r w:rsidDel="00485126">
          <w:rPr>
            <w:noProof/>
            <w:webHidden/>
          </w:rPr>
          <w:tab/>
          <w:delText>13</w:delText>
        </w:r>
      </w:del>
    </w:p>
    <w:p w:rsidR="004D683B" w:rsidDel="00485126" w:rsidRDefault="004D683B">
      <w:pPr>
        <w:pStyle w:val="TOC3"/>
        <w:rPr>
          <w:del w:id="631" w:author="Peter Dobson" w:date="2016-04-13T13:07:00Z"/>
          <w:rFonts w:ascii="Calibri" w:hAnsi="Calibri"/>
          <w:noProof/>
          <w:sz w:val="22"/>
          <w:szCs w:val="22"/>
          <w:lang w:eastAsia="en-GB"/>
        </w:rPr>
      </w:pPr>
      <w:del w:id="632" w:author="Peter Dobson" w:date="2016-04-13T13:07:00Z">
        <w:r w:rsidRPr="00485126" w:rsidDel="00485126">
          <w:rPr>
            <w:rStyle w:val="Hyperlink"/>
            <w:noProof/>
          </w:rPr>
          <w:delText>5.1.1</w:delText>
        </w:r>
        <w:r w:rsidDel="00485126">
          <w:rPr>
            <w:rFonts w:ascii="Calibri" w:hAnsi="Calibri"/>
            <w:noProof/>
            <w:sz w:val="22"/>
            <w:szCs w:val="22"/>
            <w:lang w:eastAsia="en-GB"/>
          </w:rPr>
          <w:tab/>
        </w:r>
        <w:r w:rsidRPr="00485126" w:rsidDel="00485126">
          <w:rPr>
            <w:rStyle w:val="Hyperlink"/>
            <w:noProof/>
          </w:rPr>
          <w:delText>Minimum and Maximum Capacity</w:delText>
        </w:r>
        <w:r w:rsidDel="00485126">
          <w:rPr>
            <w:noProof/>
            <w:webHidden/>
          </w:rPr>
          <w:tab/>
          <w:delText>13</w:delText>
        </w:r>
      </w:del>
    </w:p>
    <w:p w:rsidR="004D683B" w:rsidDel="00485126" w:rsidRDefault="004D683B">
      <w:pPr>
        <w:pStyle w:val="TOC2"/>
        <w:rPr>
          <w:del w:id="633" w:author="Peter Dobson" w:date="2016-04-13T13:07:00Z"/>
          <w:rFonts w:ascii="Calibri" w:hAnsi="Calibri"/>
          <w:bCs w:val="0"/>
          <w:noProof/>
          <w:szCs w:val="22"/>
          <w:lang w:eastAsia="en-GB"/>
        </w:rPr>
      </w:pPr>
      <w:del w:id="634" w:author="Peter Dobson" w:date="2016-04-13T13:07:00Z">
        <w:r w:rsidRPr="00485126" w:rsidDel="00485126">
          <w:rPr>
            <w:rStyle w:val="Hyperlink"/>
            <w:noProof/>
          </w:rPr>
          <w:delText>5.2</w:delText>
        </w:r>
        <w:r w:rsidDel="00485126">
          <w:rPr>
            <w:rFonts w:ascii="Calibri" w:hAnsi="Calibri"/>
            <w:bCs w:val="0"/>
            <w:noProof/>
            <w:szCs w:val="22"/>
            <w:lang w:eastAsia="en-GB"/>
          </w:rPr>
          <w:tab/>
        </w:r>
        <w:r w:rsidRPr="00485126" w:rsidDel="00485126">
          <w:rPr>
            <w:rStyle w:val="Hyperlink"/>
            <w:noProof/>
          </w:rPr>
          <w:delText>Autonomy time</w:delText>
        </w:r>
        <w:r w:rsidDel="00485126">
          <w:rPr>
            <w:noProof/>
            <w:webHidden/>
          </w:rPr>
          <w:tab/>
          <w:delText>14</w:delText>
        </w:r>
      </w:del>
    </w:p>
    <w:p w:rsidR="004D683B" w:rsidDel="00485126" w:rsidRDefault="004D683B">
      <w:pPr>
        <w:pStyle w:val="TOC2"/>
        <w:rPr>
          <w:del w:id="635" w:author="Peter Dobson" w:date="2016-04-13T13:07:00Z"/>
          <w:rFonts w:ascii="Calibri" w:hAnsi="Calibri"/>
          <w:bCs w:val="0"/>
          <w:noProof/>
          <w:szCs w:val="22"/>
          <w:lang w:eastAsia="en-GB"/>
        </w:rPr>
      </w:pPr>
      <w:del w:id="636" w:author="Peter Dobson" w:date="2016-04-13T13:07:00Z">
        <w:r w:rsidRPr="00485126" w:rsidDel="00485126">
          <w:rPr>
            <w:rStyle w:val="Hyperlink"/>
            <w:noProof/>
          </w:rPr>
          <w:delText>5.3</w:delText>
        </w:r>
        <w:r w:rsidDel="00485126">
          <w:rPr>
            <w:rFonts w:ascii="Calibri" w:hAnsi="Calibri"/>
            <w:bCs w:val="0"/>
            <w:noProof/>
            <w:szCs w:val="22"/>
            <w:lang w:eastAsia="en-GB"/>
          </w:rPr>
          <w:tab/>
        </w:r>
        <w:r w:rsidRPr="00485126" w:rsidDel="00485126">
          <w:rPr>
            <w:rStyle w:val="Hyperlink"/>
            <w:noProof/>
          </w:rPr>
          <w:delText>Typical charge and discharge currents</w:delText>
        </w:r>
        <w:r w:rsidDel="00485126">
          <w:rPr>
            <w:noProof/>
            <w:webHidden/>
          </w:rPr>
          <w:tab/>
          <w:delText>14</w:delText>
        </w:r>
      </w:del>
    </w:p>
    <w:p w:rsidR="004D683B" w:rsidDel="00485126" w:rsidRDefault="004D683B">
      <w:pPr>
        <w:pStyle w:val="TOC2"/>
        <w:rPr>
          <w:del w:id="637" w:author="Peter Dobson" w:date="2016-04-13T13:07:00Z"/>
          <w:rFonts w:ascii="Calibri" w:hAnsi="Calibri"/>
          <w:bCs w:val="0"/>
          <w:noProof/>
          <w:szCs w:val="22"/>
          <w:lang w:eastAsia="en-GB"/>
        </w:rPr>
      </w:pPr>
      <w:del w:id="638" w:author="Peter Dobson" w:date="2016-04-13T13:07:00Z">
        <w:r w:rsidRPr="00485126" w:rsidDel="00485126">
          <w:rPr>
            <w:rStyle w:val="Hyperlink"/>
            <w:noProof/>
          </w:rPr>
          <w:delText>5.4</w:delText>
        </w:r>
        <w:r w:rsidDel="00485126">
          <w:rPr>
            <w:rFonts w:ascii="Calibri" w:hAnsi="Calibri"/>
            <w:bCs w:val="0"/>
            <w:noProof/>
            <w:szCs w:val="22"/>
            <w:lang w:eastAsia="en-GB"/>
          </w:rPr>
          <w:tab/>
        </w:r>
        <w:r w:rsidRPr="00485126" w:rsidDel="00485126">
          <w:rPr>
            <w:rStyle w:val="Hyperlink"/>
            <w:noProof/>
          </w:rPr>
          <w:delText>Daily cycle</w:delText>
        </w:r>
        <w:r w:rsidDel="00485126">
          <w:rPr>
            <w:noProof/>
            <w:webHidden/>
          </w:rPr>
          <w:tab/>
          <w:delText>14</w:delText>
        </w:r>
      </w:del>
    </w:p>
    <w:p w:rsidR="004D683B" w:rsidDel="00485126" w:rsidRDefault="004D683B">
      <w:pPr>
        <w:pStyle w:val="TOC2"/>
        <w:rPr>
          <w:del w:id="639" w:author="Peter Dobson" w:date="2016-04-13T13:07:00Z"/>
          <w:rFonts w:ascii="Calibri" w:hAnsi="Calibri"/>
          <w:bCs w:val="0"/>
          <w:noProof/>
          <w:szCs w:val="22"/>
          <w:lang w:eastAsia="en-GB"/>
        </w:rPr>
      </w:pPr>
      <w:del w:id="640" w:author="Peter Dobson" w:date="2016-04-13T13:07:00Z">
        <w:r w:rsidRPr="00485126" w:rsidDel="00485126">
          <w:rPr>
            <w:rStyle w:val="Hyperlink"/>
            <w:noProof/>
          </w:rPr>
          <w:delText>5.5</w:delText>
        </w:r>
        <w:r w:rsidDel="00485126">
          <w:rPr>
            <w:rFonts w:ascii="Calibri" w:hAnsi="Calibri"/>
            <w:bCs w:val="0"/>
            <w:noProof/>
            <w:szCs w:val="22"/>
            <w:lang w:eastAsia="en-GB"/>
          </w:rPr>
          <w:tab/>
        </w:r>
        <w:r w:rsidRPr="00485126" w:rsidDel="00485126">
          <w:rPr>
            <w:rStyle w:val="Hyperlink"/>
            <w:noProof/>
          </w:rPr>
          <w:delText>Seasonal cycle</w:delText>
        </w:r>
        <w:r w:rsidDel="00485126">
          <w:rPr>
            <w:noProof/>
            <w:webHidden/>
          </w:rPr>
          <w:tab/>
          <w:delText>14</w:delText>
        </w:r>
      </w:del>
    </w:p>
    <w:p w:rsidR="004D683B" w:rsidDel="00485126" w:rsidRDefault="004D683B">
      <w:pPr>
        <w:pStyle w:val="TOC2"/>
        <w:rPr>
          <w:del w:id="641" w:author="Peter Dobson" w:date="2016-04-13T13:07:00Z"/>
          <w:rFonts w:ascii="Calibri" w:hAnsi="Calibri"/>
          <w:bCs w:val="0"/>
          <w:noProof/>
          <w:szCs w:val="22"/>
          <w:lang w:eastAsia="en-GB"/>
        </w:rPr>
      </w:pPr>
      <w:del w:id="642" w:author="Peter Dobson" w:date="2016-04-13T13:07:00Z">
        <w:r w:rsidRPr="00485126" w:rsidDel="00485126">
          <w:rPr>
            <w:rStyle w:val="Hyperlink"/>
            <w:noProof/>
          </w:rPr>
          <w:delText>5.6</w:delText>
        </w:r>
        <w:r w:rsidDel="00485126">
          <w:rPr>
            <w:rFonts w:ascii="Calibri" w:hAnsi="Calibri"/>
            <w:bCs w:val="0"/>
            <w:noProof/>
            <w:szCs w:val="22"/>
            <w:lang w:eastAsia="en-GB"/>
          </w:rPr>
          <w:tab/>
        </w:r>
        <w:r w:rsidRPr="00485126" w:rsidDel="00485126">
          <w:rPr>
            <w:rStyle w:val="Hyperlink"/>
            <w:noProof/>
          </w:rPr>
          <w:delText>Period of high state of charge</w:delText>
        </w:r>
        <w:r w:rsidDel="00485126">
          <w:rPr>
            <w:noProof/>
            <w:webHidden/>
          </w:rPr>
          <w:tab/>
          <w:delText>14</w:delText>
        </w:r>
      </w:del>
    </w:p>
    <w:p w:rsidR="004D683B" w:rsidDel="00485126" w:rsidRDefault="004D683B">
      <w:pPr>
        <w:pStyle w:val="TOC2"/>
        <w:rPr>
          <w:del w:id="643" w:author="Peter Dobson" w:date="2016-04-13T13:07:00Z"/>
          <w:rFonts w:ascii="Calibri" w:hAnsi="Calibri"/>
          <w:bCs w:val="0"/>
          <w:noProof/>
          <w:szCs w:val="22"/>
          <w:lang w:eastAsia="en-GB"/>
        </w:rPr>
      </w:pPr>
      <w:del w:id="644" w:author="Peter Dobson" w:date="2016-04-13T13:07:00Z">
        <w:r w:rsidRPr="00485126" w:rsidDel="00485126">
          <w:rPr>
            <w:rStyle w:val="Hyperlink"/>
            <w:noProof/>
          </w:rPr>
          <w:delText>5.7</w:delText>
        </w:r>
        <w:r w:rsidDel="00485126">
          <w:rPr>
            <w:rFonts w:ascii="Calibri" w:hAnsi="Calibri"/>
            <w:bCs w:val="0"/>
            <w:noProof/>
            <w:szCs w:val="22"/>
            <w:lang w:eastAsia="en-GB"/>
          </w:rPr>
          <w:tab/>
        </w:r>
        <w:r w:rsidRPr="00485126" w:rsidDel="00485126">
          <w:rPr>
            <w:rStyle w:val="Hyperlink"/>
            <w:noProof/>
          </w:rPr>
          <w:delText>Period of sustained low state of charge</w:delText>
        </w:r>
        <w:r w:rsidDel="00485126">
          <w:rPr>
            <w:noProof/>
            <w:webHidden/>
          </w:rPr>
          <w:tab/>
          <w:delText>15</w:delText>
        </w:r>
      </w:del>
    </w:p>
    <w:p w:rsidR="004D683B" w:rsidDel="00485126" w:rsidRDefault="004D683B">
      <w:pPr>
        <w:pStyle w:val="TOC2"/>
        <w:rPr>
          <w:del w:id="645" w:author="Peter Dobson" w:date="2016-04-13T13:07:00Z"/>
          <w:rFonts w:ascii="Calibri" w:hAnsi="Calibri"/>
          <w:bCs w:val="0"/>
          <w:noProof/>
          <w:szCs w:val="22"/>
          <w:lang w:eastAsia="en-GB"/>
        </w:rPr>
      </w:pPr>
      <w:del w:id="646" w:author="Peter Dobson" w:date="2016-04-13T13:07:00Z">
        <w:r w:rsidRPr="00485126" w:rsidDel="00485126">
          <w:rPr>
            <w:rStyle w:val="Hyperlink"/>
            <w:noProof/>
          </w:rPr>
          <w:delText>5.8</w:delText>
        </w:r>
        <w:r w:rsidDel="00485126">
          <w:rPr>
            <w:rFonts w:ascii="Calibri" w:hAnsi="Calibri"/>
            <w:bCs w:val="0"/>
            <w:noProof/>
            <w:szCs w:val="22"/>
            <w:lang w:eastAsia="en-GB"/>
          </w:rPr>
          <w:tab/>
        </w:r>
        <w:r w:rsidRPr="00485126" w:rsidDel="00485126">
          <w:rPr>
            <w:rStyle w:val="Hyperlink"/>
            <w:noProof/>
          </w:rPr>
          <w:delText>Electrolyte stratification</w:delText>
        </w:r>
        <w:r w:rsidDel="00485126">
          <w:rPr>
            <w:noProof/>
            <w:webHidden/>
          </w:rPr>
          <w:tab/>
          <w:delText>15</w:delText>
        </w:r>
      </w:del>
    </w:p>
    <w:p w:rsidR="004D683B" w:rsidDel="00485126" w:rsidRDefault="004D683B">
      <w:pPr>
        <w:pStyle w:val="TOC2"/>
        <w:rPr>
          <w:del w:id="647" w:author="Peter Dobson" w:date="2016-04-13T13:07:00Z"/>
          <w:rFonts w:ascii="Calibri" w:hAnsi="Calibri"/>
          <w:bCs w:val="0"/>
          <w:noProof/>
          <w:szCs w:val="22"/>
          <w:lang w:eastAsia="en-GB"/>
        </w:rPr>
      </w:pPr>
      <w:del w:id="648" w:author="Peter Dobson" w:date="2016-04-13T13:07:00Z">
        <w:r w:rsidRPr="00485126" w:rsidDel="00485126">
          <w:rPr>
            <w:rStyle w:val="Hyperlink"/>
            <w:noProof/>
          </w:rPr>
          <w:delText>5.9</w:delText>
        </w:r>
        <w:r w:rsidDel="00485126">
          <w:rPr>
            <w:rFonts w:ascii="Calibri" w:hAnsi="Calibri"/>
            <w:bCs w:val="0"/>
            <w:noProof/>
            <w:szCs w:val="22"/>
            <w:lang w:eastAsia="en-GB"/>
          </w:rPr>
          <w:tab/>
        </w:r>
        <w:r w:rsidRPr="00485126" w:rsidDel="00485126">
          <w:rPr>
            <w:rStyle w:val="Hyperlink"/>
            <w:noProof/>
          </w:rPr>
          <w:delText>Transportation</w:delText>
        </w:r>
        <w:r w:rsidDel="00485126">
          <w:rPr>
            <w:noProof/>
            <w:webHidden/>
          </w:rPr>
          <w:tab/>
          <w:delText>15</w:delText>
        </w:r>
      </w:del>
    </w:p>
    <w:p w:rsidR="004D683B" w:rsidDel="00485126" w:rsidRDefault="004D683B">
      <w:pPr>
        <w:pStyle w:val="TOC2"/>
        <w:rPr>
          <w:del w:id="649" w:author="Peter Dobson" w:date="2016-04-13T13:07:00Z"/>
          <w:rFonts w:ascii="Calibri" w:hAnsi="Calibri"/>
          <w:bCs w:val="0"/>
          <w:noProof/>
          <w:szCs w:val="22"/>
          <w:lang w:eastAsia="en-GB"/>
        </w:rPr>
      </w:pPr>
      <w:del w:id="650" w:author="Peter Dobson" w:date="2016-04-13T13:07:00Z">
        <w:r w:rsidRPr="00485126" w:rsidDel="00485126">
          <w:rPr>
            <w:rStyle w:val="Hyperlink"/>
            <w:noProof/>
          </w:rPr>
          <w:delText>5.10</w:delText>
        </w:r>
        <w:r w:rsidDel="00485126">
          <w:rPr>
            <w:rFonts w:ascii="Calibri" w:hAnsi="Calibri"/>
            <w:bCs w:val="0"/>
            <w:noProof/>
            <w:szCs w:val="22"/>
            <w:lang w:eastAsia="en-GB"/>
          </w:rPr>
          <w:tab/>
        </w:r>
        <w:r w:rsidRPr="00485126" w:rsidDel="00485126">
          <w:rPr>
            <w:rStyle w:val="Hyperlink"/>
            <w:noProof/>
          </w:rPr>
          <w:delText>Storage</w:delText>
        </w:r>
        <w:r w:rsidDel="00485126">
          <w:rPr>
            <w:noProof/>
            <w:webHidden/>
          </w:rPr>
          <w:tab/>
          <w:delText>15</w:delText>
        </w:r>
      </w:del>
    </w:p>
    <w:p w:rsidR="004D683B" w:rsidDel="00485126" w:rsidRDefault="004D683B">
      <w:pPr>
        <w:pStyle w:val="TOC2"/>
        <w:rPr>
          <w:del w:id="651" w:author="Peter Dobson" w:date="2016-04-13T13:07:00Z"/>
          <w:rFonts w:ascii="Calibri" w:hAnsi="Calibri"/>
          <w:bCs w:val="0"/>
          <w:noProof/>
          <w:szCs w:val="22"/>
          <w:lang w:eastAsia="en-GB"/>
        </w:rPr>
      </w:pPr>
      <w:del w:id="652" w:author="Peter Dobson" w:date="2016-04-13T13:07:00Z">
        <w:r w:rsidRPr="00485126" w:rsidDel="00485126">
          <w:rPr>
            <w:rStyle w:val="Hyperlink"/>
            <w:noProof/>
          </w:rPr>
          <w:delText>5.11</w:delText>
        </w:r>
        <w:r w:rsidDel="00485126">
          <w:rPr>
            <w:rFonts w:ascii="Calibri" w:hAnsi="Calibri"/>
            <w:bCs w:val="0"/>
            <w:noProof/>
            <w:szCs w:val="22"/>
            <w:lang w:eastAsia="en-GB"/>
          </w:rPr>
          <w:tab/>
        </w:r>
        <w:r w:rsidRPr="00485126" w:rsidDel="00485126">
          <w:rPr>
            <w:rStyle w:val="Hyperlink"/>
            <w:noProof/>
          </w:rPr>
          <w:delText>Operating temperature</w:delText>
        </w:r>
        <w:r w:rsidDel="00485126">
          <w:rPr>
            <w:noProof/>
            <w:webHidden/>
          </w:rPr>
          <w:tab/>
          <w:delText>16</w:delText>
        </w:r>
      </w:del>
    </w:p>
    <w:p w:rsidR="004D683B" w:rsidDel="00485126" w:rsidRDefault="004D683B">
      <w:pPr>
        <w:pStyle w:val="TOC2"/>
        <w:rPr>
          <w:del w:id="653" w:author="Peter Dobson" w:date="2016-04-13T13:07:00Z"/>
          <w:rFonts w:ascii="Calibri" w:hAnsi="Calibri"/>
          <w:bCs w:val="0"/>
          <w:noProof/>
          <w:szCs w:val="22"/>
          <w:lang w:eastAsia="en-GB"/>
        </w:rPr>
      </w:pPr>
      <w:del w:id="654" w:author="Peter Dobson" w:date="2016-04-13T13:07:00Z">
        <w:r w:rsidRPr="00485126" w:rsidDel="00485126">
          <w:rPr>
            <w:rStyle w:val="Hyperlink"/>
            <w:noProof/>
          </w:rPr>
          <w:delText>5.12</w:delText>
        </w:r>
        <w:r w:rsidDel="00485126">
          <w:rPr>
            <w:rFonts w:ascii="Calibri" w:hAnsi="Calibri"/>
            <w:bCs w:val="0"/>
            <w:noProof/>
            <w:szCs w:val="22"/>
            <w:lang w:eastAsia="en-GB"/>
          </w:rPr>
          <w:tab/>
        </w:r>
        <w:r w:rsidRPr="00485126" w:rsidDel="00485126">
          <w:rPr>
            <w:rStyle w:val="Hyperlink"/>
            <w:noProof/>
          </w:rPr>
          <w:delText>Physical protection</w:delText>
        </w:r>
        <w:r w:rsidDel="00485126">
          <w:rPr>
            <w:noProof/>
            <w:webHidden/>
          </w:rPr>
          <w:tab/>
          <w:delText>16</w:delText>
        </w:r>
      </w:del>
    </w:p>
    <w:p w:rsidR="004D683B" w:rsidDel="00485126" w:rsidRDefault="004D683B">
      <w:pPr>
        <w:pStyle w:val="TOC2"/>
        <w:rPr>
          <w:del w:id="655" w:author="Peter Dobson" w:date="2016-04-13T13:07:00Z"/>
          <w:rFonts w:ascii="Calibri" w:hAnsi="Calibri"/>
          <w:bCs w:val="0"/>
          <w:noProof/>
          <w:szCs w:val="22"/>
          <w:lang w:eastAsia="en-GB"/>
        </w:rPr>
      </w:pPr>
      <w:del w:id="656" w:author="Peter Dobson" w:date="2016-04-13T13:07:00Z">
        <w:r w:rsidRPr="00485126" w:rsidDel="00485126">
          <w:rPr>
            <w:rStyle w:val="Hyperlink"/>
            <w:noProof/>
          </w:rPr>
          <w:delText>5.13</w:delText>
        </w:r>
        <w:r w:rsidDel="00485126">
          <w:rPr>
            <w:rFonts w:ascii="Calibri" w:hAnsi="Calibri"/>
            <w:bCs w:val="0"/>
            <w:noProof/>
            <w:szCs w:val="22"/>
            <w:lang w:eastAsia="en-GB"/>
          </w:rPr>
          <w:tab/>
        </w:r>
        <w:r w:rsidRPr="00485126" w:rsidDel="00485126">
          <w:rPr>
            <w:rStyle w:val="Hyperlink"/>
            <w:noProof/>
          </w:rPr>
          <w:delText>Capacity</w:delText>
        </w:r>
        <w:r w:rsidDel="00485126">
          <w:rPr>
            <w:noProof/>
            <w:webHidden/>
          </w:rPr>
          <w:tab/>
          <w:delText>16</w:delText>
        </w:r>
      </w:del>
    </w:p>
    <w:p w:rsidR="004D683B" w:rsidDel="00485126" w:rsidRDefault="004D683B">
      <w:pPr>
        <w:pStyle w:val="TOC2"/>
        <w:rPr>
          <w:del w:id="657" w:author="Peter Dobson" w:date="2016-04-13T13:07:00Z"/>
          <w:rFonts w:ascii="Calibri" w:hAnsi="Calibri"/>
          <w:bCs w:val="0"/>
          <w:noProof/>
          <w:szCs w:val="22"/>
          <w:lang w:eastAsia="en-GB"/>
        </w:rPr>
      </w:pPr>
      <w:del w:id="658" w:author="Peter Dobson" w:date="2016-04-13T13:07:00Z">
        <w:r w:rsidRPr="00485126" w:rsidDel="00485126">
          <w:rPr>
            <w:rStyle w:val="Hyperlink"/>
            <w:noProof/>
          </w:rPr>
          <w:delText>5.14</w:delText>
        </w:r>
        <w:r w:rsidDel="00485126">
          <w:rPr>
            <w:rFonts w:ascii="Calibri" w:hAnsi="Calibri"/>
            <w:bCs w:val="0"/>
            <w:noProof/>
            <w:szCs w:val="22"/>
            <w:lang w:eastAsia="en-GB"/>
          </w:rPr>
          <w:tab/>
        </w:r>
        <w:r w:rsidRPr="00485126" w:rsidDel="00485126">
          <w:rPr>
            <w:rStyle w:val="Hyperlink"/>
            <w:noProof/>
          </w:rPr>
          <w:delText>Cycle Life</w:delText>
        </w:r>
        <w:r w:rsidDel="00485126">
          <w:rPr>
            <w:noProof/>
            <w:webHidden/>
          </w:rPr>
          <w:tab/>
          <w:delText>16</w:delText>
        </w:r>
      </w:del>
    </w:p>
    <w:p w:rsidR="004D683B" w:rsidDel="00485126" w:rsidRDefault="004D683B">
      <w:pPr>
        <w:pStyle w:val="TOC2"/>
        <w:rPr>
          <w:del w:id="659" w:author="Peter Dobson" w:date="2016-04-13T13:07:00Z"/>
          <w:rFonts w:ascii="Calibri" w:hAnsi="Calibri"/>
          <w:bCs w:val="0"/>
          <w:noProof/>
          <w:szCs w:val="22"/>
          <w:lang w:eastAsia="en-GB"/>
        </w:rPr>
      </w:pPr>
      <w:del w:id="660" w:author="Peter Dobson" w:date="2016-04-13T13:07:00Z">
        <w:r w:rsidRPr="00485126" w:rsidDel="00485126">
          <w:rPr>
            <w:rStyle w:val="Hyperlink"/>
            <w:noProof/>
          </w:rPr>
          <w:delText>5.15</w:delText>
        </w:r>
        <w:r w:rsidDel="00485126">
          <w:rPr>
            <w:rFonts w:ascii="Calibri" w:hAnsi="Calibri"/>
            <w:bCs w:val="0"/>
            <w:noProof/>
            <w:szCs w:val="22"/>
            <w:lang w:eastAsia="en-GB"/>
          </w:rPr>
          <w:tab/>
        </w:r>
        <w:r w:rsidRPr="00485126" w:rsidDel="00485126">
          <w:rPr>
            <w:rStyle w:val="Hyperlink"/>
            <w:noProof/>
          </w:rPr>
          <w:delText>Charge control</w:delText>
        </w:r>
        <w:r w:rsidDel="00485126">
          <w:rPr>
            <w:noProof/>
            <w:webHidden/>
          </w:rPr>
          <w:tab/>
          <w:delText>16</w:delText>
        </w:r>
      </w:del>
    </w:p>
    <w:p w:rsidR="004D683B" w:rsidDel="00485126" w:rsidRDefault="004D683B">
      <w:pPr>
        <w:pStyle w:val="TOC2"/>
        <w:rPr>
          <w:del w:id="661" w:author="Peter Dobson" w:date="2016-04-13T13:07:00Z"/>
          <w:rFonts w:ascii="Calibri" w:hAnsi="Calibri"/>
          <w:bCs w:val="0"/>
          <w:noProof/>
          <w:szCs w:val="22"/>
          <w:lang w:eastAsia="en-GB"/>
        </w:rPr>
      </w:pPr>
      <w:del w:id="662" w:author="Peter Dobson" w:date="2016-04-13T13:07:00Z">
        <w:r w:rsidRPr="00485126" w:rsidDel="00485126">
          <w:rPr>
            <w:rStyle w:val="Hyperlink"/>
            <w:noProof/>
          </w:rPr>
          <w:delText>5.16</w:delText>
        </w:r>
        <w:r w:rsidDel="00485126">
          <w:rPr>
            <w:rFonts w:ascii="Calibri" w:hAnsi="Calibri"/>
            <w:bCs w:val="0"/>
            <w:noProof/>
            <w:szCs w:val="22"/>
            <w:lang w:eastAsia="en-GB"/>
          </w:rPr>
          <w:tab/>
        </w:r>
        <w:r w:rsidRPr="00485126" w:rsidDel="00485126">
          <w:rPr>
            <w:rStyle w:val="Hyperlink"/>
            <w:noProof/>
          </w:rPr>
          <w:delText>Charging Parameters</w:delText>
        </w:r>
        <w:r w:rsidDel="00485126">
          <w:rPr>
            <w:noProof/>
            <w:webHidden/>
          </w:rPr>
          <w:tab/>
          <w:delText>17</w:delText>
        </w:r>
      </w:del>
    </w:p>
    <w:p w:rsidR="004D683B" w:rsidDel="00485126" w:rsidRDefault="004D683B">
      <w:pPr>
        <w:pStyle w:val="TOC2"/>
        <w:rPr>
          <w:del w:id="663" w:author="Peter Dobson" w:date="2016-04-13T13:07:00Z"/>
          <w:rFonts w:ascii="Calibri" w:hAnsi="Calibri"/>
          <w:bCs w:val="0"/>
          <w:noProof/>
          <w:szCs w:val="22"/>
          <w:lang w:eastAsia="en-GB"/>
        </w:rPr>
      </w:pPr>
      <w:del w:id="664" w:author="Peter Dobson" w:date="2016-04-13T13:07:00Z">
        <w:r w:rsidRPr="00485126" w:rsidDel="00485126">
          <w:rPr>
            <w:rStyle w:val="Hyperlink"/>
            <w:noProof/>
          </w:rPr>
          <w:delText>5.17</w:delText>
        </w:r>
        <w:r w:rsidDel="00485126">
          <w:rPr>
            <w:rFonts w:ascii="Calibri" w:hAnsi="Calibri"/>
            <w:bCs w:val="0"/>
            <w:noProof/>
            <w:szCs w:val="22"/>
            <w:lang w:eastAsia="en-GB"/>
          </w:rPr>
          <w:tab/>
        </w:r>
        <w:r w:rsidRPr="00485126" w:rsidDel="00485126">
          <w:rPr>
            <w:rStyle w:val="Hyperlink"/>
            <w:noProof/>
          </w:rPr>
          <w:delText>Remote Monitoring of Battery Condition</w:delText>
        </w:r>
        <w:r w:rsidDel="00485126">
          <w:rPr>
            <w:noProof/>
            <w:webHidden/>
          </w:rPr>
          <w:tab/>
          <w:delText>18</w:delText>
        </w:r>
      </w:del>
    </w:p>
    <w:p w:rsidR="004D683B" w:rsidDel="00485126" w:rsidRDefault="004D683B">
      <w:pPr>
        <w:pStyle w:val="TOC2"/>
        <w:rPr>
          <w:del w:id="665" w:author="Peter Dobson" w:date="2016-04-13T13:07:00Z"/>
          <w:rFonts w:ascii="Calibri" w:hAnsi="Calibri"/>
          <w:bCs w:val="0"/>
          <w:noProof/>
          <w:szCs w:val="22"/>
          <w:lang w:eastAsia="en-GB"/>
        </w:rPr>
      </w:pPr>
      <w:del w:id="666" w:author="Peter Dobson" w:date="2016-04-13T13:07:00Z">
        <w:r w:rsidRPr="00485126" w:rsidDel="00485126">
          <w:rPr>
            <w:rStyle w:val="Hyperlink"/>
            <w:noProof/>
          </w:rPr>
          <w:delText>5.18</w:delText>
        </w:r>
        <w:r w:rsidDel="00485126">
          <w:rPr>
            <w:rFonts w:ascii="Calibri" w:hAnsi="Calibri"/>
            <w:bCs w:val="0"/>
            <w:noProof/>
            <w:szCs w:val="22"/>
            <w:lang w:eastAsia="en-GB"/>
          </w:rPr>
          <w:tab/>
        </w:r>
        <w:r w:rsidRPr="00485126" w:rsidDel="00485126">
          <w:rPr>
            <w:rStyle w:val="Hyperlink"/>
            <w:noProof/>
          </w:rPr>
          <w:delText>Blocking Diodes</w:delText>
        </w:r>
        <w:r w:rsidDel="00485126">
          <w:rPr>
            <w:noProof/>
            <w:webHidden/>
          </w:rPr>
          <w:tab/>
          <w:delText>18</w:delText>
        </w:r>
      </w:del>
    </w:p>
    <w:p w:rsidR="004D683B" w:rsidDel="00485126" w:rsidRDefault="004D683B">
      <w:pPr>
        <w:pStyle w:val="TOC2"/>
        <w:rPr>
          <w:del w:id="667" w:author="Peter Dobson" w:date="2016-04-13T13:07:00Z"/>
          <w:rFonts w:ascii="Calibri" w:hAnsi="Calibri"/>
          <w:bCs w:val="0"/>
          <w:noProof/>
          <w:szCs w:val="22"/>
          <w:lang w:eastAsia="en-GB"/>
        </w:rPr>
      </w:pPr>
      <w:del w:id="668" w:author="Peter Dobson" w:date="2016-04-13T13:07:00Z">
        <w:r w:rsidRPr="00485126" w:rsidDel="00485126">
          <w:rPr>
            <w:rStyle w:val="Hyperlink"/>
            <w:noProof/>
          </w:rPr>
          <w:delText>5.19</w:delText>
        </w:r>
        <w:r w:rsidDel="00485126">
          <w:rPr>
            <w:rFonts w:ascii="Calibri" w:hAnsi="Calibri"/>
            <w:bCs w:val="0"/>
            <w:noProof/>
            <w:szCs w:val="22"/>
            <w:lang w:eastAsia="en-GB"/>
          </w:rPr>
          <w:tab/>
        </w:r>
        <w:r w:rsidRPr="00485126" w:rsidDel="00485126">
          <w:rPr>
            <w:rStyle w:val="Hyperlink"/>
            <w:noProof/>
          </w:rPr>
          <w:delText>Charge retention</w:delText>
        </w:r>
        <w:r w:rsidDel="00485126">
          <w:rPr>
            <w:noProof/>
            <w:webHidden/>
          </w:rPr>
          <w:tab/>
          <w:delText>18</w:delText>
        </w:r>
      </w:del>
    </w:p>
    <w:p w:rsidR="004D683B" w:rsidDel="00485126" w:rsidRDefault="004D683B">
      <w:pPr>
        <w:pStyle w:val="TOC2"/>
        <w:rPr>
          <w:del w:id="669" w:author="Peter Dobson" w:date="2016-04-13T13:07:00Z"/>
          <w:rFonts w:ascii="Calibri" w:hAnsi="Calibri"/>
          <w:bCs w:val="0"/>
          <w:noProof/>
          <w:szCs w:val="22"/>
          <w:lang w:eastAsia="en-GB"/>
        </w:rPr>
      </w:pPr>
      <w:del w:id="670" w:author="Peter Dobson" w:date="2016-04-13T13:07:00Z">
        <w:r w:rsidRPr="00485126" w:rsidDel="00485126">
          <w:rPr>
            <w:rStyle w:val="Hyperlink"/>
            <w:noProof/>
          </w:rPr>
          <w:delText>5.20</w:delText>
        </w:r>
        <w:r w:rsidDel="00485126">
          <w:rPr>
            <w:rFonts w:ascii="Calibri" w:hAnsi="Calibri"/>
            <w:bCs w:val="0"/>
            <w:noProof/>
            <w:szCs w:val="22"/>
            <w:lang w:eastAsia="en-GB"/>
          </w:rPr>
          <w:tab/>
        </w:r>
        <w:r w:rsidRPr="00485126" w:rsidDel="00485126">
          <w:rPr>
            <w:rStyle w:val="Hyperlink"/>
            <w:noProof/>
          </w:rPr>
          <w:delText>Over discharge protection</w:delText>
        </w:r>
        <w:r w:rsidDel="00485126">
          <w:rPr>
            <w:noProof/>
            <w:webHidden/>
          </w:rPr>
          <w:tab/>
          <w:delText>18</w:delText>
        </w:r>
      </w:del>
    </w:p>
    <w:p w:rsidR="004D683B" w:rsidDel="00485126" w:rsidRDefault="004D683B">
      <w:pPr>
        <w:pStyle w:val="TOC2"/>
        <w:rPr>
          <w:del w:id="671" w:author="Peter Dobson" w:date="2016-04-13T13:07:00Z"/>
          <w:rFonts w:ascii="Calibri" w:hAnsi="Calibri"/>
          <w:bCs w:val="0"/>
          <w:noProof/>
          <w:szCs w:val="22"/>
          <w:lang w:eastAsia="en-GB"/>
        </w:rPr>
      </w:pPr>
      <w:del w:id="672" w:author="Peter Dobson" w:date="2016-04-13T13:07:00Z">
        <w:r w:rsidRPr="00485126" w:rsidDel="00485126">
          <w:rPr>
            <w:rStyle w:val="Hyperlink"/>
            <w:noProof/>
          </w:rPr>
          <w:delText>5.21</w:delText>
        </w:r>
        <w:r w:rsidDel="00485126">
          <w:rPr>
            <w:rFonts w:ascii="Calibri" w:hAnsi="Calibri"/>
            <w:bCs w:val="0"/>
            <w:noProof/>
            <w:szCs w:val="22"/>
            <w:lang w:eastAsia="en-GB"/>
          </w:rPr>
          <w:tab/>
        </w:r>
        <w:r w:rsidRPr="00485126" w:rsidDel="00485126">
          <w:rPr>
            <w:rStyle w:val="Hyperlink"/>
            <w:noProof/>
          </w:rPr>
          <w:delText>Batteries on Buoys</w:delText>
        </w:r>
        <w:r w:rsidDel="00485126">
          <w:rPr>
            <w:noProof/>
            <w:webHidden/>
          </w:rPr>
          <w:tab/>
          <w:delText>19</w:delText>
        </w:r>
      </w:del>
    </w:p>
    <w:p w:rsidR="004D683B" w:rsidDel="00485126" w:rsidRDefault="004D683B">
      <w:pPr>
        <w:pStyle w:val="TOC2"/>
        <w:rPr>
          <w:del w:id="673" w:author="Peter Dobson" w:date="2016-04-13T13:07:00Z"/>
          <w:rFonts w:ascii="Calibri" w:hAnsi="Calibri"/>
          <w:bCs w:val="0"/>
          <w:noProof/>
          <w:szCs w:val="22"/>
          <w:lang w:eastAsia="en-GB"/>
        </w:rPr>
      </w:pPr>
      <w:del w:id="674" w:author="Peter Dobson" w:date="2016-04-13T13:07:00Z">
        <w:r w:rsidRPr="00485126" w:rsidDel="00485126">
          <w:rPr>
            <w:rStyle w:val="Hyperlink"/>
            <w:noProof/>
          </w:rPr>
          <w:delText>5.22</w:delText>
        </w:r>
        <w:r w:rsidDel="00485126">
          <w:rPr>
            <w:rFonts w:ascii="Calibri" w:hAnsi="Calibri"/>
            <w:bCs w:val="0"/>
            <w:noProof/>
            <w:szCs w:val="22"/>
            <w:lang w:eastAsia="en-GB"/>
          </w:rPr>
          <w:tab/>
        </w:r>
        <w:r w:rsidRPr="00485126" w:rsidDel="00485126">
          <w:rPr>
            <w:rStyle w:val="Hyperlink"/>
            <w:noProof/>
          </w:rPr>
          <w:delText>Advances in Technology</w:delText>
        </w:r>
        <w:r w:rsidDel="00485126">
          <w:rPr>
            <w:noProof/>
            <w:webHidden/>
          </w:rPr>
          <w:tab/>
          <w:delText>19</w:delText>
        </w:r>
      </w:del>
    </w:p>
    <w:p w:rsidR="004D683B" w:rsidDel="00485126" w:rsidRDefault="004D683B">
      <w:pPr>
        <w:pStyle w:val="TOC2"/>
        <w:rPr>
          <w:del w:id="675" w:author="Peter Dobson" w:date="2016-04-13T13:07:00Z"/>
          <w:rFonts w:ascii="Calibri" w:hAnsi="Calibri"/>
          <w:bCs w:val="0"/>
          <w:noProof/>
          <w:szCs w:val="22"/>
          <w:lang w:eastAsia="en-GB"/>
        </w:rPr>
      </w:pPr>
      <w:del w:id="676" w:author="Peter Dobson" w:date="2016-04-13T13:07:00Z">
        <w:r w:rsidRPr="00485126" w:rsidDel="00485126">
          <w:rPr>
            <w:rStyle w:val="Hyperlink"/>
            <w:noProof/>
          </w:rPr>
          <w:delText>5.23</w:delText>
        </w:r>
        <w:r w:rsidDel="00485126">
          <w:rPr>
            <w:rFonts w:ascii="Calibri" w:hAnsi="Calibri"/>
            <w:bCs w:val="0"/>
            <w:noProof/>
            <w:szCs w:val="22"/>
            <w:lang w:eastAsia="en-GB"/>
          </w:rPr>
          <w:tab/>
        </w:r>
        <w:r w:rsidRPr="00485126" w:rsidDel="00485126">
          <w:rPr>
            <w:rStyle w:val="Hyperlink"/>
            <w:noProof/>
          </w:rPr>
          <w:delText>Quality Versus Price</w:delText>
        </w:r>
        <w:r w:rsidDel="00485126">
          <w:rPr>
            <w:noProof/>
            <w:webHidden/>
          </w:rPr>
          <w:tab/>
          <w:delText>19</w:delText>
        </w:r>
      </w:del>
    </w:p>
    <w:p w:rsidR="004D683B" w:rsidDel="00485126" w:rsidRDefault="004D683B">
      <w:pPr>
        <w:pStyle w:val="TOC1"/>
        <w:rPr>
          <w:del w:id="677" w:author="Peter Dobson" w:date="2016-04-13T13:07:00Z"/>
          <w:rFonts w:ascii="Calibri" w:hAnsi="Calibri" w:cs="Times New Roman"/>
          <w:b w:val="0"/>
          <w:bCs w:val="0"/>
          <w:caps w:val="0"/>
          <w:noProof/>
          <w:szCs w:val="22"/>
          <w:lang w:eastAsia="en-GB"/>
        </w:rPr>
      </w:pPr>
      <w:del w:id="678" w:author="Peter Dobson" w:date="2016-04-13T13:07:00Z">
        <w:r w:rsidRPr="00485126" w:rsidDel="00485126">
          <w:rPr>
            <w:rStyle w:val="Hyperlink"/>
            <w:noProof/>
          </w:rPr>
          <w:delText>6</w:delText>
        </w:r>
        <w:r w:rsidDel="00485126">
          <w:rPr>
            <w:rFonts w:ascii="Calibri" w:hAnsi="Calibri" w:cs="Times New Roman"/>
            <w:b w:val="0"/>
            <w:bCs w:val="0"/>
            <w:caps w:val="0"/>
            <w:noProof/>
            <w:szCs w:val="22"/>
            <w:lang w:eastAsia="en-GB"/>
          </w:rPr>
          <w:tab/>
        </w:r>
        <w:r w:rsidRPr="00485126" w:rsidDel="00485126">
          <w:rPr>
            <w:rStyle w:val="Hyperlink"/>
            <w:noProof/>
          </w:rPr>
          <w:delText>SAFE HANDLING OF ENERGY STORAGE SYSTEMS</w:delText>
        </w:r>
        <w:r w:rsidDel="00485126">
          <w:rPr>
            <w:noProof/>
            <w:webHidden/>
          </w:rPr>
          <w:tab/>
          <w:delText>19</w:delText>
        </w:r>
      </w:del>
    </w:p>
    <w:p w:rsidR="004D683B" w:rsidDel="00485126" w:rsidRDefault="004D683B">
      <w:pPr>
        <w:pStyle w:val="TOC2"/>
        <w:rPr>
          <w:del w:id="679" w:author="Peter Dobson" w:date="2016-04-13T13:07:00Z"/>
          <w:rFonts w:ascii="Calibri" w:hAnsi="Calibri"/>
          <w:bCs w:val="0"/>
          <w:noProof/>
          <w:szCs w:val="22"/>
          <w:lang w:eastAsia="en-GB"/>
        </w:rPr>
      </w:pPr>
      <w:del w:id="680" w:author="Peter Dobson" w:date="2016-04-13T13:07:00Z">
        <w:r w:rsidRPr="00485126" w:rsidDel="00485126">
          <w:rPr>
            <w:rStyle w:val="Hyperlink"/>
            <w:noProof/>
          </w:rPr>
          <w:delText>6.1</w:delText>
        </w:r>
        <w:r w:rsidDel="00485126">
          <w:rPr>
            <w:rFonts w:ascii="Calibri" w:hAnsi="Calibri"/>
            <w:bCs w:val="0"/>
            <w:noProof/>
            <w:szCs w:val="22"/>
            <w:lang w:eastAsia="en-GB"/>
          </w:rPr>
          <w:tab/>
        </w:r>
        <w:r w:rsidRPr="00485126" w:rsidDel="00485126">
          <w:rPr>
            <w:rStyle w:val="Hyperlink"/>
            <w:noProof/>
          </w:rPr>
          <w:delText>Battery Safety Issues</w:delText>
        </w:r>
        <w:r w:rsidDel="00485126">
          <w:rPr>
            <w:noProof/>
            <w:webHidden/>
          </w:rPr>
          <w:tab/>
          <w:delText>19</w:delText>
        </w:r>
      </w:del>
    </w:p>
    <w:p w:rsidR="004D683B" w:rsidDel="00485126" w:rsidRDefault="004D683B">
      <w:pPr>
        <w:pStyle w:val="TOC2"/>
        <w:rPr>
          <w:del w:id="681" w:author="Peter Dobson" w:date="2016-04-13T13:07:00Z"/>
          <w:rFonts w:ascii="Calibri" w:hAnsi="Calibri"/>
          <w:bCs w:val="0"/>
          <w:noProof/>
          <w:szCs w:val="22"/>
          <w:lang w:eastAsia="en-GB"/>
        </w:rPr>
      </w:pPr>
      <w:del w:id="682" w:author="Peter Dobson" w:date="2016-04-13T13:07:00Z">
        <w:r w:rsidRPr="00485126" w:rsidDel="00485126">
          <w:rPr>
            <w:rStyle w:val="Hyperlink"/>
            <w:noProof/>
          </w:rPr>
          <w:lastRenderedPageBreak/>
          <w:delText>6.2</w:delText>
        </w:r>
        <w:r w:rsidDel="00485126">
          <w:rPr>
            <w:rFonts w:ascii="Calibri" w:hAnsi="Calibri"/>
            <w:bCs w:val="0"/>
            <w:noProof/>
            <w:szCs w:val="22"/>
            <w:lang w:eastAsia="en-GB"/>
          </w:rPr>
          <w:tab/>
        </w:r>
        <w:r w:rsidRPr="00485126" w:rsidDel="00485126">
          <w:rPr>
            <w:rStyle w:val="Hyperlink"/>
            <w:noProof/>
          </w:rPr>
          <w:delText>Installation</w:delText>
        </w:r>
        <w:r w:rsidDel="00485126">
          <w:rPr>
            <w:noProof/>
            <w:webHidden/>
          </w:rPr>
          <w:tab/>
          <w:delText>19</w:delText>
        </w:r>
      </w:del>
    </w:p>
    <w:p w:rsidR="004D683B" w:rsidDel="00485126" w:rsidRDefault="004D683B">
      <w:pPr>
        <w:pStyle w:val="TOC2"/>
        <w:rPr>
          <w:del w:id="683" w:author="Peter Dobson" w:date="2016-04-13T13:07:00Z"/>
          <w:rFonts w:ascii="Calibri" w:hAnsi="Calibri"/>
          <w:bCs w:val="0"/>
          <w:noProof/>
          <w:szCs w:val="22"/>
          <w:lang w:eastAsia="en-GB"/>
        </w:rPr>
      </w:pPr>
      <w:del w:id="684" w:author="Peter Dobson" w:date="2016-04-13T13:07:00Z">
        <w:r w:rsidRPr="00485126" w:rsidDel="00485126">
          <w:rPr>
            <w:rStyle w:val="Hyperlink"/>
            <w:noProof/>
          </w:rPr>
          <w:delText>6.3</w:delText>
        </w:r>
        <w:r w:rsidDel="00485126">
          <w:rPr>
            <w:rFonts w:ascii="Calibri" w:hAnsi="Calibri"/>
            <w:bCs w:val="0"/>
            <w:noProof/>
            <w:szCs w:val="22"/>
            <w:lang w:eastAsia="en-GB"/>
          </w:rPr>
          <w:tab/>
        </w:r>
        <w:r w:rsidRPr="00485126" w:rsidDel="00485126">
          <w:rPr>
            <w:rStyle w:val="Hyperlink"/>
            <w:noProof/>
          </w:rPr>
          <w:delText>Ventilation</w:delText>
        </w:r>
        <w:r w:rsidDel="00485126">
          <w:rPr>
            <w:noProof/>
            <w:webHidden/>
          </w:rPr>
          <w:tab/>
          <w:delText>20</w:delText>
        </w:r>
      </w:del>
    </w:p>
    <w:p w:rsidR="004D683B" w:rsidDel="00485126" w:rsidRDefault="004D683B">
      <w:pPr>
        <w:pStyle w:val="TOC3"/>
        <w:rPr>
          <w:del w:id="685" w:author="Peter Dobson" w:date="2016-04-13T13:07:00Z"/>
          <w:rFonts w:ascii="Calibri" w:hAnsi="Calibri"/>
          <w:noProof/>
          <w:sz w:val="22"/>
          <w:szCs w:val="22"/>
          <w:lang w:eastAsia="en-GB"/>
        </w:rPr>
      </w:pPr>
      <w:del w:id="686" w:author="Peter Dobson" w:date="2016-04-13T13:07:00Z">
        <w:r w:rsidRPr="00485126" w:rsidDel="00485126">
          <w:rPr>
            <w:rStyle w:val="Hyperlink"/>
            <w:noProof/>
          </w:rPr>
          <w:delText>6.3.1</w:delText>
        </w:r>
        <w:r w:rsidDel="00485126">
          <w:rPr>
            <w:rFonts w:ascii="Calibri" w:hAnsi="Calibri"/>
            <w:noProof/>
            <w:sz w:val="22"/>
            <w:szCs w:val="22"/>
            <w:lang w:eastAsia="en-GB"/>
          </w:rPr>
          <w:tab/>
        </w:r>
        <w:r w:rsidRPr="00485126" w:rsidDel="00485126">
          <w:rPr>
            <w:rStyle w:val="Hyperlink"/>
            <w:noProof/>
          </w:rPr>
          <w:delText>Buoy Installation</w:delText>
        </w:r>
        <w:r w:rsidDel="00485126">
          <w:rPr>
            <w:noProof/>
            <w:webHidden/>
          </w:rPr>
          <w:tab/>
          <w:delText>21</w:delText>
        </w:r>
      </w:del>
    </w:p>
    <w:p w:rsidR="004D683B" w:rsidDel="00485126" w:rsidRDefault="004D683B">
      <w:pPr>
        <w:pStyle w:val="TOC2"/>
        <w:rPr>
          <w:del w:id="687" w:author="Peter Dobson" w:date="2016-04-13T13:07:00Z"/>
          <w:rFonts w:ascii="Calibri" w:hAnsi="Calibri"/>
          <w:bCs w:val="0"/>
          <w:noProof/>
          <w:szCs w:val="22"/>
          <w:lang w:eastAsia="en-GB"/>
        </w:rPr>
      </w:pPr>
      <w:del w:id="688" w:author="Peter Dobson" w:date="2016-04-13T13:07:00Z">
        <w:r w:rsidRPr="00485126" w:rsidDel="00485126">
          <w:rPr>
            <w:rStyle w:val="Hyperlink"/>
            <w:noProof/>
          </w:rPr>
          <w:delText>6.4</w:delText>
        </w:r>
        <w:r w:rsidDel="00485126">
          <w:rPr>
            <w:rFonts w:ascii="Calibri" w:hAnsi="Calibri"/>
            <w:bCs w:val="0"/>
            <w:noProof/>
            <w:szCs w:val="22"/>
            <w:lang w:eastAsia="en-GB"/>
          </w:rPr>
          <w:tab/>
        </w:r>
        <w:r w:rsidRPr="00485126" w:rsidDel="00485126">
          <w:rPr>
            <w:rStyle w:val="Hyperlink"/>
            <w:noProof/>
          </w:rPr>
          <w:delText>Recycling and Disposal</w:delText>
        </w:r>
        <w:r w:rsidDel="00485126">
          <w:rPr>
            <w:noProof/>
            <w:webHidden/>
          </w:rPr>
          <w:tab/>
          <w:delText>22</w:delText>
        </w:r>
      </w:del>
    </w:p>
    <w:p w:rsidR="004D683B" w:rsidDel="00485126" w:rsidRDefault="004D683B">
      <w:pPr>
        <w:pStyle w:val="TOC1"/>
        <w:rPr>
          <w:del w:id="689" w:author="Peter Dobson" w:date="2016-04-13T13:07:00Z"/>
          <w:rFonts w:ascii="Calibri" w:hAnsi="Calibri" w:cs="Times New Roman"/>
          <w:b w:val="0"/>
          <w:bCs w:val="0"/>
          <w:caps w:val="0"/>
          <w:noProof/>
          <w:szCs w:val="22"/>
          <w:lang w:eastAsia="en-GB"/>
        </w:rPr>
      </w:pPr>
      <w:del w:id="690" w:author="Peter Dobson" w:date="2016-04-13T13:07:00Z">
        <w:r w:rsidRPr="00485126" w:rsidDel="00485126">
          <w:rPr>
            <w:rStyle w:val="Hyperlink"/>
            <w:noProof/>
          </w:rPr>
          <w:delText>7</w:delText>
        </w:r>
        <w:r w:rsidDel="00485126">
          <w:rPr>
            <w:rFonts w:ascii="Calibri" w:hAnsi="Calibri" w:cs="Times New Roman"/>
            <w:b w:val="0"/>
            <w:bCs w:val="0"/>
            <w:caps w:val="0"/>
            <w:noProof/>
            <w:szCs w:val="22"/>
            <w:lang w:eastAsia="en-GB"/>
          </w:rPr>
          <w:tab/>
        </w:r>
        <w:r w:rsidRPr="00485126" w:rsidDel="00485126">
          <w:rPr>
            <w:rStyle w:val="Hyperlink"/>
            <w:noProof/>
          </w:rPr>
          <w:delText>MAINTENANCE PRACTICES</w:delText>
        </w:r>
        <w:r w:rsidDel="00485126">
          <w:rPr>
            <w:noProof/>
            <w:webHidden/>
          </w:rPr>
          <w:tab/>
          <w:delText>22</w:delText>
        </w:r>
      </w:del>
    </w:p>
    <w:p w:rsidR="004D683B" w:rsidDel="00485126" w:rsidRDefault="004D683B">
      <w:pPr>
        <w:pStyle w:val="TOC2"/>
        <w:rPr>
          <w:del w:id="691" w:author="Peter Dobson" w:date="2016-04-13T13:07:00Z"/>
          <w:rFonts w:ascii="Calibri" w:hAnsi="Calibri"/>
          <w:bCs w:val="0"/>
          <w:noProof/>
          <w:szCs w:val="22"/>
          <w:lang w:eastAsia="en-GB"/>
        </w:rPr>
      </w:pPr>
      <w:del w:id="692" w:author="Peter Dobson" w:date="2016-04-13T13:07:00Z">
        <w:r w:rsidRPr="00485126" w:rsidDel="00485126">
          <w:rPr>
            <w:rStyle w:val="Hyperlink"/>
            <w:noProof/>
          </w:rPr>
          <w:delText>7.1</w:delText>
        </w:r>
        <w:r w:rsidDel="00485126">
          <w:rPr>
            <w:rFonts w:ascii="Calibri" w:hAnsi="Calibri"/>
            <w:bCs w:val="0"/>
            <w:noProof/>
            <w:szCs w:val="22"/>
            <w:lang w:eastAsia="en-GB"/>
          </w:rPr>
          <w:tab/>
        </w:r>
        <w:r w:rsidRPr="00485126" w:rsidDel="00485126">
          <w:rPr>
            <w:rStyle w:val="Hyperlink"/>
            <w:noProof/>
          </w:rPr>
          <w:delText>General considerations</w:delText>
        </w:r>
        <w:r w:rsidDel="00485126">
          <w:rPr>
            <w:noProof/>
            <w:webHidden/>
          </w:rPr>
          <w:tab/>
          <w:delText>22</w:delText>
        </w:r>
      </w:del>
    </w:p>
    <w:p w:rsidR="004D683B" w:rsidDel="00485126" w:rsidRDefault="004D683B">
      <w:pPr>
        <w:pStyle w:val="TOC2"/>
        <w:rPr>
          <w:del w:id="693" w:author="Peter Dobson" w:date="2016-04-13T13:07:00Z"/>
          <w:rFonts w:ascii="Calibri" w:hAnsi="Calibri"/>
          <w:bCs w:val="0"/>
          <w:noProof/>
          <w:szCs w:val="22"/>
          <w:lang w:eastAsia="en-GB"/>
        </w:rPr>
      </w:pPr>
      <w:del w:id="694" w:author="Peter Dobson" w:date="2016-04-13T13:07:00Z">
        <w:r w:rsidRPr="00485126" w:rsidDel="00485126">
          <w:rPr>
            <w:rStyle w:val="Hyperlink"/>
            <w:noProof/>
          </w:rPr>
          <w:delText>7.2</w:delText>
        </w:r>
        <w:r w:rsidDel="00485126">
          <w:rPr>
            <w:rFonts w:ascii="Calibri" w:hAnsi="Calibri"/>
            <w:bCs w:val="0"/>
            <w:noProof/>
            <w:szCs w:val="22"/>
            <w:lang w:eastAsia="en-GB"/>
          </w:rPr>
          <w:tab/>
        </w:r>
        <w:r w:rsidRPr="00485126" w:rsidDel="00485126">
          <w:rPr>
            <w:rStyle w:val="Hyperlink"/>
            <w:noProof/>
          </w:rPr>
          <w:delText>Inspections</w:delText>
        </w:r>
        <w:r w:rsidDel="00485126">
          <w:rPr>
            <w:noProof/>
            <w:webHidden/>
          </w:rPr>
          <w:tab/>
          <w:delText>23</w:delText>
        </w:r>
      </w:del>
    </w:p>
    <w:p w:rsidR="004D683B" w:rsidDel="00485126" w:rsidRDefault="004D683B">
      <w:pPr>
        <w:pStyle w:val="TOC3"/>
        <w:rPr>
          <w:del w:id="695" w:author="Peter Dobson" w:date="2016-04-13T13:07:00Z"/>
          <w:rFonts w:ascii="Calibri" w:hAnsi="Calibri"/>
          <w:noProof/>
          <w:sz w:val="22"/>
          <w:szCs w:val="22"/>
          <w:lang w:eastAsia="en-GB"/>
        </w:rPr>
      </w:pPr>
      <w:del w:id="696" w:author="Peter Dobson" w:date="2016-04-13T13:07:00Z">
        <w:r w:rsidRPr="00485126" w:rsidDel="00485126">
          <w:rPr>
            <w:rStyle w:val="Hyperlink"/>
            <w:noProof/>
          </w:rPr>
          <w:delText>7.2.1</w:delText>
        </w:r>
        <w:r w:rsidDel="00485126">
          <w:rPr>
            <w:rFonts w:ascii="Calibri" w:hAnsi="Calibri"/>
            <w:noProof/>
            <w:sz w:val="22"/>
            <w:szCs w:val="22"/>
            <w:lang w:eastAsia="en-GB"/>
          </w:rPr>
          <w:tab/>
        </w:r>
        <w:r w:rsidRPr="00485126" w:rsidDel="00485126">
          <w:rPr>
            <w:rStyle w:val="Hyperlink"/>
            <w:noProof/>
          </w:rPr>
          <w:delText>Initial readings</w:delText>
        </w:r>
        <w:r w:rsidDel="00485126">
          <w:rPr>
            <w:noProof/>
            <w:webHidden/>
          </w:rPr>
          <w:tab/>
          <w:delText>23</w:delText>
        </w:r>
      </w:del>
    </w:p>
    <w:p w:rsidR="004D683B" w:rsidDel="00485126" w:rsidRDefault="004D683B">
      <w:pPr>
        <w:pStyle w:val="TOC3"/>
        <w:rPr>
          <w:del w:id="697" w:author="Peter Dobson" w:date="2016-04-13T13:07:00Z"/>
          <w:rFonts w:ascii="Calibri" w:hAnsi="Calibri"/>
          <w:noProof/>
          <w:sz w:val="22"/>
          <w:szCs w:val="22"/>
          <w:lang w:eastAsia="en-GB"/>
        </w:rPr>
      </w:pPr>
      <w:del w:id="698" w:author="Peter Dobson" w:date="2016-04-13T13:07:00Z">
        <w:r w:rsidRPr="00485126" w:rsidDel="00485126">
          <w:rPr>
            <w:rStyle w:val="Hyperlink"/>
            <w:noProof/>
          </w:rPr>
          <w:delText>7.2.2</w:delText>
        </w:r>
        <w:r w:rsidDel="00485126">
          <w:rPr>
            <w:rFonts w:ascii="Calibri" w:hAnsi="Calibri"/>
            <w:noProof/>
            <w:sz w:val="22"/>
            <w:szCs w:val="22"/>
            <w:lang w:eastAsia="en-GB"/>
          </w:rPr>
          <w:tab/>
        </w:r>
        <w:r w:rsidRPr="00485126" w:rsidDel="00485126">
          <w:rPr>
            <w:rStyle w:val="Hyperlink"/>
            <w:noProof/>
          </w:rPr>
          <w:delText>Measurements and recording</w:delText>
        </w:r>
        <w:r w:rsidDel="00485126">
          <w:rPr>
            <w:noProof/>
            <w:webHidden/>
          </w:rPr>
          <w:tab/>
          <w:delText>23</w:delText>
        </w:r>
      </w:del>
    </w:p>
    <w:p w:rsidR="004D683B" w:rsidDel="00485126" w:rsidRDefault="004D683B">
      <w:pPr>
        <w:pStyle w:val="TOC3"/>
        <w:rPr>
          <w:del w:id="699" w:author="Peter Dobson" w:date="2016-04-13T13:07:00Z"/>
          <w:rFonts w:ascii="Calibri" w:hAnsi="Calibri"/>
          <w:noProof/>
          <w:sz w:val="22"/>
          <w:szCs w:val="22"/>
          <w:lang w:eastAsia="en-GB"/>
        </w:rPr>
      </w:pPr>
      <w:del w:id="700" w:author="Peter Dobson" w:date="2016-04-13T13:07:00Z">
        <w:r w:rsidRPr="00485126" w:rsidDel="00485126">
          <w:rPr>
            <w:rStyle w:val="Hyperlink"/>
            <w:noProof/>
          </w:rPr>
          <w:delText>7.2.3</w:delText>
        </w:r>
        <w:r w:rsidDel="00485126">
          <w:rPr>
            <w:rFonts w:ascii="Calibri" w:hAnsi="Calibri"/>
            <w:noProof/>
            <w:sz w:val="22"/>
            <w:szCs w:val="22"/>
            <w:lang w:eastAsia="en-GB"/>
          </w:rPr>
          <w:tab/>
        </w:r>
        <w:r w:rsidRPr="00485126" w:rsidDel="00485126">
          <w:rPr>
            <w:rStyle w:val="Hyperlink"/>
            <w:noProof/>
          </w:rPr>
          <w:delText>Electrolyte Level</w:delText>
        </w:r>
        <w:r w:rsidDel="00485126">
          <w:rPr>
            <w:noProof/>
            <w:webHidden/>
          </w:rPr>
          <w:tab/>
          <w:delText>24</w:delText>
        </w:r>
      </w:del>
    </w:p>
    <w:p w:rsidR="004D683B" w:rsidDel="00485126" w:rsidRDefault="004D683B">
      <w:pPr>
        <w:pStyle w:val="TOC3"/>
        <w:rPr>
          <w:del w:id="701" w:author="Peter Dobson" w:date="2016-04-13T13:07:00Z"/>
          <w:rFonts w:ascii="Calibri" w:hAnsi="Calibri"/>
          <w:noProof/>
          <w:sz w:val="22"/>
          <w:szCs w:val="22"/>
          <w:lang w:eastAsia="en-GB"/>
        </w:rPr>
      </w:pPr>
      <w:del w:id="702" w:author="Peter Dobson" w:date="2016-04-13T13:07:00Z">
        <w:r w:rsidRPr="00485126" w:rsidDel="00485126">
          <w:rPr>
            <w:rStyle w:val="Hyperlink"/>
            <w:noProof/>
          </w:rPr>
          <w:delText>7.2.4</w:delText>
        </w:r>
        <w:r w:rsidDel="00485126">
          <w:rPr>
            <w:rFonts w:ascii="Calibri" w:hAnsi="Calibri"/>
            <w:noProof/>
            <w:sz w:val="22"/>
            <w:szCs w:val="22"/>
            <w:lang w:eastAsia="en-GB"/>
          </w:rPr>
          <w:tab/>
        </w:r>
        <w:r w:rsidRPr="00485126" w:rsidDel="00485126">
          <w:rPr>
            <w:rStyle w:val="Hyperlink"/>
            <w:noProof/>
          </w:rPr>
          <w:delText>Electrolyte Consumption</w:delText>
        </w:r>
        <w:r w:rsidDel="00485126">
          <w:rPr>
            <w:noProof/>
            <w:webHidden/>
          </w:rPr>
          <w:tab/>
          <w:delText>24</w:delText>
        </w:r>
      </w:del>
    </w:p>
    <w:p w:rsidR="004D683B" w:rsidDel="00485126" w:rsidRDefault="004D683B">
      <w:pPr>
        <w:pStyle w:val="TOC3"/>
        <w:rPr>
          <w:del w:id="703" w:author="Peter Dobson" w:date="2016-04-13T13:07:00Z"/>
          <w:rFonts w:ascii="Calibri" w:hAnsi="Calibri"/>
          <w:noProof/>
          <w:sz w:val="22"/>
          <w:szCs w:val="22"/>
          <w:lang w:eastAsia="en-GB"/>
        </w:rPr>
      </w:pPr>
      <w:del w:id="704" w:author="Peter Dobson" w:date="2016-04-13T13:07:00Z">
        <w:r w:rsidRPr="00485126" w:rsidDel="00485126">
          <w:rPr>
            <w:rStyle w:val="Hyperlink"/>
            <w:noProof/>
          </w:rPr>
          <w:delText>7.2.5</w:delText>
        </w:r>
        <w:r w:rsidDel="00485126">
          <w:rPr>
            <w:rFonts w:ascii="Calibri" w:hAnsi="Calibri"/>
            <w:noProof/>
            <w:sz w:val="22"/>
            <w:szCs w:val="22"/>
            <w:lang w:eastAsia="en-GB"/>
          </w:rPr>
          <w:tab/>
        </w:r>
        <w:r w:rsidRPr="00485126" w:rsidDel="00485126">
          <w:rPr>
            <w:rStyle w:val="Hyperlink"/>
            <w:noProof/>
          </w:rPr>
          <w:delText>Visual Checks</w:delText>
        </w:r>
        <w:r w:rsidDel="00485126">
          <w:rPr>
            <w:noProof/>
            <w:webHidden/>
          </w:rPr>
          <w:tab/>
          <w:delText>24</w:delText>
        </w:r>
      </w:del>
    </w:p>
    <w:p w:rsidR="004D683B" w:rsidDel="00485126" w:rsidRDefault="004D683B">
      <w:pPr>
        <w:pStyle w:val="TOC3"/>
        <w:rPr>
          <w:del w:id="705" w:author="Peter Dobson" w:date="2016-04-13T13:07:00Z"/>
          <w:rFonts w:ascii="Calibri" w:hAnsi="Calibri"/>
          <w:noProof/>
          <w:sz w:val="22"/>
          <w:szCs w:val="22"/>
          <w:lang w:eastAsia="en-GB"/>
        </w:rPr>
      </w:pPr>
      <w:del w:id="706" w:author="Peter Dobson" w:date="2016-04-13T13:07:00Z">
        <w:r w:rsidRPr="00485126" w:rsidDel="00485126">
          <w:rPr>
            <w:rStyle w:val="Hyperlink"/>
            <w:noProof/>
          </w:rPr>
          <w:delText>7.2.6</w:delText>
        </w:r>
        <w:r w:rsidDel="00485126">
          <w:rPr>
            <w:rFonts w:ascii="Calibri" w:hAnsi="Calibri"/>
            <w:noProof/>
            <w:sz w:val="22"/>
            <w:szCs w:val="22"/>
            <w:lang w:eastAsia="en-GB"/>
          </w:rPr>
          <w:tab/>
        </w:r>
        <w:r w:rsidRPr="00485126" w:rsidDel="00485126">
          <w:rPr>
            <w:rStyle w:val="Hyperlink"/>
            <w:noProof/>
          </w:rPr>
          <w:delText>Special Inspections</w:delText>
        </w:r>
        <w:r w:rsidDel="00485126">
          <w:rPr>
            <w:noProof/>
            <w:webHidden/>
          </w:rPr>
          <w:tab/>
          <w:delText>24</w:delText>
        </w:r>
      </w:del>
    </w:p>
    <w:p w:rsidR="004D683B" w:rsidDel="00485126" w:rsidRDefault="004D683B">
      <w:pPr>
        <w:pStyle w:val="TOC2"/>
        <w:rPr>
          <w:del w:id="707" w:author="Peter Dobson" w:date="2016-04-13T13:07:00Z"/>
          <w:rFonts w:ascii="Calibri" w:hAnsi="Calibri"/>
          <w:bCs w:val="0"/>
          <w:noProof/>
          <w:szCs w:val="22"/>
          <w:lang w:eastAsia="en-GB"/>
        </w:rPr>
      </w:pPr>
      <w:del w:id="708" w:author="Peter Dobson" w:date="2016-04-13T13:07:00Z">
        <w:r w:rsidRPr="00485126" w:rsidDel="00485126">
          <w:rPr>
            <w:rStyle w:val="Hyperlink"/>
            <w:noProof/>
          </w:rPr>
          <w:delText>7.3</w:delText>
        </w:r>
        <w:r w:rsidDel="00485126">
          <w:rPr>
            <w:rFonts w:ascii="Calibri" w:hAnsi="Calibri"/>
            <w:bCs w:val="0"/>
            <w:noProof/>
            <w:szCs w:val="22"/>
            <w:lang w:eastAsia="en-GB"/>
          </w:rPr>
          <w:tab/>
        </w:r>
        <w:r w:rsidRPr="00485126" w:rsidDel="00485126">
          <w:rPr>
            <w:rStyle w:val="Hyperlink"/>
            <w:noProof/>
          </w:rPr>
          <w:delText>Tests</w:delText>
        </w:r>
        <w:r w:rsidDel="00485126">
          <w:rPr>
            <w:noProof/>
            <w:webHidden/>
          </w:rPr>
          <w:tab/>
          <w:delText>24</w:delText>
        </w:r>
      </w:del>
    </w:p>
    <w:p w:rsidR="004D683B" w:rsidDel="00485126" w:rsidRDefault="004D683B">
      <w:pPr>
        <w:pStyle w:val="TOC2"/>
        <w:rPr>
          <w:del w:id="709" w:author="Peter Dobson" w:date="2016-04-13T13:07:00Z"/>
          <w:rFonts w:ascii="Calibri" w:hAnsi="Calibri"/>
          <w:bCs w:val="0"/>
          <w:noProof/>
          <w:szCs w:val="22"/>
          <w:lang w:eastAsia="en-GB"/>
        </w:rPr>
      </w:pPr>
      <w:del w:id="710" w:author="Peter Dobson" w:date="2016-04-13T13:07:00Z">
        <w:r w:rsidRPr="00485126" w:rsidDel="00485126">
          <w:rPr>
            <w:rStyle w:val="Hyperlink"/>
            <w:noProof/>
          </w:rPr>
          <w:delText>7.4</w:delText>
        </w:r>
        <w:r w:rsidDel="00485126">
          <w:rPr>
            <w:rFonts w:ascii="Calibri" w:hAnsi="Calibri"/>
            <w:bCs w:val="0"/>
            <w:noProof/>
            <w:szCs w:val="22"/>
            <w:lang w:eastAsia="en-GB"/>
          </w:rPr>
          <w:tab/>
        </w:r>
        <w:r w:rsidRPr="00485126" w:rsidDel="00485126">
          <w:rPr>
            <w:rStyle w:val="Hyperlink"/>
            <w:noProof/>
          </w:rPr>
          <w:delText>Faults</w:delText>
        </w:r>
        <w:r w:rsidDel="00485126">
          <w:rPr>
            <w:noProof/>
            <w:webHidden/>
          </w:rPr>
          <w:tab/>
          <w:delText>25</w:delText>
        </w:r>
      </w:del>
    </w:p>
    <w:p w:rsidR="004D683B" w:rsidDel="00485126" w:rsidRDefault="004D683B">
      <w:pPr>
        <w:pStyle w:val="TOC2"/>
        <w:rPr>
          <w:del w:id="711" w:author="Peter Dobson" w:date="2016-04-13T13:07:00Z"/>
          <w:rFonts w:ascii="Calibri" w:hAnsi="Calibri"/>
          <w:bCs w:val="0"/>
          <w:noProof/>
          <w:szCs w:val="22"/>
          <w:lang w:eastAsia="en-GB"/>
        </w:rPr>
      </w:pPr>
      <w:del w:id="712" w:author="Peter Dobson" w:date="2016-04-13T13:07:00Z">
        <w:r w:rsidRPr="00485126" w:rsidDel="00485126">
          <w:rPr>
            <w:rStyle w:val="Hyperlink"/>
            <w:noProof/>
          </w:rPr>
          <w:delText>7.5</w:delText>
        </w:r>
        <w:r w:rsidDel="00485126">
          <w:rPr>
            <w:rFonts w:ascii="Calibri" w:hAnsi="Calibri"/>
            <w:bCs w:val="0"/>
            <w:noProof/>
            <w:szCs w:val="22"/>
            <w:lang w:eastAsia="en-GB"/>
          </w:rPr>
          <w:tab/>
        </w:r>
        <w:r w:rsidRPr="00485126" w:rsidDel="00485126">
          <w:rPr>
            <w:rStyle w:val="Hyperlink"/>
            <w:noProof/>
          </w:rPr>
          <w:delText>Corrective Actions - General</w:delText>
        </w:r>
        <w:r w:rsidDel="00485126">
          <w:rPr>
            <w:noProof/>
            <w:webHidden/>
          </w:rPr>
          <w:tab/>
          <w:delText>25</w:delText>
        </w:r>
      </w:del>
    </w:p>
    <w:p w:rsidR="004D683B" w:rsidDel="00485126" w:rsidRDefault="004D683B">
      <w:pPr>
        <w:pStyle w:val="TOC3"/>
        <w:rPr>
          <w:del w:id="713" w:author="Peter Dobson" w:date="2016-04-13T13:07:00Z"/>
          <w:rFonts w:ascii="Calibri" w:hAnsi="Calibri"/>
          <w:noProof/>
          <w:sz w:val="22"/>
          <w:szCs w:val="22"/>
          <w:lang w:eastAsia="en-GB"/>
        </w:rPr>
      </w:pPr>
      <w:del w:id="714" w:author="Peter Dobson" w:date="2016-04-13T13:07:00Z">
        <w:r w:rsidRPr="00485126" w:rsidDel="00485126">
          <w:rPr>
            <w:rStyle w:val="Hyperlink"/>
            <w:noProof/>
          </w:rPr>
          <w:delText>7.5.1</w:delText>
        </w:r>
        <w:r w:rsidDel="00485126">
          <w:rPr>
            <w:rFonts w:ascii="Calibri" w:hAnsi="Calibri"/>
            <w:noProof/>
            <w:sz w:val="22"/>
            <w:szCs w:val="22"/>
            <w:lang w:eastAsia="en-GB"/>
          </w:rPr>
          <w:tab/>
        </w:r>
        <w:r w:rsidRPr="00485126" w:rsidDel="00485126">
          <w:rPr>
            <w:rStyle w:val="Hyperlink"/>
            <w:noProof/>
          </w:rPr>
          <w:delText>Physical Conditions</w:delText>
        </w:r>
        <w:r w:rsidDel="00485126">
          <w:rPr>
            <w:noProof/>
            <w:webHidden/>
          </w:rPr>
          <w:tab/>
          <w:delText>25</w:delText>
        </w:r>
      </w:del>
    </w:p>
    <w:p w:rsidR="004D683B" w:rsidDel="00485126" w:rsidRDefault="004D683B">
      <w:pPr>
        <w:pStyle w:val="TOC3"/>
        <w:rPr>
          <w:del w:id="715" w:author="Peter Dobson" w:date="2016-04-13T13:07:00Z"/>
          <w:rFonts w:ascii="Calibri" w:hAnsi="Calibri"/>
          <w:noProof/>
          <w:sz w:val="22"/>
          <w:szCs w:val="22"/>
          <w:lang w:eastAsia="en-GB"/>
        </w:rPr>
      </w:pPr>
      <w:del w:id="716" w:author="Peter Dobson" w:date="2016-04-13T13:07:00Z">
        <w:r w:rsidRPr="00485126" w:rsidDel="00485126">
          <w:rPr>
            <w:rStyle w:val="Hyperlink"/>
            <w:noProof/>
          </w:rPr>
          <w:delText>7.5.2</w:delText>
        </w:r>
        <w:r w:rsidDel="00485126">
          <w:rPr>
            <w:rFonts w:ascii="Calibri" w:hAnsi="Calibri"/>
            <w:noProof/>
            <w:sz w:val="22"/>
            <w:szCs w:val="22"/>
            <w:lang w:eastAsia="en-GB"/>
          </w:rPr>
          <w:tab/>
        </w:r>
        <w:r w:rsidRPr="00485126" w:rsidDel="00485126">
          <w:rPr>
            <w:rStyle w:val="Hyperlink"/>
            <w:noProof/>
          </w:rPr>
          <w:delText>Equalizing charge</w:delText>
        </w:r>
        <w:r w:rsidDel="00485126">
          <w:rPr>
            <w:noProof/>
            <w:webHidden/>
          </w:rPr>
          <w:tab/>
          <w:delText>25</w:delText>
        </w:r>
      </w:del>
    </w:p>
    <w:p w:rsidR="004D683B" w:rsidDel="00485126" w:rsidRDefault="004D683B">
      <w:pPr>
        <w:pStyle w:val="TOC3"/>
        <w:rPr>
          <w:del w:id="717" w:author="Peter Dobson" w:date="2016-04-13T13:07:00Z"/>
          <w:rFonts w:ascii="Calibri" w:hAnsi="Calibri"/>
          <w:noProof/>
          <w:sz w:val="22"/>
          <w:szCs w:val="22"/>
          <w:lang w:eastAsia="en-GB"/>
        </w:rPr>
      </w:pPr>
      <w:del w:id="718" w:author="Peter Dobson" w:date="2016-04-13T13:07:00Z">
        <w:r w:rsidRPr="00485126" w:rsidDel="00485126">
          <w:rPr>
            <w:rStyle w:val="Hyperlink"/>
            <w:noProof/>
          </w:rPr>
          <w:delText>7.5.3</w:delText>
        </w:r>
        <w:r w:rsidDel="00485126">
          <w:rPr>
            <w:rFonts w:ascii="Calibri" w:hAnsi="Calibri"/>
            <w:noProof/>
            <w:sz w:val="22"/>
            <w:szCs w:val="22"/>
            <w:lang w:eastAsia="en-GB"/>
          </w:rPr>
          <w:tab/>
        </w:r>
        <w:r w:rsidRPr="00485126" w:rsidDel="00485126">
          <w:rPr>
            <w:rStyle w:val="Hyperlink"/>
            <w:noProof/>
          </w:rPr>
          <w:delText>Changing electrolyte</w:delText>
        </w:r>
        <w:r w:rsidDel="00485126">
          <w:rPr>
            <w:noProof/>
            <w:webHidden/>
          </w:rPr>
          <w:tab/>
          <w:delText>26</w:delText>
        </w:r>
      </w:del>
    </w:p>
    <w:p w:rsidR="004D683B" w:rsidDel="00485126" w:rsidRDefault="004D683B">
      <w:pPr>
        <w:pStyle w:val="TOC3"/>
        <w:rPr>
          <w:del w:id="719" w:author="Peter Dobson" w:date="2016-04-13T13:07:00Z"/>
          <w:rFonts w:ascii="Calibri" w:hAnsi="Calibri"/>
          <w:noProof/>
          <w:sz w:val="22"/>
          <w:szCs w:val="22"/>
          <w:lang w:eastAsia="en-GB"/>
        </w:rPr>
      </w:pPr>
      <w:del w:id="720" w:author="Peter Dobson" w:date="2016-04-13T13:07:00Z">
        <w:r w:rsidRPr="00485126" w:rsidDel="00485126">
          <w:rPr>
            <w:rStyle w:val="Hyperlink"/>
            <w:noProof/>
          </w:rPr>
          <w:delText>7.5.4</w:delText>
        </w:r>
        <w:r w:rsidDel="00485126">
          <w:rPr>
            <w:rFonts w:ascii="Calibri" w:hAnsi="Calibri"/>
            <w:noProof/>
            <w:sz w:val="22"/>
            <w:szCs w:val="22"/>
            <w:lang w:eastAsia="en-GB"/>
          </w:rPr>
          <w:tab/>
        </w:r>
        <w:r w:rsidRPr="00485126" w:rsidDel="00485126">
          <w:rPr>
            <w:rStyle w:val="Hyperlink"/>
            <w:noProof/>
          </w:rPr>
          <w:delText>Cell replacement</w:delText>
        </w:r>
        <w:r w:rsidDel="00485126">
          <w:rPr>
            <w:noProof/>
            <w:webHidden/>
          </w:rPr>
          <w:tab/>
          <w:delText>26</w:delText>
        </w:r>
      </w:del>
    </w:p>
    <w:p w:rsidR="004D683B" w:rsidDel="00485126" w:rsidRDefault="004D683B">
      <w:pPr>
        <w:pStyle w:val="TOC3"/>
        <w:rPr>
          <w:del w:id="721" w:author="Peter Dobson" w:date="2016-04-13T13:07:00Z"/>
          <w:rFonts w:ascii="Calibri" w:hAnsi="Calibri"/>
          <w:noProof/>
          <w:sz w:val="22"/>
          <w:szCs w:val="22"/>
          <w:lang w:eastAsia="en-GB"/>
        </w:rPr>
      </w:pPr>
      <w:del w:id="722" w:author="Peter Dobson" w:date="2016-04-13T13:07:00Z">
        <w:r w:rsidRPr="00485126" w:rsidDel="00485126">
          <w:rPr>
            <w:rStyle w:val="Hyperlink"/>
            <w:noProof/>
          </w:rPr>
          <w:delText>7.5.5</w:delText>
        </w:r>
        <w:r w:rsidDel="00485126">
          <w:rPr>
            <w:rFonts w:ascii="Calibri" w:hAnsi="Calibri"/>
            <w:noProof/>
            <w:sz w:val="22"/>
            <w:szCs w:val="22"/>
            <w:lang w:eastAsia="en-GB"/>
          </w:rPr>
          <w:tab/>
        </w:r>
        <w:r w:rsidRPr="00485126" w:rsidDel="00485126">
          <w:rPr>
            <w:rStyle w:val="Hyperlink"/>
            <w:noProof/>
          </w:rPr>
          <w:delText>Stratification of the electrolyte</w:delText>
        </w:r>
        <w:r w:rsidDel="00485126">
          <w:rPr>
            <w:noProof/>
            <w:webHidden/>
          </w:rPr>
          <w:tab/>
          <w:delText>26</w:delText>
        </w:r>
      </w:del>
    </w:p>
    <w:p w:rsidR="004D683B" w:rsidDel="00485126" w:rsidRDefault="004D683B">
      <w:pPr>
        <w:pStyle w:val="TOC3"/>
        <w:rPr>
          <w:del w:id="723" w:author="Peter Dobson" w:date="2016-04-13T13:07:00Z"/>
          <w:rFonts w:ascii="Calibri" w:hAnsi="Calibri"/>
          <w:noProof/>
          <w:sz w:val="22"/>
          <w:szCs w:val="22"/>
          <w:lang w:eastAsia="en-GB"/>
        </w:rPr>
      </w:pPr>
      <w:del w:id="724" w:author="Peter Dobson" w:date="2016-04-13T13:07:00Z">
        <w:r w:rsidRPr="00485126" w:rsidDel="00485126">
          <w:rPr>
            <w:rStyle w:val="Hyperlink"/>
            <w:noProof/>
          </w:rPr>
          <w:delText>7.5.6</w:delText>
        </w:r>
        <w:r w:rsidDel="00485126">
          <w:rPr>
            <w:rFonts w:ascii="Calibri" w:hAnsi="Calibri"/>
            <w:noProof/>
            <w:sz w:val="22"/>
            <w:szCs w:val="22"/>
            <w:lang w:eastAsia="en-GB"/>
          </w:rPr>
          <w:tab/>
        </w:r>
        <w:r w:rsidRPr="00485126" w:rsidDel="00485126">
          <w:rPr>
            <w:rStyle w:val="Hyperlink"/>
            <w:noProof/>
          </w:rPr>
          <w:delText>Memory Effect</w:delText>
        </w:r>
        <w:r w:rsidDel="00485126">
          <w:rPr>
            <w:noProof/>
            <w:webHidden/>
          </w:rPr>
          <w:tab/>
          <w:delText>26</w:delText>
        </w:r>
      </w:del>
    </w:p>
    <w:p w:rsidR="004D683B" w:rsidDel="00485126" w:rsidRDefault="004D683B">
      <w:pPr>
        <w:pStyle w:val="TOC2"/>
        <w:rPr>
          <w:del w:id="725" w:author="Peter Dobson" w:date="2016-04-13T13:07:00Z"/>
          <w:rFonts w:ascii="Calibri" w:hAnsi="Calibri"/>
          <w:bCs w:val="0"/>
          <w:noProof/>
          <w:szCs w:val="22"/>
          <w:lang w:eastAsia="en-GB"/>
        </w:rPr>
      </w:pPr>
      <w:del w:id="726" w:author="Peter Dobson" w:date="2016-04-13T13:07:00Z">
        <w:r w:rsidRPr="00485126" w:rsidDel="00485126">
          <w:rPr>
            <w:rStyle w:val="Hyperlink"/>
            <w:noProof/>
          </w:rPr>
          <w:delText>7.6</w:delText>
        </w:r>
        <w:r w:rsidDel="00485126">
          <w:rPr>
            <w:rFonts w:ascii="Calibri" w:hAnsi="Calibri"/>
            <w:bCs w:val="0"/>
            <w:noProof/>
            <w:szCs w:val="22"/>
            <w:lang w:eastAsia="en-GB"/>
          </w:rPr>
          <w:tab/>
        </w:r>
        <w:r w:rsidRPr="00485126" w:rsidDel="00485126">
          <w:rPr>
            <w:rStyle w:val="Hyperlink"/>
            <w:noProof/>
          </w:rPr>
          <w:delText>Remote Monitoring</w:delText>
        </w:r>
        <w:r w:rsidDel="00485126">
          <w:rPr>
            <w:noProof/>
            <w:webHidden/>
          </w:rPr>
          <w:tab/>
          <w:delText>26</w:delText>
        </w:r>
      </w:del>
    </w:p>
    <w:p w:rsidR="004D683B" w:rsidDel="00485126" w:rsidRDefault="004D683B">
      <w:pPr>
        <w:pStyle w:val="TOC5"/>
        <w:rPr>
          <w:del w:id="727" w:author="Peter Dobson" w:date="2016-04-13T13:07:00Z"/>
          <w:rFonts w:ascii="Calibri" w:hAnsi="Calibri"/>
          <w:b w:val="0"/>
          <w:noProof/>
          <w:szCs w:val="22"/>
          <w:lang w:eastAsia="en-GB"/>
        </w:rPr>
      </w:pPr>
      <w:del w:id="728" w:author="Peter Dobson" w:date="2016-04-13T13:07:00Z">
        <w:r w:rsidRPr="00485126" w:rsidDel="00485126">
          <w:rPr>
            <w:rStyle w:val="Hyperlink"/>
            <w:noProof/>
          </w:rPr>
          <w:delText>ANNEX 1</w:delText>
        </w:r>
        <w:r w:rsidDel="00485126">
          <w:rPr>
            <w:rFonts w:ascii="Calibri" w:hAnsi="Calibri"/>
            <w:b w:val="0"/>
            <w:noProof/>
            <w:szCs w:val="22"/>
            <w:lang w:eastAsia="en-GB"/>
          </w:rPr>
          <w:tab/>
        </w:r>
        <w:r w:rsidRPr="00485126" w:rsidDel="00485126">
          <w:rPr>
            <w:rStyle w:val="Hyperlink"/>
            <w:noProof/>
          </w:rPr>
          <w:delText>REFERENCES</w:delText>
        </w:r>
        <w:r w:rsidDel="00485126">
          <w:rPr>
            <w:noProof/>
            <w:webHidden/>
          </w:rPr>
          <w:tab/>
          <w:delText>27</w:delText>
        </w:r>
      </w:del>
    </w:p>
    <w:p w:rsidR="00DC1CA6" w:rsidRPr="00530C3F" w:rsidRDefault="0052391D" w:rsidP="00380C7B">
      <w:pPr>
        <w:rPr>
          <w:rFonts w:cs="Arial"/>
        </w:rPr>
      </w:pPr>
      <w:r w:rsidRPr="00530C3F">
        <w:rPr>
          <w:rFonts w:cs="Arial"/>
          <w:b/>
          <w:bCs/>
          <w:caps/>
        </w:rPr>
        <w:fldChar w:fldCharType="end"/>
      </w:r>
    </w:p>
    <w:p w:rsidR="009E1230" w:rsidRPr="00530C3F" w:rsidRDefault="00460028" w:rsidP="00175123">
      <w:pPr>
        <w:pStyle w:val="BlockText"/>
        <w:ind w:left="0" w:right="0"/>
        <w:jc w:val="center"/>
        <w:rPr>
          <w:b/>
          <w:sz w:val="32"/>
          <w:szCs w:val="32"/>
        </w:rPr>
      </w:pPr>
      <w:r w:rsidRPr="00530C3F">
        <w:br w:type="page"/>
      </w:r>
      <w:r w:rsidR="00175123" w:rsidRPr="00530C3F">
        <w:rPr>
          <w:b/>
          <w:sz w:val="32"/>
          <w:szCs w:val="32"/>
        </w:rPr>
        <w:lastRenderedPageBreak/>
        <w:t>Electrical Energy Storage for Aids to Navigation</w:t>
      </w:r>
    </w:p>
    <w:p w:rsidR="006427BF" w:rsidRPr="00530C3F" w:rsidRDefault="001A2B50" w:rsidP="00A14A4B">
      <w:pPr>
        <w:pStyle w:val="Heading1"/>
      </w:pPr>
      <w:bookmarkStart w:id="729" w:name="_Toc448321221"/>
      <w:r w:rsidRPr="00530C3F">
        <w:t>Introduction</w:t>
      </w:r>
      <w:bookmarkEnd w:id="729"/>
    </w:p>
    <w:p w:rsidR="0002613F" w:rsidRPr="00530C3F" w:rsidRDefault="0002613F" w:rsidP="0002613F">
      <w:pPr>
        <w:pStyle w:val="Heading2"/>
      </w:pPr>
      <w:bookmarkStart w:id="730" w:name="_Toc211340441"/>
      <w:bookmarkStart w:id="731" w:name="_Toc448321222"/>
      <w:r w:rsidRPr="00530C3F">
        <w:t>Scope and purpose</w:t>
      </w:r>
      <w:bookmarkEnd w:id="730"/>
      <w:bookmarkEnd w:id="731"/>
    </w:p>
    <w:p w:rsidR="0002613F" w:rsidRPr="00530C3F" w:rsidRDefault="0002613F" w:rsidP="0002613F">
      <w:pPr>
        <w:pStyle w:val="BodyText"/>
      </w:pPr>
      <w:r w:rsidRPr="00530C3F">
        <w:t>This guideline replaces IALA Guideline 1044 on secondary batteries for A</w:t>
      </w:r>
      <w:r w:rsidR="003F20E7">
        <w:t>ids</w:t>
      </w:r>
      <w:r w:rsidRPr="00530C3F">
        <w:t xml:space="preserve"> to Navigation Edition 1 (June 2005) and include</w:t>
      </w:r>
      <w:r w:rsidR="005B669B">
        <w:t>s</w:t>
      </w:r>
      <w:r w:rsidRPr="00530C3F">
        <w:t xml:space="preserve"> text from IALA </w:t>
      </w:r>
      <w:r w:rsidR="005B669B">
        <w:t xml:space="preserve">Guideline </w:t>
      </w:r>
      <w:r w:rsidRPr="00530C3F">
        <w:t>1042</w:t>
      </w:r>
      <w:r w:rsidR="005B669B">
        <w:t xml:space="preserve"> on Power Sources for Aids to Navigation</w:t>
      </w:r>
      <w:r w:rsidRPr="00530C3F">
        <w:t xml:space="preserve"> (December 2004)</w:t>
      </w:r>
      <w:r w:rsidR="00343BA8">
        <w:t>, which it also replaces</w:t>
      </w:r>
      <w:r w:rsidRPr="00530C3F">
        <w:t>.</w:t>
      </w:r>
    </w:p>
    <w:p w:rsidR="0002613F" w:rsidRPr="00530C3F" w:rsidRDefault="0002613F" w:rsidP="0002613F">
      <w:pPr>
        <w:pStyle w:val="BodyText"/>
      </w:pPr>
      <w:r w:rsidRPr="00530C3F">
        <w:t>Energy storage devices are an essential part of the power systems, must be properly designed, installed, operated and maintained if they are to deliver the appropriate level of availability.</w:t>
      </w:r>
    </w:p>
    <w:p w:rsidR="0002613F" w:rsidRPr="00530C3F" w:rsidRDefault="0002613F" w:rsidP="0002613F">
      <w:pPr>
        <w:pStyle w:val="BodyText"/>
      </w:pPr>
      <w:r w:rsidRPr="00530C3F">
        <w:t>This guideline provides maintenance directives, operating criteria and safe handling guidance for energy storage devices commonly used in Marine Aids to Navigation applications.</w:t>
      </w:r>
    </w:p>
    <w:p w:rsidR="0002613F" w:rsidRPr="00530C3F" w:rsidRDefault="0002613F" w:rsidP="0002613F">
      <w:pPr>
        <w:pStyle w:val="BodyText"/>
      </w:pPr>
      <w:r w:rsidRPr="00530C3F">
        <w:t>While this document gives general recommendations, manufacturers may provide specific instructions for operation and maintenance of their specific equipment.</w:t>
      </w:r>
    </w:p>
    <w:p w:rsidR="0002613F" w:rsidRPr="00530C3F" w:rsidRDefault="0002613F" w:rsidP="0002613F">
      <w:pPr>
        <w:pStyle w:val="BodyText"/>
      </w:pPr>
      <w:r w:rsidRPr="00530C3F">
        <w:t>This guideline is meant to assist users to properly select and maintain energy storage systems used in Marine Aids to Navigation.</w:t>
      </w:r>
    </w:p>
    <w:p w:rsidR="0002613F" w:rsidRPr="00530C3F" w:rsidRDefault="0002613F" w:rsidP="0002613F">
      <w:pPr>
        <w:pStyle w:val="Heading1"/>
      </w:pPr>
      <w:bookmarkStart w:id="732" w:name="_Toc220205964"/>
      <w:bookmarkStart w:id="733" w:name="_Toc448321223"/>
      <w:bookmarkStart w:id="734" w:name="_Toc211340442"/>
      <w:r w:rsidRPr="00530C3F">
        <w:t>How to use this guideline</w:t>
      </w:r>
      <w:bookmarkEnd w:id="732"/>
      <w:bookmarkEnd w:id="733"/>
    </w:p>
    <w:p w:rsidR="0002613F" w:rsidRPr="00530C3F" w:rsidRDefault="0002613F" w:rsidP="0002613F">
      <w:pPr>
        <w:pStyle w:val="BodyText"/>
      </w:pPr>
      <w:r w:rsidRPr="00530C3F">
        <w:t>This document is part of a set of guidelines and needs to be read in conjunction with the following documents:</w:t>
      </w:r>
    </w:p>
    <w:p w:rsidR="0002613F" w:rsidRPr="00530C3F" w:rsidRDefault="0002613F" w:rsidP="0002613F">
      <w:pPr>
        <w:pStyle w:val="BodyText2"/>
      </w:pPr>
      <w:r w:rsidRPr="00530C3F">
        <w:t xml:space="preserve">IALA Guideline </w:t>
      </w:r>
      <w:r w:rsidR="005B669B">
        <w:t>1067</w:t>
      </w:r>
      <w:r w:rsidRPr="00530C3F">
        <w:t>-0 Selection of Power Systems for A</w:t>
      </w:r>
      <w:r w:rsidR="00EB425E" w:rsidRPr="00530C3F">
        <w:t>ids to Navigation</w:t>
      </w:r>
      <w:r w:rsidRPr="00530C3F">
        <w:t xml:space="preserve"> and Associated Equipment</w:t>
      </w:r>
      <w:r w:rsidR="00530C3F" w:rsidRPr="00530C3F">
        <w:t>.</w:t>
      </w:r>
    </w:p>
    <w:p w:rsidR="0002613F" w:rsidRPr="00530C3F" w:rsidRDefault="0002613F" w:rsidP="0002613F">
      <w:pPr>
        <w:pStyle w:val="BodyText2"/>
      </w:pPr>
      <w:r w:rsidRPr="00530C3F">
        <w:t xml:space="preserve">IALA Guideline </w:t>
      </w:r>
      <w:r w:rsidR="005B669B">
        <w:t>1067</w:t>
      </w:r>
      <w:r w:rsidRPr="00530C3F">
        <w:t>-1 Total Electric Loads of A</w:t>
      </w:r>
      <w:r w:rsidR="00EB425E" w:rsidRPr="00530C3F">
        <w:t>ids to Navigation</w:t>
      </w:r>
      <w:r w:rsidR="00530C3F" w:rsidRPr="00530C3F">
        <w:t>.</w:t>
      </w:r>
    </w:p>
    <w:p w:rsidR="0002613F" w:rsidRPr="00530C3F" w:rsidRDefault="0002613F" w:rsidP="0002613F">
      <w:pPr>
        <w:pStyle w:val="BodyText2"/>
      </w:pPr>
      <w:r w:rsidRPr="00530C3F">
        <w:t>IALA G</w:t>
      </w:r>
      <w:r w:rsidR="00EB425E" w:rsidRPr="00530C3F">
        <w:t xml:space="preserve">uideline </w:t>
      </w:r>
      <w:r w:rsidR="005B669B">
        <w:t>1067</w:t>
      </w:r>
      <w:r w:rsidR="00EB425E" w:rsidRPr="00530C3F">
        <w:t>-2 Power Sources</w:t>
      </w:r>
      <w:r w:rsidR="00530C3F" w:rsidRPr="00530C3F">
        <w:t>.</w:t>
      </w:r>
    </w:p>
    <w:p w:rsidR="0002613F" w:rsidRPr="00530C3F" w:rsidRDefault="0002613F" w:rsidP="00F05C34">
      <w:pPr>
        <w:pStyle w:val="Heading1"/>
      </w:pPr>
      <w:bookmarkStart w:id="735" w:name="_Toc448321224"/>
      <w:r w:rsidRPr="00530C3F">
        <w:t>Types of battery energy storage.</w:t>
      </w:r>
      <w:bookmarkEnd w:id="734"/>
      <w:bookmarkEnd w:id="735"/>
    </w:p>
    <w:p w:rsidR="0002613F" w:rsidRPr="00530C3F" w:rsidRDefault="0002613F" w:rsidP="0002613F">
      <w:pPr>
        <w:pStyle w:val="BodyText"/>
      </w:pPr>
      <w:r w:rsidRPr="00530C3F">
        <w:t xml:space="preserve">The various types of battery energy storage systems in AtoN services are Primary Batteries (non-rechargeable) and Secondary (rechargeable) batteries.  The choice of battery type will be made at the design stage. </w:t>
      </w:r>
      <w:r w:rsidR="00530C3F" w:rsidRPr="00530C3F">
        <w:t xml:space="preserve"> </w:t>
      </w:r>
      <w:r w:rsidRPr="00530C3F">
        <w:t>The following listings outline the advantages and disadvantages of the majority of b</w:t>
      </w:r>
      <w:r w:rsidR="00530C3F" w:rsidRPr="00530C3F">
        <w:t>attery types in general use.</w:t>
      </w:r>
    </w:p>
    <w:p w:rsidR="0002613F" w:rsidRPr="00530C3F" w:rsidRDefault="00530C3F" w:rsidP="009E653B">
      <w:pPr>
        <w:pStyle w:val="BodyText"/>
        <w:ind w:left="851" w:hanging="851"/>
      </w:pPr>
      <w:r w:rsidRPr="009E653B">
        <w:rPr>
          <w:b/>
          <w:bCs/>
        </w:rPr>
        <w:t>N</w:t>
      </w:r>
      <w:r w:rsidR="009E653B" w:rsidRPr="009E653B">
        <w:rPr>
          <w:b/>
          <w:bCs/>
        </w:rPr>
        <w:t>OTE</w:t>
      </w:r>
      <w:r w:rsidRPr="00530C3F">
        <w:tab/>
      </w:r>
      <w:r w:rsidR="0002613F" w:rsidRPr="00530C3F">
        <w:t>The abov</w:t>
      </w:r>
      <w:r w:rsidR="009E653B">
        <w:t>e is not an exhaustive list of b</w:t>
      </w:r>
      <w:r w:rsidR="0002613F" w:rsidRPr="00530C3F">
        <w:t>attery types but covers the main types currently used in AtoN applications.</w:t>
      </w:r>
    </w:p>
    <w:p w:rsidR="0002613F" w:rsidRPr="00530C3F" w:rsidRDefault="0002613F" w:rsidP="0078335C">
      <w:pPr>
        <w:pStyle w:val="Heading2"/>
      </w:pPr>
      <w:bookmarkStart w:id="736" w:name="_Toc211340443"/>
      <w:bookmarkStart w:id="737" w:name="_Toc448321225"/>
      <w:r w:rsidRPr="00530C3F">
        <w:t>Primary</w:t>
      </w:r>
      <w:r w:rsidR="004D683B">
        <w:t xml:space="preserve"> </w:t>
      </w:r>
      <w:r w:rsidRPr="00530C3F">
        <w:t>(non-rechargeable) batteries</w:t>
      </w:r>
      <w:bookmarkEnd w:id="736"/>
      <w:bookmarkEnd w:id="737"/>
    </w:p>
    <w:p w:rsidR="0002613F" w:rsidRPr="00530C3F" w:rsidRDefault="0002613F" w:rsidP="00E07FB4">
      <w:pPr>
        <w:pStyle w:val="Bullet1"/>
      </w:pPr>
      <w:r w:rsidRPr="00530C3F">
        <w:t>Air depolarised Dry Batteries</w:t>
      </w:r>
      <w:r w:rsidR="0078335C" w:rsidRPr="00530C3F">
        <w:t>;</w:t>
      </w:r>
    </w:p>
    <w:p w:rsidR="0002613F" w:rsidRPr="00530C3F" w:rsidRDefault="0002613F" w:rsidP="00E07FB4">
      <w:pPr>
        <w:pStyle w:val="Bullet1"/>
      </w:pPr>
      <w:r w:rsidRPr="00530C3F">
        <w:t>Zinc Carbon batteries</w:t>
      </w:r>
      <w:r w:rsidR="0078335C" w:rsidRPr="00530C3F">
        <w:t>;</w:t>
      </w:r>
    </w:p>
    <w:p w:rsidR="0002613F" w:rsidRPr="00530C3F" w:rsidRDefault="0002613F" w:rsidP="00E07FB4">
      <w:pPr>
        <w:pStyle w:val="Bullet1"/>
      </w:pPr>
      <w:r w:rsidRPr="00530C3F">
        <w:t>Sealed alkaline batteries</w:t>
      </w:r>
      <w:r w:rsidR="0078335C" w:rsidRPr="00530C3F">
        <w:t>;</w:t>
      </w:r>
    </w:p>
    <w:p w:rsidR="0002613F" w:rsidRPr="00530C3F" w:rsidRDefault="0002613F" w:rsidP="00E07FB4">
      <w:pPr>
        <w:pStyle w:val="Bullet1"/>
      </w:pPr>
      <w:r w:rsidRPr="00530C3F">
        <w:t>Lithium batteries</w:t>
      </w:r>
      <w:r w:rsidR="0078335C" w:rsidRPr="00530C3F">
        <w:t>.</w:t>
      </w:r>
    </w:p>
    <w:p w:rsidR="0002613F" w:rsidRPr="00530C3F" w:rsidRDefault="0002613F" w:rsidP="0078335C">
      <w:pPr>
        <w:pStyle w:val="Heading2"/>
      </w:pPr>
      <w:bookmarkStart w:id="738" w:name="_Toc211340444"/>
      <w:bookmarkStart w:id="739" w:name="_Toc211340445"/>
      <w:bookmarkStart w:id="740" w:name="_Toc211340446"/>
      <w:bookmarkStart w:id="741" w:name="_Toc448321226"/>
      <w:bookmarkEnd w:id="738"/>
      <w:bookmarkEnd w:id="739"/>
      <w:r w:rsidRPr="00530C3F">
        <w:t>Secondary (rechargeable) batteries</w:t>
      </w:r>
      <w:bookmarkEnd w:id="740"/>
      <w:bookmarkEnd w:id="741"/>
    </w:p>
    <w:p w:rsidR="0002613F" w:rsidRPr="00530C3F" w:rsidRDefault="0002613F" w:rsidP="0078335C">
      <w:pPr>
        <w:pStyle w:val="BodyText"/>
      </w:pPr>
      <w:r w:rsidRPr="00530C3F">
        <w:t>The applications of the secondary batteries may fall into two main categories:</w:t>
      </w:r>
    </w:p>
    <w:p w:rsidR="0002613F" w:rsidRPr="00530C3F" w:rsidRDefault="0078335C" w:rsidP="0078335C">
      <w:pPr>
        <w:pStyle w:val="Heading3"/>
      </w:pPr>
      <w:bookmarkStart w:id="742" w:name="_Toc448321227"/>
      <w:r w:rsidRPr="00530C3F">
        <w:t>First Category</w:t>
      </w:r>
      <w:bookmarkEnd w:id="742"/>
    </w:p>
    <w:p w:rsidR="0002613F" w:rsidRPr="00530C3F" w:rsidRDefault="0078335C" w:rsidP="0078335C">
      <w:pPr>
        <w:pStyle w:val="BodyText"/>
      </w:pPr>
      <w:r w:rsidRPr="00530C3F">
        <w:t>T</w:t>
      </w:r>
      <w:r w:rsidR="0002613F" w:rsidRPr="00530C3F">
        <w:t xml:space="preserve">hose applications in which the secondary battery is used or discharged essentially as a primary battery, but recharged after use rather than being discarded. </w:t>
      </w:r>
      <w:r w:rsidR="00530C3F" w:rsidRPr="00530C3F">
        <w:t xml:space="preserve"> </w:t>
      </w:r>
      <w:r w:rsidR="0002613F" w:rsidRPr="00530C3F">
        <w:t>Secondary batteries are used in this manner for convenience, for cost savings (as they can be recharged rather than replaced), or for applications requiring power drains beyond the capability of primary batteries.</w:t>
      </w:r>
    </w:p>
    <w:p w:rsidR="0002613F" w:rsidRPr="00530C3F" w:rsidRDefault="0078335C" w:rsidP="0078335C">
      <w:pPr>
        <w:pStyle w:val="Heading3"/>
      </w:pPr>
      <w:bookmarkStart w:id="743" w:name="_Toc448321228"/>
      <w:r w:rsidRPr="00530C3F">
        <w:lastRenderedPageBreak/>
        <w:t>Second Category</w:t>
      </w:r>
      <w:bookmarkEnd w:id="743"/>
    </w:p>
    <w:p w:rsidR="0002613F" w:rsidRPr="00530C3F" w:rsidRDefault="0002613F" w:rsidP="0002613F">
      <w:pPr>
        <w:pStyle w:val="BodyText"/>
      </w:pPr>
      <w:r w:rsidRPr="00530C3F">
        <w:t xml:space="preserve"> those applications in which the secondary battery is used as an energy-storage device, generally being electrically connected to and charged by a prime energy source, and delivering its energy to the load on demand when the prime energy source is not available or is inadequate to handle the load requirement.</w:t>
      </w:r>
    </w:p>
    <w:p w:rsidR="00D9616D" w:rsidRPr="00530C3F" w:rsidRDefault="00D9616D" w:rsidP="00E07FB4">
      <w:pPr>
        <w:pStyle w:val="Bullet1"/>
      </w:pPr>
      <w:r w:rsidRPr="00530C3F">
        <w:t>Lead-Acid batteries:</w:t>
      </w:r>
    </w:p>
    <w:p w:rsidR="00D9616D" w:rsidRPr="00530C3F" w:rsidRDefault="0002613F" w:rsidP="00E07FB4">
      <w:pPr>
        <w:pStyle w:val="Bullet2"/>
      </w:pPr>
      <w:r w:rsidRPr="00530C3F">
        <w:t>Sealed (maintenance-free, valve-regulated) batteries</w:t>
      </w:r>
      <w:r w:rsidR="00D9616D" w:rsidRPr="00530C3F">
        <w:t>;</w:t>
      </w:r>
    </w:p>
    <w:p w:rsidR="0002613F" w:rsidRPr="00530C3F" w:rsidRDefault="0002613F" w:rsidP="00D9616D">
      <w:pPr>
        <w:pStyle w:val="Bullet2"/>
      </w:pPr>
      <w:r w:rsidRPr="00530C3F">
        <w:t>Flooded electrolyte batteries (add-water type)</w:t>
      </w:r>
      <w:r w:rsidR="00D9616D" w:rsidRPr="00530C3F">
        <w:t>;</w:t>
      </w:r>
    </w:p>
    <w:p w:rsidR="00D9616D" w:rsidRPr="00530C3F" w:rsidRDefault="0002613F" w:rsidP="00E07FB4">
      <w:pPr>
        <w:pStyle w:val="Bullet1"/>
      </w:pPr>
      <w:r w:rsidRPr="00530C3F">
        <w:t>Nickel-Cadmium batteries</w:t>
      </w:r>
      <w:r w:rsidR="00D9616D" w:rsidRPr="00530C3F">
        <w:t>:</w:t>
      </w:r>
    </w:p>
    <w:p w:rsidR="00D9616D" w:rsidRPr="00530C3F" w:rsidRDefault="0002613F" w:rsidP="00D9616D">
      <w:pPr>
        <w:pStyle w:val="Bullet2"/>
      </w:pPr>
      <w:r w:rsidRPr="00530C3F">
        <w:t>Vented pocket-plate batteries</w:t>
      </w:r>
      <w:r w:rsidR="00D9616D" w:rsidRPr="00530C3F">
        <w:t>;</w:t>
      </w:r>
    </w:p>
    <w:p w:rsidR="00D9616D" w:rsidRPr="00530C3F" w:rsidRDefault="0002613F" w:rsidP="00D9616D">
      <w:pPr>
        <w:pStyle w:val="Bullet2"/>
      </w:pPr>
      <w:r w:rsidRPr="00530C3F">
        <w:t>Vented sintered-plate batteries</w:t>
      </w:r>
      <w:r w:rsidR="00D9616D" w:rsidRPr="00530C3F">
        <w:t>;</w:t>
      </w:r>
    </w:p>
    <w:p w:rsidR="0002613F" w:rsidRPr="00530C3F" w:rsidRDefault="0002613F" w:rsidP="00D9616D">
      <w:pPr>
        <w:pStyle w:val="Bullet2"/>
      </w:pPr>
      <w:r w:rsidRPr="00530C3F">
        <w:t>Sealed batteries</w:t>
      </w:r>
      <w:r w:rsidR="00D9616D" w:rsidRPr="00530C3F">
        <w:t>;</w:t>
      </w:r>
    </w:p>
    <w:p w:rsidR="0002613F" w:rsidRPr="00530C3F" w:rsidRDefault="0002613F" w:rsidP="00E07FB4">
      <w:pPr>
        <w:pStyle w:val="Bullet1"/>
      </w:pPr>
      <w:r w:rsidRPr="00530C3F">
        <w:t>Nickel-Metal Hydride Batteries</w:t>
      </w:r>
    </w:p>
    <w:p w:rsidR="0002613F" w:rsidRPr="00530C3F" w:rsidRDefault="0002613F" w:rsidP="00E07FB4">
      <w:pPr>
        <w:pStyle w:val="Bullet1"/>
      </w:pPr>
      <w:r w:rsidRPr="00530C3F">
        <w:t>Lithium Batteries</w:t>
      </w:r>
    </w:p>
    <w:p w:rsidR="0002613F" w:rsidRPr="00530C3F" w:rsidRDefault="00D9616D" w:rsidP="00D9616D">
      <w:pPr>
        <w:pStyle w:val="Bullet2"/>
      </w:pPr>
      <w:r w:rsidRPr="00530C3F">
        <w:t>Lithium-Ion batteries;</w:t>
      </w:r>
    </w:p>
    <w:p w:rsidR="0002613F" w:rsidRPr="00530C3F" w:rsidRDefault="0002613F" w:rsidP="00D9616D">
      <w:pPr>
        <w:pStyle w:val="Bullet2"/>
      </w:pPr>
      <w:r w:rsidRPr="00530C3F">
        <w:t>L</w:t>
      </w:r>
      <w:r w:rsidR="00D9616D" w:rsidRPr="00530C3F">
        <w:t>ithium-Iron-Phosphate batteries;</w:t>
      </w:r>
    </w:p>
    <w:p w:rsidR="0002613F" w:rsidRPr="00530C3F" w:rsidRDefault="0002613F" w:rsidP="00D9616D">
      <w:pPr>
        <w:pStyle w:val="Bullet2"/>
      </w:pPr>
      <w:r w:rsidRPr="00530C3F">
        <w:t>Lithium Polymer Batteries.</w:t>
      </w:r>
    </w:p>
    <w:p w:rsidR="0002613F" w:rsidRPr="00530C3F" w:rsidRDefault="0002613F" w:rsidP="00D9616D">
      <w:pPr>
        <w:pStyle w:val="Heading1"/>
      </w:pPr>
      <w:bookmarkStart w:id="744" w:name="_Toc211340447"/>
      <w:bookmarkStart w:id="745" w:name="_Toc448321229"/>
      <w:r w:rsidRPr="00530C3F">
        <w:t xml:space="preserve">MAJOR ADVANTAGES </w:t>
      </w:r>
      <w:smartTag w:uri="urn:schemas-microsoft-com:office:smarttags" w:element="stockticker">
        <w:r w:rsidRPr="00530C3F">
          <w:t>AND</w:t>
        </w:r>
      </w:smartTag>
      <w:r w:rsidRPr="00530C3F">
        <w:t xml:space="preserve"> DISADVANTAGES OF VARIOUS TYPES OF BATTERIES USED IN MARINE ATON</w:t>
      </w:r>
      <w:bookmarkEnd w:id="744"/>
      <w:bookmarkEnd w:id="745"/>
    </w:p>
    <w:p w:rsidR="0002613F" w:rsidRPr="00530C3F" w:rsidRDefault="0002613F" w:rsidP="00D9616D">
      <w:pPr>
        <w:pStyle w:val="Heading2"/>
      </w:pPr>
      <w:bookmarkStart w:id="746" w:name="_Toc211340448"/>
      <w:bookmarkStart w:id="747" w:name="_Toc448321230"/>
      <w:r w:rsidRPr="00530C3F">
        <w:t>Primary Battery Types</w:t>
      </w:r>
      <w:bookmarkEnd w:id="746"/>
      <w:bookmarkEnd w:id="747"/>
    </w:p>
    <w:p w:rsidR="0002613F" w:rsidRPr="00530C3F" w:rsidRDefault="0002613F" w:rsidP="00D9616D">
      <w:pPr>
        <w:pStyle w:val="BodyText"/>
      </w:pPr>
      <w:r w:rsidRPr="00530C3F">
        <w:t xml:space="preserve">In this section we cover the description of batteries designed </w:t>
      </w:r>
      <w:r w:rsidR="003A7397" w:rsidRPr="00530C3F">
        <w:t>especially</w:t>
      </w:r>
      <w:r w:rsidRPr="00530C3F">
        <w:t xml:space="preserve"> for primary batteries use (primary energy source).</w:t>
      </w:r>
    </w:p>
    <w:p w:rsidR="0002613F" w:rsidRPr="00530C3F" w:rsidRDefault="0002613F" w:rsidP="009E653B">
      <w:pPr>
        <w:pStyle w:val="BodyText"/>
        <w:tabs>
          <w:tab w:val="left" w:pos="993"/>
        </w:tabs>
      </w:pPr>
      <w:r w:rsidRPr="009E653B">
        <w:rPr>
          <w:b/>
          <w:bCs/>
        </w:rPr>
        <w:t>Note</w:t>
      </w:r>
      <w:r w:rsidR="009E653B">
        <w:rPr>
          <w:b/>
          <w:bCs/>
        </w:rPr>
        <w:tab/>
      </w:r>
      <w:r w:rsidRPr="00530C3F">
        <w:t>Over-current protection is recommended on all primary battery banks.</w:t>
      </w:r>
    </w:p>
    <w:p w:rsidR="0002613F" w:rsidRPr="00530C3F" w:rsidRDefault="00D9616D" w:rsidP="00D9616D">
      <w:pPr>
        <w:pStyle w:val="Heading3"/>
      </w:pPr>
      <w:bookmarkStart w:id="748" w:name="_Toc448321231"/>
      <w:r w:rsidRPr="00530C3F">
        <w:t>Air Depolarised Dry Batteries</w:t>
      </w:r>
      <w:bookmarkEnd w:id="748"/>
    </w:p>
    <w:p w:rsidR="0002613F" w:rsidRPr="00530C3F" w:rsidRDefault="00D9616D" w:rsidP="00D9616D">
      <w:pPr>
        <w:pStyle w:val="Heading4"/>
      </w:pPr>
      <w:r w:rsidRPr="00530C3F">
        <w:t>Advantages</w:t>
      </w:r>
    </w:p>
    <w:p w:rsidR="0002613F" w:rsidRPr="00530C3F" w:rsidRDefault="00D9616D" w:rsidP="00E07FB4">
      <w:pPr>
        <w:pStyle w:val="Bullet1"/>
      </w:pPr>
      <w:r w:rsidRPr="00530C3F">
        <w:t>High output but increasing cost;</w:t>
      </w:r>
    </w:p>
    <w:p w:rsidR="0002613F" w:rsidRPr="00530C3F" w:rsidRDefault="0002613F" w:rsidP="00E07FB4">
      <w:pPr>
        <w:pStyle w:val="Bullet1"/>
      </w:pPr>
      <w:r w:rsidRPr="00530C3F">
        <w:t>Good shelf life (can be as little as 8% deterioration in 2 years).</w:t>
      </w:r>
    </w:p>
    <w:p w:rsidR="0002613F" w:rsidRPr="00530C3F" w:rsidRDefault="00D9616D" w:rsidP="00D9616D">
      <w:pPr>
        <w:pStyle w:val="Heading4"/>
      </w:pPr>
      <w:r w:rsidRPr="00530C3F">
        <w:t>Disadvantages</w:t>
      </w:r>
    </w:p>
    <w:p w:rsidR="0002613F" w:rsidRPr="00530C3F" w:rsidRDefault="0002613F" w:rsidP="00E07FB4">
      <w:pPr>
        <w:pStyle w:val="Bullet1"/>
      </w:pPr>
      <w:r w:rsidRPr="00530C3F">
        <w:t xml:space="preserve">Air breathing is required; limiting installations to mostly shore based AtoN or buoys with </w:t>
      </w:r>
      <w:r w:rsidR="00D9616D" w:rsidRPr="00530C3F">
        <w:t>carefully designed ventilation;</w:t>
      </w:r>
    </w:p>
    <w:p w:rsidR="0002613F" w:rsidRPr="00530C3F" w:rsidRDefault="0002613F" w:rsidP="00E07FB4">
      <w:pPr>
        <w:pStyle w:val="Bullet1"/>
      </w:pPr>
      <w:r w:rsidRPr="00530C3F">
        <w:t>Appropriate disposal is necessary.</w:t>
      </w:r>
    </w:p>
    <w:p w:rsidR="0002613F" w:rsidRPr="00530C3F" w:rsidRDefault="0002613F" w:rsidP="00D9616D">
      <w:pPr>
        <w:pStyle w:val="Heading3"/>
      </w:pPr>
      <w:bookmarkStart w:id="749" w:name="_Toc448321232"/>
      <w:r w:rsidRPr="00530C3F">
        <w:t>Zinc Carbon</w:t>
      </w:r>
      <w:bookmarkEnd w:id="749"/>
    </w:p>
    <w:p w:rsidR="0002613F" w:rsidRPr="00530C3F" w:rsidRDefault="0002613F" w:rsidP="00D9616D">
      <w:pPr>
        <w:pStyle w:val="BodyText"/>
      </w:pPr>
      <w:r w:rsidRPr="00530C3F">
        <w:t xml:space="preserve">These are being </w:t>
      </w:r>
      <w:r w:rsidR="00D9616D" w:rsidRPr="00530C3F">
        <w:t>superseded with alkaline types.</w:t>
      </w:r>
    </w:p>
    <w:p w:rsidR="0002613F" w:rsidRPr="00530C3F" w:rsidRDefault="00D9616D" w:rsidP="00D9616D">
      <w:pPr>
        <w:pStyle w:val="Heading4"/>
      </w:pPr>
      <w:r w:rsidRPr="00530C3F">
        <w:t>Advantages</w:t>
      </w:r>
    </w:p>
    <w:p w:rsidR="0002613F" w:rsidRPr="00530C3F" w:rsidRDefault="0002613F" w:rsidP="00E07FB4">
      <w:pPr>
        <w:pStyle w:val="Bullet1"/>
      </w:pPr>
      <w:r w:rsidRPr="00530C3F">
        <w:t>Cheap and reliable sealed types require no maintenance and batteries for stand-alone applications such as buoys, beacons and RACONs, but are increasingly una</w:t>
      </w:r>
      <w:r w:rsidR="00D9616D" w:rsidRPr="00530C3F">
        <w:t>vailable in parts of the world;</w:t>
      </w:r>
    </w:p>
    <w:p w:rsidR="0002613F" w:rsidRPr="00530C3F" w:rsidRDefault="0002613F" w:rsidP="00E07FB4">
      <w:pPr>
        <w:pStyle w:val="Bullet1"/>
      </w:pPr>
      <w:r w:rsidRPr="00530C3F">
        <w:t>Secure power supply applications such as security systems.</w:t>
      </w:r>
    </w:p>
    <w:p w:rsidR="0002613F" w:rsidRPr="00530C3F" w:rsidRDefault="00D9616D" w:rsidP="00D9616D">
      <w:pPr>
        <w:pStyle w:val="Heading4"/>
      </w:pPr>
      <w:r w:rsidRPr="00530C3F">
        <w:t>Disadvantages</w:t>
      </w:r>
    </w:p>
    <w:p w:rsidR="0002613F" w:rsidRPr="00530C3F" w:rsidRDefault="00D9616D" w:rsidP="00E07FB4">
      <w:pPr>
        <w:pStyle w:val="Bullet1"/>
      </w:pPr>
      <w:r w:rsidRPr="00530C3F">
        <w:t>Short shelf life;</w:t>
      </w:r>
    </w:p>
    <w:p w:rsidR="0002613F" w:rsidRPr="00530C3F" w:rsidRDefault="0002613F" w:rsidP="00E07FB4">
      <w:pPr>
        <w:pStyle w:val="Bullet1"/>
      </w:pPr>
      <w:r w:rsidRPr="00530C3F">
        <w:lastRenderedPageBreak/>
        <w:t>Limitation in output power result in the zinc carbon being limited to 10W outpu</w:t>
      </w:r>
      <w:r w:rsidR="00D9616D" w:rsidRPr="00530C3F">
        <w:t>t power on a flashing character;</w:t>
      </w:r>
    </w:p>
    <w:p w:rsidR="0002613F" w:rsidRPr="00530C3F" w:rsidRDefault="0002613F" w:rsidP="00E07FB4">
      <w:pPr>
        <w:pStyle w:val="Bullet1"/>
      </w:pPr>
      <w:r w:rsidRPr="00530C3F">
        <w:t>Often not more th</w:t>
      </w:r>
      <w:r w:rsidR="00D9616D" w:rsidRPr="00530C3F">
        <w:t>an 20% load factor is available;</w:t>
      </w:r>
    </w:p>
    <w:p w:rsidR="0002613F" w:rsidRPr="00530C3F" w:rsidRDefault="0002613F" w:rsidP="00E07FB4">
      <w:pPr>
        <w:pStyle w:val="Bullet1"/>
      </w:pPr>
      <w:r w:rsidRPr="00530C3F">
        <w:t>Poor l</w:t>
      </w:r>
      <w:r w:rsidR="00D9616D" w:rsidRPr="00530C3F">
        <w:t>ow temperature service capacity;</w:t>
      </w:r>
    </w:p>
    <w:p w:rsidR="0002613F" w:rsidRPr="00530C3F" w:rsidRDefault="0002613F" w:rsidP="00E07FB4">
      <w:pPr>
        <w:pStyle w:val="Bullet1"/>
      </w:pPr>
      <w:r w:rsidRPr="00530C3F">
        <w:t>Ap</w:t>
      </w:r>
      <w:r w:rsidR="00D9616D" w:rsidRPr="00530C3F">
        <w:t>propriate disposal is necessary;</w:t>
      </w:r>
    </w:p>
    <w:p w:rsidR="0002613F" w:rsidRPr="00530C3F" w:rsidRDefault="0002613F" w:rsidP="00D9616D">
      <w:pPr>
        <w:pStyle w:val="Heading3"/>
      </w:pPr>
      <w:bookmarkStart w:id="750" w:name="_Toc448321233"/>
      <w:r w:rsidRPr="00530C3F">
        <w:t>Sealed Alkaline Battery</w:t>
      </w:r>
      <w:bookmarkEnd w:id="750"/>
    </w:p>
    <w:p w:rsidR="0002613F" w:rsidRPr="00530C3F" w:rsidRDefault="0002613F" w:rsidP="0002613F">
      <w:pPr>
        <w:pStyle w:val="BodyText"/>
      </w:pPr>
      <w:r w:rsidRPr="00530C3F">
        <w:t>The higher cost of sealed alkaline batteries compared with zinc carbon batteries can be justified if this cost is offset by lower life cycle costs.</w:t>
      </w:r>
    </w:p>
    <w:p w:rsidR="0002613F" w:rsidRPr="00530C3F" w:rsidRDefault="00D9616D" w:rsidP="00D9616D">
      <w:pPr>
        <w:pStyle w:val="Heading4"/>
      </w:pPr>
      <w:r w:rsidRPr="00530C3F">
        <w:t>Advantages</w:t>
      </w:r>
    </w:p>
    <w:p w:rsidR="0002613F" w:rsidRPr="00530C3F" w:rsidRDefault="0002613F" w:rsidP="00E07FB4">
      <w:pPr>
        <w:pStyle w:val="Bullet1"/>
      </w:pPr>
      <w:r w:rsidRPr="00530C3F">
        <w:t>Very useful in operating buoy lights and other applications re</w:t>
      </w:r>
      <w:r w:rsidR="00D9616D" w:rsidRPr="00530C3F">
        <w:t>quiring sealed secure operation;</w:t>
      </w:r>
    </w:p>
    <w:p w:rsidR="0002613F" w:rsidRPr="00530C3F" w:rsidRDefault="0002613F" w:rsidP="00E07FB4">
      <w:pPr>
        <w:pStyle w:val="Bullet1"/>
      </w:pPr>
      <w:r w:rsidRPr="00530C3F">
        <w:t>Good low temperature performance.</w:t>
      </w:r>
    </w:p>
    <w:p w:rsidR="0002613F" w:rsidRPr="00530C3F" w:rsidRDefault="0002613F" w:rsidP="0002613F">
      <w:pPr>
        <w:pStyle w:val="Heading4"/>
        <w:widowControl w:val="0"/>
        <w:tabs>
          <w:tab w:val="clear" w:pos="1134"/>
          <w:tab w:val="left" w:pos="720"/>
          <w:tab w:val="num" w:pos="864"/>
        </w:tabs>
        <w:autoSpaceDE w:val="0"/>
        <w:autoSpaceDN w:val="0"/>
        <w:adjustRightInd w:val="0"/>
        <w:spacing w:after="0"/>
        <w:ind w:left="864" w:hanging="864"/>
        <w:jc w:val="both"/>
      </w:pPr>
      <w:r w:rsidRPr="00530C3F">
        <w:t>Disadvantages:</w:t>
      </w:r>
    </w:p>
    <w:p w:rsidR="0002613F" w:rsidRPr="00530C3F" w:rsidRDefault="0002613F" w:rsidP="00E07FB4">
      <w:pPr>
        <w:pStyle w:val="Bullet1"/>
      </w:pPr>
      <w:r w:rsidRPr="00530C3F">
        <w:t>High cost, generally low voltage per unit meaning multiple sets of these batteries</w:t>
      </w:r>
      <w:r w:rsidR="00D9616D" w:rsidRPr="00530C3F">
        <w:t xml:space="preserve"> are needed to make 12V systems;</w:t>
      </w:r>
    </w:p>
    <w:p w:rsidR="0002613F" w:rsidRPr="00530C3F" w:rsidRDefault="0002613F" w:rsidP="00E07FB4">
      <w:pPr>
        <w:pStyle w:val="Bullet1"/>
      </w:pPr>
      <w:r w:rsidRPr="00530C3F">
        <w:t>Appropriate disposal is necessary.</w:t>
      </w:r>
    </w:p>
    <w:p w:rsidR="0002613F" w:rsidRPr="00530C3F" w:rsidRDefault="0002613F" w:rsidP="00D9616D">
      <w:pPr>
        <w:pStyle w:val="Heading3"/>
      </w:pPr>
      <w:bookmarkStart w:id="751" w:name="_Toc448321234"/>
      <w:r w:rsidRPr="00530C3F">
        <w:t>Lithium</w:t>
      </w:r>
      <w:bookmarkEnd w:id="751"/>
    </w:p>
    <w:p w:rsidR="0002613F" w:rsidRPr="00530C3F" w:rsidRDefault="00530C3F" w:rsidP="00530C3F">
      <w:pPr>
        <w:pStyle w:val="BodyText"/>
      </w:pPr>
      <w:r w:rsidRPr="00530C3F">
        <w:t xml:space="preserve">Different lithium technologies </w:t>
      </w:r>
      <w:r w:rsidR="0002613F" w:rsidRPr="00530C3F">
        <w:t>have different safety features.</w:t>
      </w:r>
    </w:p>
    <w:p w:rsidR="0002613F" w:rsidRPr="00530C3F" w:rsidRDefault="00FD2B59" w:rsidP="00FD2B59">
      <w:pPr>
        <w:pStyle w:val="Heading4"/>
      </w:pPr>
      <w:r w:rsidRPr="00530C3F">
        <w:t>Advantages</w:t>
      </w:r>
    </w:p>
    <w:p w:rsidR="0002613F" w:rsidRPr="00530C3F" w:rsidRDefault="0002613F" w:rsidP="00E07FB4">
      <w:pPr>
        <w:pStyle w:val="Bullet1"/>
      </w:pPr>
      <w:r w:rsidRPr="00530C3F">
        <w:t>Low weight and high-energy availability in a small space.  Sealed operation allows operation even under water.</w:t>
      </w:r>
    </w:p>
    <w:p w:rsidR="0002613F" w:rsidRPr="00530C3F" w:rsidRDefault="00FD2B59" w:rsidP="00FD2B59">
      <w:pPr>
        <w:pStyle w:val="Heading4"/>
      </w:pPr>
      <w:r w:rsidRPr="00530C3F">
        <w:t>Disadvantages</w:t>
      </w:r>
    </w:p>
    <w:p w:rsidR="0002613F" w:rsidRPr="00530C3F" w:rsidRDefault="0002613F" w:rsidP="00E07FB4">
      <w:pPr>
        <w:pStyle w:val="Bullet1"/>
      </w:pPr>
      <w:r w:rsidRPr="00530C3F">
        <w:t>Production of dangerous gases with consequent environmental concerns, including explosions, prevents this type of battery from being recommended unless a rigor</w:t>
      </w:r>
      <w:r w:rsidR="00FD2B59" w:rsidRPr="00530C3F">
        <w:t>ous safety regime is introduced;</w:t>
      </w:r>
    </w:p>
    <w:p w:rsidR="0002613F" w:rsidRPr="00530C3F" w:rsidRDefault="0002613F" w:rsidP="00E07FB4">
      <w:pPr>
        <w:pStyle w:val="Bullet1"/>
      </w:pPr>
      <w:r w:rsidRPr="00530C3F">
        <w:t xml:space="preserve">Disposal of Lithium batteries is extremely difficult and costly however this </w:t>
      </w:r>
      <w:smartTag w:uri="urn:schemas-microsoft-com:office:smarttags" w:element="PersonName">
        <w:smartTagPr>
          <w:attr w:name="ProductID" w:val="service may"/>
        </w:smartTagPr>
        <w:r w:rsidRPr="00530C3F">
          <w:t>service may</w:t>
        </w:r>
      </w:smartTag>
      <w:r w:rsidRPr="00530C3F">
        <w:t xml:space="preserve"> be built into the purchase price.</w:t>
      </w:r>
    </w:p>
    <w:p w:rsidR="0002613F" w:rsidRPr="00530C3F" w:rsidRDefault="0002613F" w:rsidP="00FD2B59">
      <w:pPr>
        <w:pStyle w:val="Heading2"/>
      </w:pPr>
      <w:bookmarkStart w:id="752" w:name="_Toc211340449"/>
      <w:bookmarkStart w:id="753" w:name="_Toc448321235"/>
      <w:r w:rsidRPr="00530C3F">
        <w:t>Secondary Battery Types</w:t>
      </w:r>
      <w:bookmarkEnd w:id="752"/>
      <w:bookmarkEnd w:id="753"/>
    </w:p>
    <w:p w:rsidR="0002613F" w:rsidRPr="00530C3F" w:rsidRDefault="0002613F" w:rsidP="00FD2B59">
      <w:pPr>
        <w:pStyle w:val="Heading3"/>
      </w:pPr>
      <w:bookmarkStart w:id="754" w:name="_Toc448321236"/>
      <w:r w:rsidRPr="00530C3F">
        <w:t>F</w:t>
      </w:r>
      <w:r w:rsidR="00A31538" w:rsidRPr="00530C3F">
        <w:t>looded lead-acid batteries</w:t>
      </w:r>
      <w:bookmarkEnd w:id="754"/>
    </w:p>
    <w:p w:rsidR="0002613F" w:rsidRPr="00530C3F" w:rsidRDefault="0002613F" w:rsidP="00FD2B59">
      <w:pPr>
        <w:pStyle w:val="Heading4"/>
      </w:pPr>
      <w:r w:rsidRPr="00530C3F">
        <w:t>Advantages</w:t>
      </w:r>
    </w:p>
    <w:p w:rsidR="0002613F" w:rsidRPr="00530C3F" w:rsidRDefault="0002613F" w:rsidP="00E07FB4">
      <w:pPr>
        <w:pStyle w:val="Bullet1"/>
      </w:pPr>
      <w:r w:rsidRPr="00530C3F">
        <w:t>Popular low cost secondary battery – capable of manufacture on a local basis, worldwide, from low to high rates of production</w:t>
      </w:r>
      <w:r w:rsidR="00FD2B59" w:rsidRPr="00530C3F">
        <w:t>;</w:t>
      </w:r>
    </w:p>
    <w:p w:rsidR="0002613F" w:rsidRPr="00530C3F" w:rsidRDefault="0002613F" w:rsidP="00E07FB4">
      <w:pPr>
        <w:pStyle w:val="Bullet1"/>
      </w:pPr>
      <w:r w:rsidRPr="00530C3F">
        <w:t>Available in large quantities and in a variety of sizes and designs – manufactured in sizes from smaller than 1 Ah to several thousand ampere hours</w:t>
      </w:r>
      <w:r w:rsidR="00FD2B59" w:rsidRPr="00530C3F">
        <w:t>;</w:t>
      </w:r>
    </w:p>
    <w:p w:rsidR="0002613F" w:rsidRPr="00530C3F" w:rsidRDefault="00FD2B59" w:rsidP="00E07FB4">
      <w:pPr>
        <w:pStyle w:val="Bullet1"/>
      </w:pPr>
      <w:r w:rsidRPr="00530C3F">
        <w:t>Good high-rate performance;</w:t>
      </w:r>
    </w:p>
    <w:p w:rsidR="0002613F" w:rsidRPr="00530C3F" w:rsidRDefault="0002613F" w:rsidP="00E07FB4">
      <w:pPr>
        <w:pStyle w:val="Bullet1"/>
      </w:pPr>
      <w:r w:rsidRPr="00530C3F">
        <w:t>Reasonable storage life –</w:t>
      </w:r>
      <w:r w:rsidR="00FD2B59" w:rsidRPr="00530C3F">
        <w:t xml:space="preserve"> can be stored in dry condition;</w:t>
      </w:r>
    </w:p>
    <w:p w:rsidR="0002613F" w:rsidRPr="00530C3F" w:rsidRDefault="00FD2B59" w:rsidP="00E07FB4">
      <w:pPr>
        <w:pStyle w:val="Bullet1"/>
      </w:pPr>
      <w:r w:rsidRPr="00530C3F">
        <w:t>Easily disposable – recyclable;</w:t>
      </w:r>
    </w:p>
    <w:p w:rsidR="0002613F" w:rsidRPr="00530C3F" w:rsidRDefault="0002613F" w:rsidP="00E07FB4">
      <w:pPr>
        <w:pStyle w:val="Bullet1"/>
      </w:pPr>
      <w:r w:rsidRPr="00530C3F">
        <w:t>Electrically efficient – turnaround efficiency of over 70 %, comparing discharge energy out with charge energy in (also compared with Nickel Cadmium cells)</w:t>
      </w:r>
      <w:r w:rsidR="00FD2B59" w:rsidRPr="00530C3F">
        <w:t>;</w:t>
      </w:r>
    </w:p>
    <w:p w:rsidR="0002613F" w:rsidRPr="00530C3F" w:rsidRDefault="0002613F" w:rsidP="00E07FB4">
      <w:pPr>
        <w:pStyle w:val="Bullet1"/>
      </w:pPr>
      <w:r w:rsidRPr="00530C3F">
        <w:t>High cell voltage – (open-circuit voltage of 2.0 V is the highest of all aqueous electrolyte battery systems)</w:t>
      </w:r>
      <w:r w:rsidR="00FD2B59" w:rsidRPr="00530C3F">
        <w:t>;</w:t>
      </w:r>
    </w:p>
    <w:p w:rsidR="0002613F" w:rsidRPr="00530C3F" w:rsidRDefault="0002613F" w:rsidP="00E07FB4">
      <w:pPr>
        <w:pStyle w:val="Bullet1"/>
      </w:pPr>
      <w:r w:rsidRPr="00530C3F">
        <w:t>Good float charge service</w:t>
      </w:r>
      <w:r w:rsidR="00FD2B59" w:rsidRPr="00530C3F">
        <w:t>;</w:t>
      </w:r>
    </w:p>
    <w:p w:rsidR="0002613F" w:rsidRPr="00530C3F" w:rsidRDefault="0002613F" w:rsidP="00E07FB4">
      <w:pPr>
        <w:pStyle w:val="Bullet1"/>
      </w:pPr>
      <w:r w:rsidRPr="00530C3F">
        <w:lastRenderedPageBreak/>
        <w:t>Easy state-of-charge indication (only wet electrolyte)</w:t>
      </w:r>
      <w:r w:rsidR="00FD2B59" w:rsidRPr="00530C3F">
        <w:t>;</w:t>
      </w:r>
    </w:p>
    <w:p w:rsidR="0002613F" w:rsidRPr="00530C3F" w:rsidRDefault="0002613F" w:rsidP="00E07FB4">
      <w:pPr>
        <w:pStyle w:val="Bullet1"/>
      </w:pPr>
      <w:r w:rsidRPr="00530C3F">
        <w:t>Low cost compared with other secondary batteries.</w:t>
      </w:r>
    </w:p>
    <w:p w:rsidR="0002613F" w:rsidRPr="00530C3F" w:rsidRDefault="0002613F" w:rsidP="00FD2B59">
      <w:pPr>
        <w:pStyle w:val="Heading4"/>
      </w:pPr>
      <w:r w:rsidRPr="00530C3F">
        <w:t>Disadvantages</w:t>
      </w:r>
    </w:p>
    <w:p w:rsidR="0002613F" w:rsidRPr="00530C3F" w:rsidRDefault="0002613F" w:rsidP="00E07FB4">
      <w:pPr>
        <w:pStyle w:val="Bullet1"/>
      </w:pPr>
      <w:r w:rsidRPr="00530C3F">
        <w:t>Relatively low cycle life (50 – 500 cycles), up to 2000 cycles with special designs</w:t>
      </w:r>
      <w:r w:rsidR="00FD2B59" w:rsidRPr="00530C3F">
        <w:t>;</w:t>
      </w:r>
    </w:p>
    <w:p w:rsidR="0002613F" w:rsidRPr="00530C3F" w:rsidRDefault="0002613F" w:rsidP="00E07FB4">
      <w:pPr>
        <w:pStyle w:val="Bullet1"/>
      </w:pPr>
      <w:r w:rsidRPr="00530C3F">
        <w:t>Limited energy density – typically 30 – 40 Wh/kg</w:t>
      </w:r>
      <w:r w:rsidR="00FD2B59" w:rsidRPr="00530C3F">
        <w:t>;</w:t>
      </w:r>
    </w:p>
    <w:p w:rsidR="0002613F" w:rsidRPr="00530C3F" w:rsidRDefault="0002613F" w:rsidP="00E07FB4">
      <w:pPr>
        <w:pStyle w:val="Bullet1"/>
      </w:pPr>
      <w:r w:rsidRPr="00530C3F">
        <w:t>Poor low- and high-temperature performance</w:t>
      </w:r>
      <w:r w:rsidR="00FD2B59" w:rsidRPr="00530C3F">
        <w:t>;</w:t>
      </w:r>
    </w:p>
    <w:p w:rsidR="0002613F" w:rsidRPr="00530C3F" w:rsidRDefault="0002613F" w:rsidP="00E07FB4">
      <w:pPr>
        <w:pStyle w:val="Bullet1"/>
      </w:pPr>
      <w:r w:rsidRPr="00530C3F">
        <w:t>Poor charge retention</w:t>
      </w:r>
      <w:r w:rsidR="00FD2B59" w:rsidRPr="00530C3F">
        <w:t>;</w:t>
      </w:r>
    </w:p>
    <w:p w:rsidR="0002613F" w:rsidRPr="00530C3F" w:rsidRDefault="0002613F" w:rsidP="00E07FB4">
      <w:pPr>
        <w:pStyle w:val="Bullet1"/>
      </w:pPr>
      <w:r w:rsidRPr="00530C3F">
        <w:t>Long-term storage in a discharged condition can lead to irreversible polarization of electrodes</w:t>
      </w:r>
      <w:r w:rsidR="00FD2B59" w:rsidRPr="00530C3F">
        <w:t>;</w:t>
      </w:r>
    </w:p>
    <w:p w:rsidR="0002613F" w:rsidRPr="00530C3F" w:rsidRDefault="0002613F" w:rsidP="00E07FB4">
      <w:pPr>
        <w:pStyle w:val="Bullet1"/>
        <w:rPr>
          <w:b/>
          <w:bCs/>
        </w:rPr>
      </w:pPr>
      <w:r w:rsidRPr="00530C3F">
        <w:t>Hydrogen production can result in an explosion hazard. Dangerous contents (corrosive electrolyte)</w:t>
      </w:r>
      <w:r w:rsidR="00FD2B59" w:rsidRPr="00530C3F">
        <w:t>;</w:t>
      </w:r>
    </w:p>
    <w:p w:rsidR="0002613F" w:rsidRPr="00530C3F" w:rsidRDefault="0002613F" w:rsidP="00E07FB4">
      <w:pPr>
        <w:pStyle w:val="Bullet1"/>
      </w:pPr>
      <w:r w:rsidRPr="00530C3F">
        <w:t>Need adequate ventilation</w:t>
      </w:r>
      <w:r w:rsidR="00FD2B59" w:rsidRPr="00530C3F">
        <w:t>;</w:t>
      </w:r>
    </w:p>
    <w:p w:rsidR="0002613F" w:rsidRPr="00530C3F" w:rsidRDefault="0002613F" w:rsidP="00E07FB4">
      <w:pPr>
        <w:pStyle w:val="Bullet1"/>
        <w:rPr>
          <w:b/>
          <w:bCs/>
        </w:rPr>
      </w:pPr>
      <w:r w:rsidRPr="00530C3F">
        <w:t>Thermal runaway in improperly designed batteries or charging equipment</w:t>
      </w:r>
      <w:r w:rsidR="00FD2B59" w:rsidRPr="00530C3F">
        <w:t>;</w:t>
      </w:r>
      <w:r w:rsidRPr="00530C3F">
        <w:rPr>
          <w:b/>
          <w:bCs/>
        </w:rPr>
        <w:t>*</w:t>
      </w:r>
    </w:p>
    <w:p w:rsidR="0002613F" w:rsidRPr="00530C3F" w:rsidRDefault="0002613F" w:rsidP="00E07FB4">
      <w:pPr>
        <w:pStyle w:val="Bullet1"/>
      </w:pPr>
      <w:r w:rsidRPr="00530C3F">
        <w:t>Positive post blister corrosion with some designs</w:t>
      </w:r>
      <w:r w:rsidR="00FD2B59" w:rsidRPr="00530C3F">
        <w:t>;</w:t>
      </w:r>
    </w:p>
    <w:p w:rsidR="0002613F" w:rsidRPr="00530C3F" w:rsidRDefault="0002613F" w:rsidP="00E07FB4">
      <w:pPr>
        <w:pStyle w:val="Bullet1"/>
      </w:pPr>
      <w:r w:rsidRPr="00530C3F">
        <w:t>Intolerance to deep discharging resulting in Sulphation of plates and battery failure</w:t>
      </w:r>
      <w:r w:rsidR="00FD2B59" w:rsidRPr="00530C3F">
        <w:t>;</w:t>
      </w:r>
    </w:p>
    <w:p w:rsidR="0002613F" w:rsidRPr="00530C3F" w:rsidRDefault="0002613F" w:rsidP="00E07FB4">
      <w:pPr>
        <w:pStyle w:val="Bullet1"/>
      </w:pPr>
      <w:r w:rsidRPr="00530C3F">
        <w:t>Heavy to transport and install</w:t>
      </w:r>
      <w:r w:rsidR="00FD2B59" w:rsidRPr="00530C3F">
        <w:t>;</w:t>
      </w:r>
    </w:p>
    <w:p w:rsidR="0002613F" w:rsidRPr="00530C3F" w:rsidRDefault="0002613F" w:rsidP="00E07FB4">
      <w:pPr>
        <w:pStyle w:val="Bullet1"/>
      </w:pPr>
      <w:r w:rsidRPr="00530C3F">
        <w:t>Difficult to transport safely in wet conditions and aboard aircrafts</w:t>
      </w:r>
      <w:r w:rsidR="00FD2B59" w:rsidRPr="00530C3F">
        <w:t>;</w:t>
      </w:r>
    </w:p>
    <w:p w:rsidR="0002613F" w:rsidRPr="00530C3F" w:rsidRDefault="0002613F" w:rsidP="00E07FB4">
      <w:pPr>
        <w:pStyle w:val="Bullet1"/>
      </w:pPr>
      <w:r w:rsidRPr="00530C3F">
        <w:t>Electrolyte spilled if battery tilted</w:t>
      </w:r>
      <w:r w:rsidR="00FD2B59" w:rsidRPr="00530C3F">
        <w:t>;</w:t>
      </w:r>
    </w:p>
    <w:p w:rsidR="0002613F" w:rsidRPr="00530C3F" w:rsidRDefault="0002613F" w:rsidP="00E07FB4">
      <w:pPr>
        <w:pStyle w:val="Bullet1"/>
      </w:pPr>
      <w:r w:rsidRPr="00530C3F">
        <w:t>Lead is regarded as a hazardous material in some parts of the world</w:t>
      </w:r>
      <w:r w:rsidR="00FD2B59" w:rsidRPr="00530C3F">
        <w:t>;</w:t>
      </w:r>
    </w:p>
    <w:p w:rsidR="0002613F" w:rsidRPr="00530C3F" w:rsidRDefault="0002613F" w:rsidP="00E07FB4">
      <w:pPr>
        <w:pStyle w:val="Bullet1"/>
      </w:pPr>
      <w:r w:rsidRPr="00530C3F">
        <w:t>Large battery charged with small PV array – stratification may occur</w:t>
      </w:r>
      <w:r w:rsidR="00FD2B59" w:rsidRPr="00530C3F">
        <w:t>;</w:t>
      </w:r>
    </w:p>
    <w:p w:rsidR="0002613F" w:rsidRPr="00530C3F" w:rsidRDefault="0002613F" w:rsidP="00530C3F">
      <w:pPr>
        <w:pStyle w:val="BodyText2"/>
        <w:jc w:val="both"/>
      </w:pPr>
      <w:r w:rsidRPr="00530C3F">
        <w:t>*</w:t>
      </w:r>
      <w:r w:rsidR="00343BA8">
        <w:t xml:space="preserve"> </w:t>
      </w:r>
      <w:r w:rsidR="00530C3F">
        <w:t>The t</w:t>
      </w:r>
      <w:r w:rsidRPr="00530C3F">
        <w:t>hermal runaway, a critical condition, whereby a cell on charge or discharge will overheat through internal heat generation caused by high overcharge or over discharging or other abusive condition, may end with self-destruction of the cell.</w:t>
      </w:r>
    </w:p>
    <w:p w:rsidR="0002613F" w:rsidRPr="00530C3F" w:rsidRDefault="0002613F" w:rsidP="00FD2B59">
      <w:pPr>
        <w:pStyle w:val="Heading3"/>
      </w:pPr>
      <w:bookmarkStart w:id="755" w:name="_Toc448321237"/>
      <w:r w:rsidRPr="00530C3F">
        <w:t>V</w:t>
      </w:r>
      <w:r w:rsidR="00A31538" w:rsidRPr="00530C3F">
        <w:t>alve-regulated lead-acid</w:t>
      </w:r>
      <w:r w:rsidRPr="00530C3F">
        <w:t xml:space="preserve"> (VRLA) </w:t>
      </w:r>
      <w:r w:rsidR="00A31538" w:rsidRPr="00530C3F">
        <w:t>batteries</w:t>
      </w:r>
      <w:r w:rsidRPr="00530C3F">
        <w:t xml:space="preserve"> - Absorbed Glass Matt (</w:t>
      </w:r>
      <w:smartTag w:uri="urn:schemas-microsoft-com:office:smarttags" w:element="stockticker">
        <w:r w:rsidRPr="00530C3F">
          <w:t>AGM</w:t>
        </w:r>
      </w:smartTag>
      <w:r w:rsidRPr="00530C3F">
        <w:t>)</w:t>
      </w:r>
      <w:bookmarkEnd w:id="755"/>
    </w:p>
    <w:p w:rsidR="0002613F" w:rsidRPr="00530C3F" w:rsidRDefault="0002613F" w:rsidP="00FD2B59">
      <w:pPr>
        <w:pStyle w:val="Heading4"/>
      </w:pPr>
      <w:r w:rsidRPr="00530C3F">
        <w:t>Advantages</w:t>
      </w:r>
    </w:p>
    <w:p w:rsidR="0002613F" w:rsidRPr="00530C3F" w:rsidRDefault="0002613F" w:rsidP="00E07FB4">
      <w:pPr>
        <w:pStyle w:val="Bullet1"/>
      </w:pPr>
      <w:r w:rsidRPr="00530C3F">
        <w:t>Maintenance-free (no requirement for topping up)</w:t>
      </w:r>
      <w:r w:rsidR="00FD2B59" w:rsidRPr="00530C3F">
        <w:t>;</w:t>
      </w:r>
    </w:p>
    <w:p w:rsidR="0002613F" w:rsidRPr="00530C3F" w:rsidRDefault="0002613F" w:rsidP="00E07FB4">
      <w:pPr>
        <w:pStyle w:val="Bullet1"/>
      </w:pPr>
      <w:r w:rsidRPr="00530C3F">
        <w:t>Recyclable</w:t>
      </w:r>
      <w:r w:rsidR="00FD2B59" w:rsidRPr="00530C3F">
        <w:t>;</w:t>
      </w:r>
    </w:p>
    <w:p w:rsidR="0002613F" w:rsidRPr="00530C3F" w:rsidRDefault="0002613F" w:rsidP="00E07FB4">
      <w:pPr>
        <w:pStyle w:val="Bullet1"/>
      </w:pPr>
      <w:r w:rsidRPr="00530C3F">
        <w:t>Long life on float service</w:t>
      </w:r>
      <w:r w:rsidR="00FD2B59" w:rsidRPr="00530C3F">
        <w:t>;</w:t>
      </w:r>
    </w:p>
    <w:p w:rsidR="0002613F" w:rsidRPr="00530C3F" w:rsidRDefault="0002613F" w:rsidP="00E07FB4">
      <w:pPr>
        <w:pStyle w:val="Bullet1"/>
      </w:pPr>
      <w:r w:rsidRPr="00530C3F">
        <w:t>High-rate capacity</w:t>
      </w:r>
      <w:r w:rsidR="00FD2B59" w:rsidRPr="00530C3F">
        <w:t>;</w:t>
      </w:r>
    </w:p>
    <w:p w:rsidR="0002613F" w:rsidRPr="00530C3F" w:rsidRDefault="0002613F" w:rsidP="00E07FB4">
      <w:pPr>
        <w:pStyle w:val="Bullet1"/>
      </w:pPr>
      <w:r w:rsidRPr="00530C3F">
        <w:t>High charge efficiency</w:t>
      </w:r>
      <w:r w:rsidR="00FD2B59" w:rsidRPr="00530C3F">
        <w:t>;</w:t>
      </w:r>
    </w:p>
    <w:p w:rsidR="0002613F" w:rsidRPr="00530C3F" w:rsidRDefault="0002613F" w:rsidP="00E07FB4">
      <w:pPr>
        <w:pStyle w:val="Bullet1"/>
      </w:pPr>
      <w:r w:rsidRPr="00530C3F">
        <w:t>Safer than flooded lead acid batteries to transport and handle as less likely to spill, and easy to handle</w:t>
      </w:r>
      <w:r w:rsidR="00FD2B59" w:rsidRPr="00530C3F">
        <w:t>;</w:t>
      </w:r>
    </w:p>
    <w:p w:rsidR="0002613F" w:rsidRPr="00530C3F" w:rsidRDefault="0002613F" w:rsidP="00E07FB4">
      <w:pPr>
        <w:pStyle w:val="Bullet1"/>
      </w:pPr>
      <w:r w:rsidRPr="00530C3F">
        <w:t>No "memory" effect (compared to nickel-cadmium battery)</w:t>
      </w:r>
      <w:r w:rsidR="00FD2B59" w:rsidRPr="00530C3F">
        <w:t>;</w:t>
      </w:r>
    </w:p>
    <w:p w:rsidR="0002613F" w:rsidRPr="00530C3F" w:rsidRDefault="0002613F" w:rsidP="00E07FB4">
      <w:pPr>
        <w:pStyle w:val="Bullet1"/>
      </w:pPr>
      <w:r w:rsidRPr="00530C3F">
        <w:t>"State of charge" can be determined by measuring voltage</w:t>
      </w:r>
      <w:r w:rsidR="00FD2B59" w:rsidRPr="00530C3F">
        <w:t>;</w:t>
      </w:r>
    </w:p>
    <w:p w:rsidR="0002613F" w:rsidRPr="00530C3F" w:rsidRDefault="0002613F" w:rsidP="00E07FB4">
      <w:pPr>
        <w:pStyle w:val="Bullet1"/>
      </w:pPr>
      <w:r w:rsidRPr="00530C3F">
        <w:t>Low cost</w:t>
      </w:r>
      <w:r w:rsidR="00FD2B59" w:rsidRPr="00530C3F">
        <w:t>;</w:t>
      </w:r>
    </w:p>
    <w:p w:rsidR="0002613F" w:rsidRPr="00530C3F" w:rsidRDefault="0002613F" w:rsidP="00E07FB4">
      <w:pPr>
        <w:pStyle w:val="Bullet1"/>
      </w:pPr>
      <w:r w:rsidRPr="00530C3F">
        <w:t>Available from small single-cell units (2 V) to large 24 V batteries</w:t>
      </w:r>
      <w:r w:rsidR="00FD2B59" w:rsidRPr="00530C3F">
        <w:t>;</w:t>
      </w:r>
    </w:p>
    <w:p w:rsidR="0002613F" w:rsidRPr="00530C3F" w:rsidRDefault="0002613F" w:rsidP="00FD2B59">
      <w:pPr>
        <w:pStyle w:val="Heading4"/>
      </w:pPr>
      <w:r w:rsidRPr="00530C3F">
        <w:t>Disadvantages</w:t>
      </w:r>
    </w:p>
    <w:p w:rsidR="0002613F" w:rsidRPr="00530C3F" w:rsidRDefault="0002613F" w:rsidP="00E07FB4">
      <w:pPr>
        <w:pStyle w:val="Bullet1"/>
      </w:pPr>
      <w:r w:rsidRPr="00530C3F">
        <w:t>Cannot be stored in discharged condition</w:t>
      </w:r>
      <w:r w:rsidR="00FD2B59" w:rsidRPr="00530C3F">
        <w:t>;</w:t>
      </w:r>
    </w:p>
    <w:p w:rsidR="0002613F" w:rsidRPr="00530C3F" w:rsidRDefault="0002613F" w:rsidP="00E07FB4">
      <w:pPr>
        <w:pStyle w:val="Bullet1"/>
      </w:pPr>
      <w:r w:rsidRPr="00530C3F">
        <w:t>Relatively low energy density</w:t>
      </w:r>
      <w:r w:rsidR="00FD2B59" w:rsidRPr="00530C3F">
        <w:t>;</w:t>
      </w:r>
    </w:p>
    <w:p w:rsidR="0002613F" w:rsidRPr="00530C3F" w:rsidRDefault="0002613F" w:rsidP="00E07FB4">
      <w:pPr>
        <w:pStyle w:val="Bullet1"/>
      </w:pPr>
      <w:r w:rsidRPr="00530C3F">
        <w:t>Lower cycle life than sealed nickel-cadmium battery</w:t>
      </w:r>
      <w:r w:rsidR="00FD2B59" w:rsidRPr="00530C3F">
        <w:t>;</w:t>
      </w:r>
    </w:p>
    <w:p w:rsidR="0002613F" w:rsidRPr="00530C3F" w:rsidRDefault="0002613F" w:rsidP="00E07FB4">
      <w:pPr>
        <w:pStyle w:val="Bullet1"/>
      </w:pPr>
      <w:r w:rsidRPr="00530C3F">
        <w:t>Hydrogen production can result in an explosion hazard</w:t>
      </w:r>
      <w:r w:rsidR="00FD2B59" w:rsidRPr="00530C3F">
        <w:t>;</w:t>
      </w:r>
    </w:p>
    <w:p w:rsidR="0002613F" w:rsidRPr="00530C3F" w:rsidRDefault="0002613F" w:rsidP="00E07FB4">
      <w:pPr>
        <w:pStyle w:val="Bullet1"/>
      </w:pPr>
      <w:r w:rsidRPr="00530C3F">
        <w:t>Dangerous contents corrosive electrolyte</w:t>
      </w:r>
      <w:r w:rsidR="00FD2B59" w:rsidRPr="00530C3F">
        <w:t>;</w:t>
      </w:r>
    </w:p>
    <w:p w:rsidR="0002613F" w:rsidRPr="00530C3F" w:rsidRDefault="0002613F" w:rsidP="00E07FB4">
      <w:pPr>
        <w:pStyle w:val="Bullet1"/>
      </w:pPr>
      <w:r w:rsidRPr="00530C3F">
        <w:t>Ventilation must be provided</w:t>
      </w:r>
      <w:r w:rsidR="00FD2B59" w:rsidRPr="00530C3F">
        <w:t>;</w:t>
      </w:r>
    </w:p>
    <w:p w:rsidR="0002613F" w:rsidRPr="00530C3F" w:rsidRDefault="0002613F" w:rsidP="00E07FB4">
      <w:pPr>
        <w:pStyle w:val="Bullet1"/>
      </w:pPr>
      <w:r w:rsidRPr="00530C3F">
        <w:t>Thermal runaway in improperly designed batteries or charging equipment</w:t>
      </w:r>
      <w:r w:rsidR="00FD2B59" w:rsidRPr="00530C3F">
        <w:t>;</w:t>
      </w:r>
    </w:p>
    <w:p w:rsidR="0002613F" w:rsidRPr="00530C3F" w:rsidRDefault="0002613F" w:rsidP="00E07FB4">
      <w:pPr>
        <w:pStyle w:val="Bullet1"/>
      </w:pPr>
      <w:r w:rsidRPr="00530C3F">
        <w:t>Poor low- and high-temperature performance</w:t>
      </w:r>
      <w:r w:rsidR="00FD2B59" w:rsidRPr="00530C3F">
        <w:t>; l</w:t>
      </w:r>
      <w:r w:rsidRPr="00530C3F">
        <w:t xml:space="preserve">imited temperature operation – </w:t>
      </w:r>
      <w:r w:rsidR="00FD2B59" w:rsidRPr="00530C3F">
        <w:t>reduce life at high temperature;</w:t>
      </w:r>
    </w:p>
    <w:p w:rsidR="0002613F" w:rsidRPr="00530C3F" w:rsidRDefault="0002613F" w:rsidP="00E07FB4">
      <w:pPr>
        <w:pStyle w:val="Bullet1"/>
      </w:pPr>
      <w:r w:rsidRPr="00530C3F">
        <w:t>Difficult to check capacity remaining</w:t>
      </w:r>
      <w:r w:rsidR="00FD2B59" w:rsidRPr="00530C3F">
        <w:t>;</w:t>
      </w:r>
    </w:p>
    <w:p w:rsidR="0002613F" w:rsidRPr="00530C3F" w:rsidRDefault="0002613F" w:rsidP="00E07FB4">
      <w:pPr>
        <w:pStyle w:val="Bullet1"/>
      </w:pPr>
      <w:r w:rsidRPr="00530C3F">
        <w:t>Intolerance to</w:t>
      </w:r>
      <w:r w:rsidR="00F05C34" w:rsidRPr="00530C3F">
        <w:t xml:space="preserve"> deep discharging resulting in s</w:t>
      </w:r>
      <w:r w:rsidRPr="00530C3F">
        <w:t>ulphation of plates and battery failure</w:t>
      </w:r>
      <w:r w:rsidR="00FD2B59" w:rsidRPr="00530C3F">
        <w:t>;</w:t>
      </w:r>
    </w:p>
    <w:p w:rsidR="0002613F" w:rsidRPr="00530C3F" w:rsidRDefault="0002613F" w:rsidP="00E07FB4">
      <w:pPr>
        <w:pStyle w:val="Bullet1"/>
      </w:pPr>
      <w:r w:rsidRPr="00530C3F">
        <w:t>Controlled charging required</w:t>
      </w:r>
      <w:r w:rsidR="00FD2B59" w:rsidRPr="00530C3F">
        <w:t>;</w:t>
      </w:r>
    </w:p>
    <w:p w:rsidR="0002613F" w:rsidRPr="00530C3F" w:rsidRDefault="0002613F" w:rsidP="00E07FB4">
      <w:pPr>
        <w:pStyle w:val="Bullet1"/>
      </w:pPr>
      <w:r w:rsidRPr="00530C3F">
        <w:t>Lead is regarded as a hazardous material in some parts of the world</w:t>
      </w:r>
      <w:r w:rsidR="00FD2B59" w:rsidRPr="00530C3F">
        <w:t>;</w:t>
      </w:r>
    </w:p>
    <w:p w:rsidR="0002613F" w:rsidRPr="00530C3F" w:rsidRDefault="0002613F" w:rsidP="00FD2B59">
      <w:pPr>
        <w:pStyle w:val="Heading3"/>
      </w:pPr>
      <w:bookmarkStart w:id="756" w:name="_Toc448321238"/>
      <w:r w:rsidRPr="00530C3F">
        <w:t>V</w:t>
      </w:r>
      <w:r w:rsidR="00A31538" w:rsidRPr="00530C3F">
        <w:t>alve-regulated lead-acid</w:t>
      </w:r>
      <w:r w:rsidRPr="00530C3F">
        <w:t xml:space="preserve"> (VRLA) </w:t>
      </w:r>
      <w:r w:rsidR="00A31538" w:rsidRPr="00530C3F">
        <w:t>batteries</w:t>
      </w:r>
      <w:r w:rsidRPr="00530C3F">
        <w:t xml:space="preserve"> - Gel Electrolyte.</w:t>
      </w:r>
      <w:bookmarkEnd w:id="756"/>
    </w:p>
    <w:p w:rsidR="0002613F" w:rsidRPr="00530C3F" w:rsidRDefault="0002613F" w:rsidP="00E07FB4">
      <w:pPr>
        <w:pStyle w:val="Bullet1"/>
      </w:pPr>
      <w:r w:rsidRPr="00530C3F">
        <w:t xml:space="preserve">Similar characteristics to </w:t>
      </w:r>
      <w:smartTag w:uri="urn:schemas-microsoft-com:office:smarttags" w:element="stockticker">
        <w:r w:rsidRPr="00530C3F">
          <w:t>AGM</w:t>
        </w:r>
      </w:smartTag>
      <w:r w:rsidRPr="00530C3F">
        <w:t xml:space="preserve"> cells. No liquid electrolyte to spill. </w:t>
      </w:r>
      <w:smartTag w:uri="urn:schemas-microsoft-com:office:smarttags" w:element="stockticker">
        <w:r w:rsidRPr="00530C3F">
          <w:t>AGM</w:t>
        </w:r>
      </w:smartTag>
      <w:r w:rsidRPr="00530C3F">
        <w:t xml:space="preserve"> is preferred for colder climate.</w:t>
      </w:r>
    </w:p>
    <w:p w:rsidR="0002613F" w:rsidRPr="00530C3F" w:rsidRDefault="0002613F" w:rsidP="00FD2B59">
      <w:pPr>
        <w:pStyle w:val="Heading3"/>
      </w:pPr>
      <w:bookmarkStart w:id="757" w:name="_Toc448321239"/>
      <w:r w:rsidRPr="00530C3F">
        <w:t>V</w:t>
      </w:r>
      <w:r w:rsidR="00A31538" w:rsidRPr="00530C3F">
        <w:t>ented (industrial) nickel-cadmium batteries</w:t>
      </w:r>
      <w:r w:rsidRPr="00530C3F">
        <w:t xml:space="preserve"> (P</w:t>
      </w:r>
      <w:r w:rsidR="00A31538" w:rsidRPr="00530C3F">
        <w:t>ocket</w:t>
      </w:r>
      <w:r w:rsidRPr="00530C3F">
        <w:t xml:space="preserve"> P</w:t>
      </w:r>
      <w:r w:rsidR="00A31538" w:rsidRPr="00530C3F">
        <w:t>late</w:t>
      </w:r>
      <w:r w:rsidRPr="00530C3F">
        <w:t>)</w:t>
      </w:r>
      <w:bookmarkEnd w:id="757"/>
    </w:p>
    <w:p w:rsidR="0002613F" w:rsidRPr="00530C3F" w:rsidRDefault="0002613F" w:rsidP="00FD2B59">
      <w:pPr>
        <w:pStyle w:val="Heading4"/>
      </w:pPr>
      <w:r w:rsidRPr="00530C3F">
        <w:t>Advantages</w:t>
      </w:r>
    </w:p>
    <w:p w:rsidR="0002613F" w:rsidRPr="00530C3F" w:rsidRDefault="0002613F" w:rsidP="00E07FB4">
      <w:pPr>
        <w:pStyle w:val="Bullet1"/>
      </w:pPr>
      <w:r w:rsidRPr="00530C3F">
        <w:t>Excellent reliability</w:t>
      </w:r>
      <w:r w:rsidR="00FD2B59" w:rsidRPr="00530C3F">
        <w:t>;</w:t>
      </w:r>
    </w:p>
    <w:p w:rsidR="0002613F" w:rsidRPr="00530C3F" w:rsidRDefault="0002613F" w:rsidP="00E07FB4">
      <w:pPr>
        <w:pStyle w:val="Bullet1"/>
      </w:pPr>
      <w:r w:rsidRPr="00530C3F">
        <w:t>Long cycle life (more than 2,000 cycles, the total lifetime may vary between 8 and 25 years or more, depending on the application and the operating conditions)</w:t>
      </w:r>
      <w:r w:rsidR="00FD2B59" w:rsidRPr="00530C3F">
        <w:t>;</w:t>
      </w:r>
    </w:p>
    <w:p w:rsidR="0002613F" w:rsidRPr="00530C3F" w:rsidRDefault="0002613F" w:rsidP="00E07FB4">
      <w:pPr>
        <w:pStyle w:val="Bullet1"/>
      </w:pPr>
      <w:r w:rsidRPr="00530C3F">
        <w:t>Rugged, can withstand electrical (such as reversal or overcharging) and physical abuse and rough handling in general</w:t>
      </w:r>
      <w:r w:rsidR="00FD2B59" w:rsidRPr="00530C3F">
        <w:t>;</w:t>
      </w:r>
    </w:p>
    <w:p w:rsidR="0002613F" w:rsidRPr="00530C3F" w:rsidRDefault="0002613F" w:rsidP="00E07FB4">
      <w:pPr>
        <w:pStyle w:val="Bullet1"/>
      </w:pPr>
      <w:r w:rsidRPr="00530C3F">
        <w:t>Good charge retention</w:t>
      </w:r>
      <w:r w:rsidR="00FD2B59" w:rsidRPr="00530C3F">
        <w:t>;</w:t>
      </w:r>
    </w:p>
    <w:p w:rsidR="0002613F" w:rsidRPr="00530C3F" w:rsidRDefault="0002613F" w:rsidP="00E07FB4">
      <w:pPr>
        <w:pStyle w:val="Bullet1"/>
      </w:pPr>
      <w:r w:rsidRPr="00530C3F">
        <w:t>Can tolerate deep discharge which enables the use of total battery capacity</w:t>
      </w:r>
      <w:r w:rsidR="00FD2B59" w:rsidRPr="00530C3F">
        <w:t>;</w:t>
      </w:r>
    </w:p>
    <w:p w:rsidR="0002613F" w:rsidRPr="00530C3F" w:rsidRDefault="0002613F" w:rsidP="00E07FB4">
      <w:pPr>
        <w:pStyle w:val="Bullet1"/>
      </w:pPr>
      <w:r w:rsidRPr="00530C3F">
        <w:t>Good high and low temperature performance</w:t>
      </w:r>
      <w:r w:rsidR="00FD2B59" w:rsidRPr="00530C3F">
        <w:t>;</w:t>
      </w:r>
    </w:p>
    <w:p w:rsidR="0002613F" w:rsidRPr="00530C3F" w:rsidRDefault="0002613F" w:rsidP="00E07FB4">
      <w:pPr>
        <w:pStyle w:val="Bullet1"/>
      </w:pPr>
      <w:r w:rsidRPr="00530C3F">
        <w:t>Excellent long-term storage (in any state of charge)</w:t>
      </w:r>
      <w:r w:rsidR="00FD2B59" w:rsidRPr="00530C3F">
        <w:t>;</w:t>
      </w:r>
    </w:p>
    <w:p w:rsidR="0002613F" w:rsidRPr="00530C3F" w:rsidRDefault="00FD2B59" w:rsidP="00E07FB4">
      <w:pPr>
        <w:pStyle w:val="Bullet1"/>
      </w:pPr>
      <w:r w:rsidRPr="00530C3F">
        <w:t>Low maintenance;</w:t>
      </w:r>
    </w:p>
    <w:p w:rsidR="0002613F" w:rsidRPr="00530C3F" w:rsidRDefault="0002613F" w:rsidP="00E07FB4">
      <w:pPr>
        <w:pStyle w:val="Bullet1"/>
      </w:pPr>
      <w:r w:rsidRPr="00530C3F">
        <w:t>Absence of corrosive attack of the electrolyte on the electrodes and other components in the cell</w:t>
      </w:r>
      <w:r w:rsidR="00FD2B59" w:rsidRPr="00530C3F">
        <w:t>.</w:t>
      </w:r>
    </w:p>
    <w:p w:rsidR="0002613F" w:rsidRPr="00530C3F" w:rsidRDefault="0002613F" w:rsidP="00FD2B59">
      <w:pPr>
        <w:pStyle w:val="Heading4"/>
      </w:pPr>
      <w:r w:rsidRPr="00530C3F">
        <w:t>Disadvantages</w:t>
      </w:r>
    </w:p>
    <w:p w:rsidR="0002613F" w:rsidRPr="00530C3F" w:rsidRDefault="0002613F" w:rsidP="00E07FB4">
      <w:pPr>
        <w:pStyle w:val="Bullet1"/>
      </w:pPr>
      <w:r w:rsidRPr="00530C3F">
        <w:t>Hydrogen production can result in an explosion hazard</w:t>
      </w:r>
      <w:r w:rsidR="00FD2B59" w:rsidRPr="00530C3F">
        <w:t>;</w:t>
      </w:r>
    </w:p>
    <w:p w:rsidR="0002613F" w:rsidRPr="00530C3F" w:rsidRDefault="0002613F" w:rsidP="00E07FB4">
      <w:pPr>
        <w:pStyle w:val="Bullet1"/>
      </w:pPr>
      <w:r w:rsidRPr="00530C3F">
        <w:t>Thermal runaway in improperly designed batteries or charging equipment</w:t>
      </w:r>
      <w:r w:rsidR="00FD2B59" w:rsidRPr="00530C3F">
        <w:t>;</w:t>
      </w:r>
    </w:p>
    <w:p w:rsidR="0002613F" w:rsidRPr="00530C3F" w:rsidRDefault="0002613F" w:rsidP="00E07FB4">
      <w:pPr>
        <w:pStyle w:val="Bullet1"/>
      </w:pPr>
      <w:r w:rsidRPr="00530C3F">
        <w:t>Low energy density</w:t>
      </w:r>
      <w:r w:rsidR="00FD2B59" w:rsidRPr="00530C3F">
        <w:t>;</w:t>
      </w:r>
    </w:p>
    <w:p w:rsidR="0002613F" w:rsidRPr="00530C3F" w:rsidRDefault="0002613F" w:rsidP="00E07FB4">
      <w:pPr>
        <w:pStyle w:val="Bullet1"/>
      </w:pPr>
      <w:r w:rsidRPr="00530C3F">
        <w:t>Higher initial cost than lead-acid batteries</w:t>
      </w:r>
      <w:r w:rsidR="00FD2B59" w:rsidRPr="00530C3F">
        <w:t>;</w:t>
      </w:r>
    </w:p>
    <w:p w:rsidR="0002613F" w:rsidRPr="00530C3F" w:rsidRDefault="0002613F" w:rsidP="00E07FB4">
      <w:pPr>
        <w:pStyle w:val="Bullet1"/>
      </w:pPr>
      <w:r w:rsidRPr="00530C3F">
        <w:t>Contains cadmium, which may increase cost of disposal depending on recycling facilities available (Cadmium is regarded as hazardous material in some parts of the world). Some manufacturers would accept return batteries for recycling</w:t>
      </w:r>
      <w:r w:rsidR="00FD2B59" w:rsidRPr="00530C3F">
        <w:t>;</w:t>
      </w:r>
    </w:p>
    <w:p w:rsidR="0002613F" w:rsidRPr="00530C3F" w:rsidRDefault="0002613F" w:rsidP="00E07FB4">
      <w:pPr>
        <w:pStyle w:val="Bullet1"/>
      </w:pPr>
      <w:r w:rsidRPr="00530C3F">
        <w:t>Memory effects on dry cells</w:t>
      </w:r>
      <w:r w:rsidR="00FD2B59" w:rsidRPr="00530C3F">
        <w:t>;</w:t>
      </w:r>
    </w:p>
    <w:p w:rsidR="0002613F" w:rsidRPr="00530C3F" w:rsidRDefault="0002613F" w:rsidP="00E07FB4">
      <w:pPr>
        <w:pStyle w:val="Bullet1"/>
      </w:pPr>
      <w:r w:rsidRPr="00530C3F">
        <w:t>Needs adequate ventilation</w:t>
      </w:r>
      <w:r w:rsidR="00FD2B59" w:rsidRPr="00530C3F">
        <w:t>;</w:t>
      </w:r>
    </w:p>
    <w:p w:rsidR="0002613F" w:rsidRPr="00530C3F" w:rsidRDefault="0002613F" w:rsidP="00E07FB4">
      <w:pPr>
        <w:pStyle w:val="Bullet1"/>
      </w:pPr>
      <w:r w:rsidRPr="00530C3F">
        <w:t>Difficult to transport.</w:t>
      </w:r>
    </w:p>
    <w:p w:rsidR="00A31538" w:rsidRPr="00530C3F" w:rsidRDefault="00A31538" w:rsidP="00E07FB4">
      <w:pPr>
        <w:pStyle w:val="Bullet1"/>
        <w:numPr>
          <w:ilvl w:val="0"/>
          <w:numId w:val="0"/>
        </w:numPr>
        <w:ind w:left="993" w:hanging="426"/>
      </w:pPr>
    </w:p>
    <w:p w:rsidR="0002613F" w:rsidRPr="00530C3F" w:rsidRDefault="0002613F" w:rsidP="00FD2B59">
      <w:pPr>
        <w:pStyle w:val="Heading3"/>
      </w:pPr>
      <w:bookmarkStart w:id="758" w:name="_Toc448321240"/>
      <w:r w:rsidRPr="00530C3F">
        <w:t>V</w:t>
      </w:r>
      <w:r w:rsidR="00A31538" w:rsidRPr="00530C3F">
        <w:t>ented-sintered-plate nickel-cadmium batteries</w:t>
      </w:r>
      <w:bookmarkEnd w:id="758"/>
    </w:p>
    <w:p w:rsidR="0002613F" w:rsidRPr="00530C3F" w:rsidRDefault="0002613F" w:rsidP="00FD2B59">
      <w:pPr>
        <w:pStyle w:val="Heading4"/>
      </w:pPr>
      <w:r w:rsidRPr="00530C3F">
        <w:t>Advantages</w:t>
      </w:r>
    </w:p>
    <w:p w:rsidR="0002613F" w:rsidRPr="00530C3F" w:rsidRDefault="0002613F" w:rsidP="00E07FB4">
      <w:pPr>
        <w:pStyle w:val="Bullet1"/>
      </w:pPr>
      <w:r w:rsidRPr="00530C3F">
        <w:t>Flat discharge profile</w:t>
      </w:r>
      <w:r w:rsidR="00FD2B59" w:rsidRPr="00530C3F">
        <w:t>;</w:t>
      </w:r>
    </w:p>
    <w:p w:rsidR="0002613F" w:rsidRPr="00530C3F" w:rsidRDefault="0002613F" w:rsidP="00E07FB4">
      <w:pPr>
        <w:pStyle w:val="Bullet1"/>
      </w:pPr>
      <w:r w:rsidRPr="00530C3F">
        <w:t>Higher energy density (50 % greater than pocket plate)</w:t>
      </w:r>
      <w:r w:rsidR="00FD2B59" w:rsidRPr="00530C3F">
        <w:t>;</w:t>
      </w:r>
    </w:p>
    <w:p w:rsidR="0002613F" w:rsidRPr="00530C3F" w:rsidRDefault="0002613F" w:rsidP="00E07FB4">
      <w:pPr>
        <w:pStyle w:val="Bullet1"/>
      </w:pPr>
      <w:r w:rsidRPr="00530C3F">
        <w:t>Superior high-rate and low-temperature performance</w:t>
      </w:r>
      <w:r w:rsidR="00FD2B59" w:rsidRPr="00530C3F">
        <w:t>;</w:t>
      </w:r>
    </w:p>
    <w:p w:rsidR="0002613F" w:rsidRPr="00530C3F" w:rsidRDefault="0002613F" w:rsidP="00E07FB4">
      <w:pPr>
        <w:pStyle w:val="Bullet1"/>
      </w:pPr>
      <w:r w:rsidRPr="00530C3F">
        <w:t>Rugged, reliable, little maintenance required</w:t>
      </w:r>
      <w:r w:rsidR="00FD2B59" w:rsidRPr="00530C3F">
        <w:t>;</w:t>
      </w:r>
    </w:p>
    <w:p w:rsidR="0002613F" w:rsidRPr="00530C3F" w:rsidRDefault="0002613F" w:rsidP="00E07FB4">
      <w:pPr>
        <w:pStyle w:val="Bullet1"/>
      </w:pPr>
      <w:r w:rsidRPr="00530C3F">
        <w:t>Excellent long-term storage in any state of charge and over a very broad temperature range (</w:t>
      </w:r>
      <w:smartTag w:uri="urn:schemas-microsoft-com:office:smarttags" w:element="metricconverter">
        <w:smartTagPr>
          <w:attr w:name="ProductID" w:val="-60 ﾰC"/>
        </w:smartTagPr>
        <w:r w:rsidRPr="00530C3F">
          <w:t>-60 °C</w:t>
        </w:r>
      </w:smartTag>
      <w:r w:rsidRPr="00530C3F">
        <w:t xml:space="preserve"> to +</w:t>
      </w:r>
      <w:smartTag w:uri="urn:schemas-microsoft-com:office:smarttags" w:element="metricconverter">
        <w:smartTagPr>
          <w:attr w:name="ProductID" w:val="60 ﾰC"/>
        </w:smartTagPr>
        <w:r w:rsidRPr="00530C3F">
          <w:t>60 °C</w:t>
        </w:r>
      </w:smartTag>
      <w:r w:rsidRPr="00530C3F">
        <w:t>)</w:t>
      </w:r>
      <w:r w:rsidR="00FD2B59" w:rsidRPr="00530C3F">
        <w:t>;</w:t>
      </w:r>
    </w:p>
    <w:p w:rsidR="0002613F" w:rsidRPr="00530C3F" w:rsidRDefault="0002613F" w:rsidP="00E07FB4">
      <w:pPr>
        <w:pStyle w:val="Bullet1"/>
      </w:pPr>
      <w:r w:rsidRPr="00530C3F">
        <w:t>Good capacity retention; capacity can be restored by recharge</w:t>
      </w:r>
      <w:r w:rsidR="00FD2B59" w:rsidRPr="00530C3F">
        <w:t>;</w:t>
      </w:r>
    </w:p>
    <w:p w:rsidR="0002613F" w:rsidRPr="00530C3F" w:rsidRDefault="0002613F" w:rsidP="00E07FB4">
      <w:pPr>
        <w:pStyle w:val="Bullet1"/>
      </w:pPr>
      <w:r w:rsidRPr="00530C3F">
        <w:t>Long cycle life</w:t>
      </w:r>
      <w:r w:rsidR="00FD2B59" w:rsidRPr="00530C3F">
        <w:t>;</w:t>
      </w:r>
    </w:p>
    <w:p w:rsidR="0002613F" w:rsidRPr="00530C3F" w:rsidRDefault="0002613F" w:rsidP="00E07FB4">
      <w:pPr>
        <w:pStyle w:val="Bullet1"/>
      </w:pPr>
      <w:r w:rsidRPr="00530C3F">
        <w:t>Lifetime in excess of 20 years can be expected.</w:t>
      </w:r>
    </w:p>
    <w:p w:rsidR="0002613F" w:rsidRPr="00530C3F" w:rsidRDefault="0002613F" w:rsidP="00FD2B59">
      <w:pPr>
        <w:pStyle w:val="Heading4"/>
      </w:pPr>
      <w:r w:rsidRPr="00530C3F">
        <w:t>Disadvantages</w:t>
      </w:r>
    </w:p>
    <w:p w:rsidR="0002613F" w:rsidRPr="00530C3F" w:rsidRDefault="0002613F" w:rsidP="00E07FB4">
      <w:pPr>
        <w:pStyle w:val="Bullet1"/>
      </w:pPr>
      <w:r w:rsidRPr="00530C3F">
        <w:t>Hydrogen production can result in an explosion hazard</w:t>
      </w:r>
      <w:r w:rsidR="00FD2B59" w:rsidRPr="00530C3F">
        <w:t>;</w:t>
      </w:r>
    </w:p>
    <w:p w:rsidR="0002613F" w:rsidRPr="00530C3F" w:rsidRDefault="0002613F" w:rsidP="00E07FB4">
      <w:pPr>
        <w:pStyle w:val="Bullet1"/>
      </w:pPr>
      <w:r w:rsidRPr="00530C3F">
        <w:t>Thermal runaway in improperly designed batteries or charging equipment</w:t>
      </w:r>
      <w:r w:rsidR="00FD2B59" w:rsidRPr="00530C3F">
        <w:t>;</w:t>
      </w:r>
    </w:p>
    <w:p w:rsidR="0002613F" w:rsidRPr="00530C3F" w:rsidRDefault="0002613F" w:rsidP="00E07FB4">
      <w:pPr>
        <w:pStyle w:val="Bullet1"/>
      </w:pPr>
      <w:r w:rsidRPr="00530C3F">
        <w:t xml:space="preserve">Contains cadmium, which may increase cost of disposal depending on recycling facilities available. </w:t>
      </w:r>
      <w:r w:rsidR="00343BA8">
        <w:t xml:space="preserve"> </w:t>
      </w:r>
      <w:r w:rsidRPr="00530C3F">
        <w:t xml:space="preserve">(Cadmium is regarded as hazardous material in some parts of the world). </w:t>
      </w:r>
      <w:r w:rsidR="00343BA8">
        <w:t xml:space="preserve"> </w:t>
      </w:r>
      <w:r w:rsidRPr="00530C3F">
        <w:t>Some manufacturers would accept return batteries for recycling</w:t>
      </w:r>
      <w:r w:rsidR="00FD2B59" w:rsidRPr="00530C3F">
        <w:t>;</w:t>
      </w:r>
    </w:p>
    <w:p w:rsidR="0002613F" w:rsidRPr="00530C3F" w:rsidRDefault="0002613F" w:rsidP="00E07FB4">
      <w:pPr>
        <w:pStyle w:val="Bullet1"/>
      </w:pPr>
      <w:r w:rsidRPr="00530C3F">
        <w:t>Needs adequate ventilation</w:t>
      </w:r>
      <w:r w:rsidR="00FD2B59" w:rsidRPr="00530C3F">
        <w:t>;</w:t>
      </w:r>
    </w:p>
    <w:p w:rsidR="0002613F" w:rsidRPr="00530C3F" w:rsidRDefault="0002613F" w:rsidP="00E07FB4">
      <w:pPr>
        <w:pStyle w:val="Bullet1"/>
      </w:pPr>
      <w:r w:rsidRPr="00530C3F">
        <w:t>Difficult to transport</w:t>
      </w:r>
      <w:r w:rsidR="00FD2B59" w:rsidRPr="00530C3F">
        <w:t>;</w:t>
      </w:r>
    </w:p>
    <w:p w:rsidR="0002613F" w:rsidRPr="00530C3F" w:rsidRDefault="0002613F" w:rsidP="00E07FB4">
      <w:pPr>
        <w:pStyle w:val="Bullet1"/>
      </w:pPr>
      <w:r w:rsidRPr="00530C3F">
        <w:t>Low energy density</w:t>
      </w:r>
      <w:r w:rsidR="00FD2B59" w:rsidRPr="00530C3F">
        <w:t>;</w:t>
      </w:r>
    </w:p>
    <w:p w:rsidR="0002613F" w:rsidRPr="00530C3F" w:rsidRDefault="0002613F" w:rsidP="00E07FB4">
      <w:pPr>
        <w:pStyle w:val="Bullet1"/>
      </w:pPr>
      <w:r w:rsidRPr="00530C3F">
        <w:t>Higher initial cost</w:t>
      </w:r>
      <w:r w:rsidR="00FD2B59" w:rsidRPr="00530C3F">
        <w:t>;</w:t>
      </w:r>
    </w:p>
    <w:p w:rsidR="0002613F" w:rsidRPr="00530C3F" w:rsidRDefault="0002613F" w:rsidP="00E07FB4">
      <w:pPr>
        <w:pStyle w:val="Bullet1"/>
      </w:pPr>
      <w:r w:rsidRPr="00530C3F">
        <w:t>Memory effect (voltage depression) if not periodically deep cycled</w:t>
      </w:r>
      <w:r w:rsidR="00FD2B59" w:rsidRPr="00530C3F">
        <w:t>;</w:t>
      </w:r>
    </w:p>
    <w:p w:rsidR="0002613F" w:rsidRPr="00530C3F" w:rsidRDefault="0002613F" w:rsidP="00E07FB4">
      <w:pPr>
        <w:pStyle w:val="Bullet1"/>
      </w:pPr>
      <w:r w:rsidRPr="00530C3F">
        <w:t>Temperature controlled charging system required to enhance life</w:t>
      </w:r>
      <w:r w:rsidR="00FD2B59" w:rsidRPr="00530C3F">
        <w:t>;</w:t>
      </w:r>
    </w:p>
    <w:p w:rsidR="0002613F" w:rsidRPr="00530C3F" w:rsidRDefault="0002613F" w:rsidP="00E07FB4">
      <w:pPr>
        <w:pStyle w:val="Bullet1"/>
      </w:pPr>
      <w:r w:rsidRPr="00530C3F">
        <w:t>Difficult to dispose off – generally needs to be returned to the manufacturer.</w:t>
      </w:r>
    </w:p>
    <w:p w:rsidR="0002613F" w:rsidRPr="00530C3F" w:rsidRDefault="0002613F" w:rsidP="00FD2B59">
      <w:pPr>
        <w:pStyle w:val="Heading3"/>
      </w:pPr>
      <w:bookmarkStart w:id="759" w:name="_Toc448321241"/>
      <w:r w:rsidRPr="00530C3F">
        <w:t>S</w:t>
      </w:r>
      <w:r w:rsidR="00A31538" w:rsidRPr="00530C3F">
        <w:t>ealed nickel-cadmium batteries</w:t>
      </w:r>
      <w:bookmarkEnd w:id="759"/>
    </w:p>
    <w:p w:rsidR="0002613F" w:rsidRPr="00530C3F" w:rsidRDefault="0002613F" w:rsidP="00FD2B59">
      <w:pPr>
        <w:pStyle w:val="Heading4"/>
      </w:pPr>
      <w:r w:rsidRPr="00530C3F">
        <w:t xml:space="preserve">Advantages </w:t>
      </w:r>
    </w:p>
    <w:p w:rsidR="0002613F" w:rsidRPr="00530C3F" w:rsidRDefault="0002613F" w:rsidP="00E07FB4">
      <w:pPr>
        <w:pStyle w:val="Bullet1"/>
      </w:pPr>
      <w:r w:rsidRPr="00530C3F">
        <w:t>Cells are sealed</w:t>
      </w:r>
      <w:r w:rsidR="00FD2B59" w:rsidRPr="00530C3F">
        <w:t>;</w:t>
      </w:r>
    </w:p>
    <w:p w:rsidR="0002613F" w:rsidRPr="00530C3F" w:rsidRDefault="0002613F" w:rsidP="00E07FB4">
      <w:pPr>
        <w:pStyle w:val="Bullet1"/>
      </w:pPr>
      <w:r w:rsidRPr="00530C3F">
        <w:t>Maintenance-free operation</w:t>
      </w:r>
      <w:r w:rsidR="00FD2B59" w:rsidRPr="00530C3F">
        <w:t>;</w:t>
      </w:r>
    </w:p>
    <w:p w:rsidR="0002613F" w:rsidRPr="00530C3F" w:rsidRDefault="0002613F" w:rsidP="00E07FB4">
      <w:pPr>
        <w:pStyle w:val="Bullet1"/>
      </w:pPr>
      <w:r w:rsidRPr="00530C3F">
        <w:t>Long cycle life</w:t>
      </w:r>
      <w:r w:rsidR="00FD2B59" w:rsidRPr="00530C3F">
        <w:t>;</w:t>
      </w:r>
    </w:p>
    <w:p w:rsidR="0002613F" w:rsidRPr="00530C3F" w:rsidRDefault="0002613F" w:rsidP="00E07FB4">
      <w:pPr>
        <w:pStyle w:val="Bullet1"/>
      </w:pPr>
      <w:r w:rsidRPr="00530C3F">
        <w:t>Lifetime in excess of 20 years can be expected</w:t>
      </w:r>
      <w:r w:rsidR="00FD2B59" w:rsidRPr="00530C3F">
        <w:t>;</w:t>
      </w:r>
    </w:p>
    <w:p w:rsidR="0002613F" w:rsidRPr="00530C3F" w:rsidRDefault="0002613F" w:rsidP="00E07FB4">
      <w:pPr>
        <w:pStyle w:val="Bullet1"/>
      </w:pPr>
      <w:r w:rsidRPr="00530C3F">
        <w:t>Good low-temperature and high-rate performance capability</w:t>
      </w:r>
      <w:r w:rsidR="00FD2B59" w:rsidRPr="00530C3F">
        <w:t>;</w:t>
      </w:r>
    </w:p>
    <w:p w:rsidR="0002613F" w:rsidRPr="00530C3F" w:rsidRDefault="0002613F" w:rsidP="00E07FB4">
      <w:pPr>
        <w:pStyle w:val="Bullet1"/>
      </w:pPr>
      <w:r w:rsidRPr="00530C3F">
        <w:t>Long shelf life in any state of charge</w:t>
      </w:r>
      <w:r w:rsidR="00FD2B59" w:rsidRPr="00530C3F">
        <w:t>;</w:t>
      </w:r>
    </w:p>
    <w:p w:rsidR="0002613F" w:rsidRPr="00530C3F" w:rsidRDefault="0002613F" w:rsidP="00E07FB4">
      <w:pPr>
        <w:pStyle w:val="Bullet1"/>
      </w:pPr>
      <w:r w:rsidRPr="00530C3F">
        <w:t>Rapid recharge capability</w:t>
      </w:r>
      <w:r w:rsidR="00FD2B59" w:rsidRPr="00530C3F">
        <w:t>;</w:t>
      </w:r>
    </w:p>
    <w:p w:rsidR="0002613F" w:rsidRPr="00530C3F" w:rsidRDefault="0002613F" w:rsidP="00E07FB4">
      <w:pPr>
        <w:pStyle w:val="Bullet1"/>
      </w:pPr>
      <w:r w:rsidRPr="00530C3F">
        <w:t>Excellent reliability</w:t>
      </w:r>
      <w:r w:rsidR="00FD2B59" w:rsidRPr="00530C3F">
        <w:t>;</w:t>
      </w:r>
    </w:p>
    <w:p w:rsidR="0002613F" w:rsidRPr="00530C3F" w:rsidRDefault="0002613F" w:rsidP="00E07FB4">
      <w:pPr>
        <w:pStyle w:val="Bullet1"/>
      </w:pPr>
      <w:r w:rsidRPr="00530C3F">
        <w:t>Rugged, resist rough handling</w:t>
      </w:r>
      <w:r w:rsidR="00FD2B59" w:rsidRPr="00530C3F">
        <w:t>;</w:t>
      </w:r>
    </w:p>
    <w:p w:rsidR="0002613F" w:rsidRPr="00530C3F" w:rsidRDefault="0002613F" w:rsidP="00E07FB4">
      <w:pPr>
        <w:pStyle w:val="Bullet1"/>
      </w:pPr>
      <w:r w:rsidRPr="00530C3F">
        <w:t>Needs adequate ventilation</w:t>
      </w:r>
      <w:r w:rsidR="00FD2B59" w:rsidRPr="00530C3F">
        <w:t>;</w:t>
      </w:r>
    </w:p>
    <w:p w:rsidR="0002613F" w:rsidRPr="00530C3F" w:rsidRDefault="0002613F" w:rsidP="00E07FB4">
      <w:pPr>
        <w:pStyle w:val="Bullet1"/>
      </w:pPr>
      <w:r w:rsidRPr="00530C3F">
        <w:t>Difficult to transport.</w:t>
      </w:r>
    </w:p>
    <w:p w:rsidR="0002613F" w:rsidRPr="00530C3F" w:rsidRDefault="0002613F" w:rsidP="00FD2B59">
      <w:pPr>
        <w:pStyle w:val="Heading4"/>
      </w:pPr>
      <w:r w:rsidRPr="00530C3F">
        <w:t>Disadvantages</w:t>
      </w:r>
    </w:p>
    <w:p w:rsidR="0002613F" w:rsidRPr="00530C3F" w:rsidRDefault="0002613F" w:rsidP="00E07FB4">
      <w:pPr>
        <w:pStyle w:val="Bullet1"/>
      </w:pPr>
      <w:r w:rsidRPr="00530C3F">
        <w:t>Hydrogen production can result in an explosion hazard</w:t>
      </w:r>
      <w:r w:rsidR="00FD2B59" w:rsidRPr="00530C3F">
        <w:t>;</w:t>
      </w:r>
    </w:p>
    <w:p w:rsidR="0002613F" w:rsidRPr="00530C3F" w:rsidRDefault="0002613F" w:rsidP="00E07FB4">
      <w:pPr>
        <w:pStyle w:val="Bullet1"/>
      </w:pPr>
      <w:r w:rsidRPr="00530C3F">
        <w:t>Thermal runaway in improperly designed batteries or charging equipment</w:t>
      </w:r>
      <w:r w:rsidR="00FD2B59" w:rsidRPr="00530C3F">
        <w:t>;</w:t>
      </w:r>
    </w:p>
    <w:p w:rsidR="0002613F" w:rsidRPr="00530C3F" w:rsidRDefault="0002613F" w:rsidP="00E07FB4">
      <w:pPr>
        <w:pStyle w:val="Bullet1"/>
      </w:pPr>
      <w:r w:rsidRPr="00530C3F">
        <w:t>Voltage depression in certain applications</w:t>
      </w:r>
      <w:r w:rsidR="00FD2B59" w:rsidRPr="00530C3F">
        <w:t>;</w:t>
      </w:r>
    </w:p>
    <w:p w:rsidR="0002613F" w:rsidRPr="00530C3F" w:rsidRDefault="0002613F" w:rsidP="00E07FB4">
      <w:pPr>
        <w:pStyle w:val="Bullet1"/>
      </w:pPr>
      <w:r w:rsidRPr="00530C3F">
        <w:t xml:space="preserve">Contains cadmium, which may increase cost of disposal depending on recycling facilities available. </w:t>
      </w:r>
      <w:r w:rsidR="00343BA8">
        <w:t xml:space="preserve"> </w:t>
      </w:r>
      <w:r w:rsidRPr="00530C3F">
        <w:t>(Cadmium is regarded as hazardous material in some parts of the world).</w:t>
      </w:r>
      <w:r w:rsidR="00343BA8">
        <w:t xml:space="preserve"> </w:t>
      </w:r>
      <w:r w:rsidRPr="00530C3F">
        <w:t xml:space="preserve"> Some manufacturers would accept return batteries for recycling</w:t>
      </w:r>
      <w:r w:rsidR="00FD2B59" w:rsidRPr="00530C3F">
        <w:t>;</w:t>
      </w:r>
    </w:p>
    <w:p w:rsidR="0002613F" w:rsidRPr="00530C3F" w:rsidRDefault="0002613F" w:rsidP="00E07FB4">
      <w:pPr>
        <w:pStyle w:val="Bullet1"/>
      </w:pPr>
      <w:r w:rsidRPr="00530C3F">
        <w:t>Memory effects on dry cells</w:t>
      </w:r>
      <w:r w:rsidR="00FD2B59" w:rsidRPr="00530C3F">
        <w:t>;</w:t>
      </w:r>
    </w:p>
    <w:p w:rsidR="0002613F" w:rsidRPr="00530C3F" w:rsidRDefault="0002613F" w:rsidP="00E07FB4">
      <w:pPr>
        <w:pStyle w:val="Bullet1"/>
      </w:pPr>
      <w:r w:rsidRPr="00530C3F">
        <w:t>Higher cost than sealed lead-acid battery</w:t>
      </w:r>
      <w:r w:rsidR="00FD2B59" w:rsidRPr="00530C3F">
        <w:t>;</w:t>
      </w:r>
    </w:p>
    <w:p w:rsidR="0002613F" w:rsidRPr="00530C3F" w:rsidRDefault="0002613F" w:rsidP="00E07FB4">
      <w:pPr>
        <w:pStyle w:val="Bullet1"/>
      </w:pPr>
      <w:r w:rsidRPr="00530C3F">
        <w:t>Difficult to recycle</w:t>
      </w:r>
      <w:r w:rsidR="00FD2B59" w:rsidRPr="00530C3F">
        <w:t>.</w:t>
      </w:r>
    </w:p>
    <w:p w:rsidR="0002613F" w:rsidRPr="00530C3F" w:rsidRDefault="0002613F" w:rsidP="00FD2B59">
      <w:pPr>
        <w:pStyle w:val="Heading3"/>
      </w:pPr>
      <w:bookmarkStart w:id="760" w:name="_Toc448321242"/>
      <w:r w:rsidRPr="00530C3F">
        <w:t>N</w:t>
      </w:r>
      <w:r w:rsidR="00A31538" w:rsidRPr="00530C3F">
        <w:t>ickel-metal hydride batteries</w:t>
      </w:r>
      <w:bookmarkEnd w:id="760"/>
    </w:p>
    <w:p w:rsidR="0002613F" w:rsidRPr="00530C3F" w:rsidRDefault="00FD2B59" w:rsidP="00FD2B59">
      <w:pPr>
        <w:pStyle w:val="Heading4"/>
      </w:pPr>
      <w:r w:rsidRPr="00530C3F">
        <w:t>Advantages</w:t>
      </w:r>
    </w:p>
    <w:p w:rsidR="0002613F" w:rsidRPr="00530C3F" w:rsidRDefault="0002613F" w:rsidP="0002613F">
      <w:pPr>
        <w:widowControl w:val="0"/>
        <w:numPr>
          <w:ilvl w:val="0"/>
          <w:numId w:val="28"/>
        </w:numPr>
        <w:tabs>
          <w:tab w:val="left" w:pos="360"/>
          <w:tab w:val="left" w:pos="720"/>
        </w:tabs>
        <w:autoSpaceDE w:val="0"/>
        <w:autoSpaceDN w:val="0"/>
        <w:adjustRightInd w:val="0"/>
        <w:spacing w:before="120"/>
        <w:ind w:left="360" w:firstLine="349"/>
        <w:jc w:val="both"/>
      </w:pPr>
      <w:r w:rsidRPr="00530C3F">
        <w:t>Charging performance similar to lead acid and Nickel Cadmium</w:t>
      </w:r>
      <w:r w:rsidR="00FD2B59" w:rsidRPr="00530C3F">
        <w:t>;</w:t>
      </w:r>
    </w:p>
    <w:p w:rsidR="0002613F" w:rsidRPr="00530C3F" w:rsidRDefault="0002613F" w:rsidP="0002613F">
      <w:pPr>
        <w:widowControl w:val="0"/>
        <w:numPr>
          <w:ilvl w:val="0"/>
          <w:numId w:val="28"/>
        </w:numPr>
        <w:tabs>
          <w:tab w:val="left" w:pos="360"/>
          <w:tab w:val="left" w:pos="720"/>
        </w:tabs>
        <w:autoSpaceDE w:val="0"/>
        <w:autoSpaceDN w:val="0"/>
        <w:adjustRightInd w:val="0"/>
        <w:spacing w:before="120"/>
        <w:ind w:left="360" w:firstLine="349"/>
        <w:jc w:val="both"/>
      </w:pPr>
      <w:r w:rsidRPr="00530C3F">
        <w:t>Maintenance free</w:t>
      </w:r>
      <w:r w:rsidR="00FD2B59" w:rsidRPr="00530C3F">
        <w:t>;</w:t>
      </w:r>
    </w:p>
    <w:p w:rsidR="0002613F" w:rsidRPr="00530C3F" w:rsidRDefault="0002613F" w:rsidP="0002613F">
      <w:pPr>
        <w:widowControl w:val="0"/>
        <w:numPr>
          <w:ilvl w:val="0"/>
          <w:numId w:val="28"/>
        </w:numPr>
        <w:tabs>
          <w:tab w:val="left" w:pos="360"/>
          <w:tab w:val="left" w:pos="720"/>
        </w:tabs>
        <w:autoSpaceDE w:val="0"/>
        <w:autoSpaceDN w:val="0"/>
        <w:adjustRightInd w:val="0"/>
        <w:spacing w:before="120"/>
        <w:ind w:left="360" w:firstLine="349"/>
        <w:jc w:val="both"/>
      </w:pPr>
      <w:r w:rsidRPr="00530C3F">
        <w:t>Long life (expected in order of 15 years)</w:t>
      </w:r>
      <w:r w:rsidR="00FD2B59" w:rsidRPr="00530C3F">
        <w:t>;</w:t>
      </w:r>
    </w:p>
    <w:p w:rsidR="0002613F" w:rsidRPr="00530C3F" w:rsidRDefault="0002613F" w:rsidP="0002613F">
      <w:pPr>
        <w:widowControl w:val="0"/>
        <w:numPr>
          <w:ilvl w:val="0"/>
          <w:numId w:val="28"/>
        </w:numPr>
        <w:tabs>
          <w:tab w:val="left" w:pos="360"/>
          <w:tab w:val="left" w:pos="720"/>
        </w:tabs>
        <w:autoSpaceDE w:val="0"/>
        <w:autoSpaceDN w:val="0"/>
        <w:adjustRightInd w:val="0"/>
        <w:spacing w:before="120"/>
        <w:ind w:left="360" w:firstLine="349"/>
        <w:jc w:val="both"/>
      </w:pPr>
      <w:r w:rsidRPr="00530C3F">
        <w:t>High capacity relative to volume</w:t>
      </w:r>
      <w:r w:rsidR="00FD2B59" w:rsidRPr="00530C3F">
        <w:t>;</w:t>
      </w:r>
    </w:p>
    <w:p w:rsidR="0002613F" w:rsidRPr="00530C3F" w:rsidRDefault="0002613F" w:rsidP="0002613F">
      <w:pPr>
        <w:widowControl w:val="0"/>
        <w:numPr>
          <w:ilvl w:val="0"/>
          <w:numId w:val="28"/>
        </w:numPr>
        <w:tabs>
          <w:tab w:val="left" w:pos="360"/>
          <w:tab w:val="left" w:pos="720"/>
        </w:tabs>
        <w:autoSpaceDE w:val="0"/>
        <w:autoSpaceDN w:val="0"/>
        <w:adjustRightInd w:val="0"/>
        <w:spacing w:before="120"/>
        <w:ind w:left="360" w:firstLine="349"/>
        <w:jc w:val="both"/>
      </w:pPr>
      <w:r w:rsidRPr="00530C3F">
        <w:t>High capacity relative to weight</w:t>
      </w:r>
      <w:r w:rsidR="00FD2B59" w:rsidRPr="00530C3F">
        <w:t>;</w:t>
      </w:r>
    </w:p>
    <w:p w:rsidR="0002613F" w:rsidRPr="00530C3F" w:rsidRDefault="0002613F" w:rsidP="0002613F">
      <w:pPr>
        <w:widowControl w:val="0"/>
        <w:numPr>
          <w:ilvl w:val="0"/>
          <w:numId w:val="28"/>
        </w:numPr>
        <w:tabs>
          <w:tab w:val="left" w:pos="360"/>
          <w:tab w:val="left" w:pos="720"/>
        </w:tabs>
        <w:autoSpaceDE w:val="0"/>
        <w:autoSpaceDN w:val="0"/>
        <w:adjustRightInd w:val="0"/>
        <w:spacing w:before="120"/>
        <w:ind w:left="360" w:firstLine="349"/>
        <w:jc w:val="both"/>
      </w:pPr>
      <w:r w:rsidRPr="00530C3F">
        <w:t>No gas venting in normal operation</w:t>
      </w:r>
      <w:r w:rsidR="00FD2B59" w:rsidRPr="00530C3F">
        <w:t>;</w:t>
      </w:r>
    </w:p>
    <w:p w:rsidR="0002613F" w:rsidRPr="00530C3F" w:rsidRDefault="0002613F" w:rsidP="0002613F">
      <w:pPr>
        <w:widowControl w:val="0"/>
        <w:numPr>
          <w:ilvl w:val="0"/>
          <w:numId w:val="28"/>
        </w:numPr>
        <w:tabs>
          <w:tab w:val="left" w:pos="720"/>
        </w:tabs>
        <w:autoSpaceDE w:val="0"/>
        <w:autoSpaceDN w:val="0"/>
        <w:adjustRightInd w:val="0"/>
        <w:spacing w:before="120"/>
        <w:ind w:left="1080" w:hanging="371"/>
        <w:jc w:val="both"/>
      </w:pPr>
      <w:r w:rsidRPr="00530C3F">
        <w:t>High cycle life (About 1,200 cycles is typical, but depends on the depth  of discharge)</w:t>
      </w:r>
      <w:r w:rsidR="00FD2B59" w:rsidRPr="00530C3F">
        <w:t>;</w:t>
      </w:r>
    </w:p>
    <w:p w:rsidR="0002613F" w:rsidRPr="00530C3F" w:rsidRDefault="0002613F" w:rsidP="0002613F">
      <w:pPr>
        <w:widowControl w:val="0"/>
        <w:numPr>
          <w:ilvl w:val="0"/>
          <w:numId w:val="28"/>
        </w:numPr>
        <w:tabs>
          <w:tab w:val="left" w:pos="360"/>
          <w:tab w:val="left" w:pos="720"/>
        </w:tabs>
        <w:autoSpaceDE w:val="0"/>
        <w:autoSpaceDN w:val="0"/>
        <w:adjustRightInd w:val="0"/>
        <w:spacing w:before="120"/>
        <w:ind w:left="360" w:firstLine="349"/>
        <w:jc w:val="both"/>
      </w:pPr>
      <w:r w:rsidRPr="00530C3F">
        <w:t>Fully recyclable to end of life</w:t>
      </w:r>
      <w:r w:rsidR="00FD2B59" w:rsidRPr="00530C3F">
        <w:t>;</w:t>
      </w:r>
    </w:p>
    <w:p w:rsidR="0002613F" w:rsidRPr="00530C3F" w:rsidRDefault="0002613F" w:rsidP="0002613F">
      <w:pPr>
        <w:widowControl w:val="0"/>
        <w:numPr>
          <w:ilvl w:val="0"/>
          <w:numId w:val="28"/>
        </w:numPr>
        <w:tabs>
          <w:tab w:val="left" w:pos="360"/>
          <w:tab w:val="left" w:pos="720"/>
        </w:tabs>
        <w:autoSpaceDE w:val="0"/>
        <w:autoSpaceDN w:val="0"/>
        <w:adjustRightInd w:val="0"/>
        <w:spacing w:before="120"/>
        <w:ind w:left="360" w:firstLine="349"/>
        <w:jc w:val="both"/>
      </w:pPr>
      <w:r w:rsidRPr="00530C3F">
        <w:t>Wide operational temperature range (-20ºC to +</w:t>
      </w:r>
      <w:smartTag w:uri="urn:schemas-microsoft-com:office:smarttags" w:element="metricconverter">
        <w:smartTagPr>
          <w:attr w:name="ProductID" w:val="60ﾺC"/>
        </w:smartTagPr>
        <w:r w:rsidRPr="00530C3F">
          <w:t>60ºC</w:t>
        </w:r>
      </w:smartTag>
      <w:r w:rsidRPr="00530C3F">
        <w:t xml:space="preserve"> is typical)</w:t>
      </w:r>
      <w:r w:rsidR="00FD2B59" w:rsidRPr="00530C3F">
        <w:t>;</w:t>
      </w:r>
    </w:p>
    <w:p w:rsidR="0002613F" w:rsidRPr="00530C3F" w:rsidRDefault="0002613F" w:rsidP="0002613F">
      <w:pPr>
        <w:widowControl w:val="0"/>
        <w:numPr>
          <w:ilvl w:val="0"/>
          <w:numId w:val="28"/>
        </w:numPr>
        <w:tabs>
          <w:tab w:val="left" w:pos="360"/>
          <w:tab w:val="left" w:pos="720"/>
        </w:tabs>
        <w:autoSpaceDE w:val="0"/>
        <w:autoSpaceDN w:val="0"/>
        <w:adjustRightInd w:val="0"/>
        <w:spacing w:before="120"/>
        <w:ind w:left="360" w:firstLine="349"/>
        <w:jc w:val="both"/>
      </w:pPr>
      <w:r w:rsidRPr="00530C3F">
        <w:t>Disposal easier when compared with Nickel Cadmium.</w:t>
      </w:r>
    </w:p>
    <w:p w:rsidR="0002613F" w:rsidRPr="00530C3F" w:rsidRDefault="0002613F" w:rsidP="00FD2B59">
      <w:pPr>
        <w:pStyle w:val="Heading4"/>
      </w:pPr>
      <w:r w:rsidRPr="00530C3F">
        <w:t>Disadvantages</w:t>
      </w:r>
    </w:p>
    <w:p w:rsidR="0002613F" w:rsidRPr="00530C3F" w:rsidRDefault="0002613F" w:rsidP="00E07FB4">
      <w:pPr>
        <w:pStyle w:val="Bullet1"/>
      </w:pPr>
      <w:r w:rsidRPr="00530C3F">
        <w:t xml:space="preserve">Higher </w:t>
      </w:r>
      <w:r w:rsidR="00E4230B" w:rsidRPr="00530C3F">
        <w:t>Cost;</w:t>
      </w:r>
    </w:p>
    <w:p w:rsidR="0002613F" w:rsidRPr="00530C3F" w:rsidRDefault="0002613F" w:rsidP="00E07FB4">
      <w:pPr>
        <w:pStyle w:val="Bullet1"/>
      </w:pPr>
      <w:r w:rsidRPr="00530C3F">
        <w:t>Charge regulation essential</w:t>
      </w:r>
      <w:r w:rsidR="00E4230B" w:rsidRPr="00530C3F">
        <w:t>;</w:t>
      </w:r>
    </w:p>
    <w:p w:rsidR="0002613F" w:rsidRPr="00530C3F" w:rsidRDefault="0002613F" w:rsidP="00E07FB4">
      <w:pPr>
        <w:pStyle w:val="Bullet1"/>
      </w:pPr>
      <w:r w:rsidRPr="00530C3F">
        <w:t>Limited experience of use in AtoN applications</w:t>
      </w:r>
      <w:r w:rsidR="00E4230B" w:rsidRPr="00530C3F">
        <w:t>.</w:t>
      </w:r>
    </w:p>
    <w:p w:rsidR="0002613F" w:rsidRPr="00530C3F" w:rsidRDefault="0002613F" w:rsidP="00E4230B">
      <w:pPr>
        <w:pStyle w:val="Heading3"/>
      </w:pPr>
      <w:bookmarkStart w:id="761" w:name="_Toc448321243"/>
      <w:r w:rsidRPr="00530C3F">
        <w:t>L</w:t>
      </w:r>
      <w:r w:rsidR="00A31538" w:rsidRPr="00530C3F">
        <w:t>ithium-ion batteries</w:t>
      </w:r>
      <w:bookmarkEnd w:id="761"/>
    </w:p>
    <w:p w:rsidR="0002613F" w:rsidRPr="00530C3F" w:rsidRDefault="00530C3F" w:rsidP="00E4230B">
      <w:pPr>
        <w:pStyle w:val="Heading4"/>
      </w:pPr>
      <w:r>
        <w:t>Advantages</w:t>
      </w:r>
    </w:p>
    <w:p w:rsidR="0002613F" w:rsidRPr="00530C3F" w:rsidRDefault="0002613F" w:rsidP="00E07FB4">
      <w:pPr>
        <w:pStyle w:val="Bullet1"/>
      </w:pPr>
      <w:r w:rsidRPr="00530C3F">
        <w:t>Maintenance free</w:t>
      </w:r>
      <w:r w:rsidR="00E4230B" w:rsidRPr="00530C3F">
        <w:t>;</w:t>
      </w:r>
    </w:p>
    <w:p w:rsidR="0002613F" w:rsidRPr="00530C3F" w:rsidRDefault="0002613F" w:rsidP="00E07FB4">
      <w:pPr>
        <w:pStyle w:val="Bullet1"/>
      </w:pPr>
      <w:r w:rsidRPr="00530C3F">
        <w:t>Long life (expected in order of 20/25 years)</w:t>
      </w:r>
      <w:r w:rsidR="00E4230B" w:rsidRPr="00530C3F">
        <w:t>;</w:t>
      </w:r>
    </w:p>
    <w:p w:rsidR="0002613F" w:rsidRPr="00530C3F" w:rsidRDefault="0002613F" w:rsidP="00E07FB4">
      <w:pPr>
        <w:pStyle w:val="Bullet1"/>
      </w:pPr>
      <w:r w:rsidRPr="00530C3F">
        <w:t>Very high capacity relative to volume</w:t>
      </w:r>
      <w:r w:rsidR="00E4230B" w:rsidRPr="00530C3F">
        <w:t>;</w:t>
      </w:r>
    </w:p>
    <w:p w:rsidR="0002613F" w:rsidRPr="00530C3F" w:rsidRDefault="0002613F" w:rsidP="00E07FB4">
      <w:pPr>
        <w:pStyle w:val="Bullet1"/>
      </w:pPr>
      <w:r w:rsidRPr="00530C3F">
        <w:t>Very high capacity relative to weight</w:t>
      </w:r>
      <w:r w:rsidR="00E4230B" w:rsidRPr="00530C3F">
        <w:t>;</w:t>
      </w:r>
    </w:p>
    <w:p w:rsidR="0002613F" w:rsidRPr="00530C3F" w:rsidRDefault="0002613F" w:rsidP="00E07FB4">
      <w:pPr>
        <w:pStyle w:val="Bullet1"/>
      </w:pPr>
      <w:r w:rsidRPr="00530C3F">
        <w:t>No gas venting in normal operation</w:t>
      </w:r>
      <w:r w:rsidR="00E4230B" w:rsidRPr="00530C3F">
        <w:t>;</w:t>
      </w:r>
    </w:p>
    <w:p w:rsidR="0002613F" w:rsidRPr="00530C3F" w:rsidRDefault="0002613F" w:rsidP="00E07FB4">
      <w:pPr>
        <w:pStyle w:val="Bullet1"/>
      </w:pPr>
      <w:r w:rsidRPr="00530C3F">
        <w:t>High cycle life  (About 1,000 cycles is typical, but depends on the depth  of discharge)</w:t>
      </w:r>
      <w:r w:rsidR="00E4230B" w:rsidRPr="00530C3F">
        <w:t>;</w:t>
      </w:r>
    </w:p>
    <w:p w:rsidR="0002613F" w:rsidRPr="00530C3F" w:rsidRDefault="0002613F" w:rsidP="00E07FB4">
      <w:pPr>
        <w:pStyle w:val="Bullet1"/>
      </w:pPr>
      <w:r w:rsidRPr="00530C3F">
        <w:t>Reasonable operational temperature range (-10ºC to +</w:t>
      </w:r>
      <w:smartTag w:uri="urn:schemas-microsoft-com:office:smarttags" w:element="metricconverter">
        <w:smartTagPr>
          <w:attr w:name="ProductID" w:val="45ﾺC"/>
        </w:smartTagPr>
        <w:r w:rsidRPr="00530C3F">
          <w:t>45ºC</w:t>
        </w:r>
      </w:smartTag>
      <w:r w:rsidRPr="00530C3F">
        <w:t xml:space="preserve"> is typical)</w:t>
      </w:r>
      <w:r w:rsidR="00E4230B" w:rsidRPr="00530C3F">
        <w:t>;</w:t>
      </w:r>
    </w:p>
    <w:p w:rsidR="0002613F" w:rsidRPr="00530C3F" w:rsidRDefault="0002613F" w:rsidP="00E07FB4">
      <w:pPr>
        <w:pStyle w:val="Bullet1"/>
      </w:pPr>
      <w:r w:rsidRPr="00530C3F">
        <w:t xml:space="preserve">Disposal </w:t>
      </w:r>
      <w:r w:rsidR="00E4230B" w:rsidRPr="00530C3F">
        <w:t>easier than with Nickel Cadmium;</w:t>
      </w:r>
    </w:p>
    <w:p w:rsidR="0002613F" w:rsidRPr="00530C3F" w:rsidRDefault="00E4230B" w:rsidP="00E07FB4">
      <w:pPr>
        <w:pStyle w:val="Bullet1"/>
      </w:pPr>
      <w:r w:rsidRPr="00530C3F">
        <w:t>Monitor state of discharge;</w:t>
      </w:r>
    </w:p>
    <w:p w:rsidR="0002613F" w:rsidRPr="00530C3F" w:rsidRDefault="00E4230B" w:rsidP="00E07FB4">
      <w:pPr>
        <w:pStyle w:val="Bullet1"/>
      </w:pPr>
      <w:r w:rsidRPr="00530C3F">
        <w:t>Low self discharge;</w:t>
      </w:r>
    </w:p>
    <w:p w:rsidR="0002613F" w:rsidRPr="00530C3F" w:rsidRDefault="0002613F" w:rsidP="00E07FB4">
      <w:pPr>
        <w:pStyle w:val="Bullet1"/>
      </w:pPr>
      <w:r w:rsidRPr="00530C3F">
        <w:t>High charging efficiency.</w:t>
      </w:r>
    </w:p>
    <w:p w:rsidR="0002613F" w:rsidRPr="00530C3F" w:rsidRDefault="0002613F" w:rsidP="00E4230B">
      <w:pPr>
        <w:pStyle w:val="Heading4"/>
      </w:pPr>
      <w:r w:rsidRPr="00530C3F">
        <w:t>Disadvantages</w:t>
      </w:r>
    </w:p>
    <w:p w:rsidR="0002613F" w:rsidRPr="00530C3F" w:rsidRDefault="00E4230B" w:rsidP="00E07FB4">
      <w:pPr>
        <w:pStyle w:val="Bullet1"/>
      </w:pPr>
      <w:r w:rsidRPr="00530C3F">
        <w:t>Cost;</w:t>
      </w:r>
    </w:p>
    <w:p w:rsidR="0002613F" w:rsidRPr="00530C3F" w:rsidRDefault="0002613F" w:rsidP="00E07FB4">
      <w:pPr>
        <w:pStyle w:val="Bullet1"/>
      </w:pPr>
      <w:r w:rsidRPr="00530C3F">
        <w:t>Complexity of battery integrated electronic management system</w:t>
      </w:r>
      <w:r w:rsidR="00E4230B" w:rsidRPr="00530C3F">
        <w:t>;</w:t>
      </w:r>
    </w:p>
    <w:p w:rsidR="0002613F" w:rsidRPr="00530C3F" w:rsidRDefault="0002613F" w:rsidP="00E07FB4">
      <w:pPr>
        <w:pStyle w:val="Bullet1"/>
      </w:pPr>
      <w:r w:rsidRPr="00530C3F">
        <w:t>Limited experience of use in AtoN applications</w:t>
      </w:r>
      <w:r w:rsidR="00E4230B" w:rsidRPr="00530C3F">
        <w:t>;</w:t>
      </w:r>
    </w:p>
    <w:p w:rsidR="0002613F" w:rsidRPr="00530C3F" w:rsidRDefault="0002613F" w:rsidP="00E07FB4">
      <w:pPr>
        <w:pStyle w:val="Bullet1"/>
      </w:pPr>
      <w:r w:rsidRPr="00530C3F">
        <w:t>Thermal runaway in improperly designed batteries or charging equipment</w:t>
      </w:r>
      <w:r w:rsidR="00E4230B" w:rsidRPr="00530C3F">
        <w:t>;</w:t>
      </w:r>
    </w:p>
    <w:p w:rsidR="0002613F" w:rsidRPr="00530C3F" w:rsidRDefault="0002613F" w:rsidP="00E07FB4">
      <w:pPr>
        <w:pStyle w:val="Bullet1"/>
      </w:pPr>
      <w:r w:rsidRPr="00530C3F">
        <w:t>Contains lithium, which may increase cost of disposal depending on recycling faci</w:t>
      </w:r>
      <w:r w:rsidR="00E4230B" w:rsidRPr="00530C3F">
        <w:t>lities available;</w:t>
      </w:r>
    </w:p>
    <w:p w:rsidR="0002613F" w:rsidRPr="00530C3F" w:rsidRDefault="0002613F" w:rsidP="00E07FB4">
      <w:pPr>
        <w:pStyle w:val="Bullet1"/>
      </w:pPr>
      <w:r w:rsidRPr="00530C3F">
        <w:t>Non-standard cell voltage of 3.7V.</w:t>
      </w:r>
    </w:p>
    <w:p w:rsidR="0002613F" w:rsidRPr="00530C3F" w:rsidRDefault="0002613F" w:rsidP="00E4230B">
      <w:pPr>
        <w:pStyle w:val="Heading3"/>
      </w:pPr>
      <w:bookmarkStart w:id="762" w:name="_Toc448321244"/>
      <w:r w:rsidRPr="00530C3F">
        <w:t>Lithium Polymer</w:t>
      </w:r>
      <w:bookmarkEnd w:id="762"/>
    </w:p>
    <w:p w:rsidR="0002613F" w:rsidRPr="00530C3F" w:rsidRDefault="0002613F" w:rsidP="00E4230B">
      <w:pPr>
        <w:pStyle w:val="BodyText"/>
      </w:pPr>
      <w:r w:rsidRPr="00530C3F">
        <w:t>Lithium-polymer batteries are available, and have similar characteristics to lithium-ion b</w:t>
      </w:r>
      <w:r w:rsidR="00E4230B" w:rsidRPr="00530C3F">
        <w:t>atteries but are more stable.</w:t>
      </w:r>
    </w:p>
    <w:p w:rsidR="0002613F" w:rsidRPr="00530C3F" w:rsidRDefault="0002613F" w:rsidP="00E4230B">
      <w:pPr>
        <w:pStyle w:val="Heading3"/>
      </w:pPr>
      <w:bookmarkStart w:id="763" w:name="_Toc448321245"/>
      <w:r w:rsidRPr="00530C3F">
        <w:t>Lithium-Iron-Phosphate Batteries</w:t>
      </w:r>
      <w:bookmarkEnd w:id="763"/>
    </w:p>
    <w:p w:rsidR="0002613F" w:rsidRPr="00530C3F" w:rsidRDefault="0002613F" w:rsidP="00E4230B">
      <w:pPr>
        <w:pStyle w:val="Heading4"/>
      </w:pPr>
      <w:r w:rsidRPr="00530C3F">
        <w:t>Advantages</w:t>
      </w:r>
    </w:p>
    <w:p w:rsidR="0002613F" w:rsidRPr="00530C3F" w:rsidRDefault="0002613F" w:rsidP="00E07FB4">
      <w:pPr>
        <w:pStyle w:val="Bullet1"/>
      </w:pPr>
      <w:r w:rsidRPr="00530C3F">
        <w:t>Extremely safe / s</w:t>
      </w:r>
      <w:r w:rsidR="00E4230B" w:rsidRPr="00530C3F">
        <w:t>table Chemistry;</w:t>
      </w:r>
    </w:p>
    <w:p w:rsidR="0002613F" w:rsidRPr="00530C3F" w:rsidRDefault="00E4230B" w:rsidP="00E07FB4">
      <w:pPr>
        <w:pStyle w:val="Bullet1"/>
      </w:pPr>
      <w:r w:rsidRPr="00530C3F">
        <w:t>High discharge rate capability;</w:t>
      </w:r>
    </w:p>
    <w:p w:rsidR="0002613F" w:rsidRPr="00530C3F" w:rsidRDefault="0002613F" w:rsidP="00E07FB4">
      <w:pPr>
        <w:pStyle w:val="Bullet1"/>
      </w:pPr>
      <w:r w:rsidRPr="00530C3F">
        <w:t>Extreme long cycle life</w:t>
      </w:r>
      <w:r w:rsidR="00E4230B" w:rsidRPr="00530C3F">
        <w:t>;</w:t>
      </w:r>
    </w:p>
    <w:p w:rsidR="0002613F" w:rsidRPr="00530C3F" w:rsidRDefault="0002613F" w:rsidP="00E07FB4">
      <w:pPr>
        <w:pStyle w:val="Bullet1"/>
      </w:pPr>
      <w:r w:rsidRPr="00530C3F">
        <w:t>Rapid charging ability.</w:t>
      </w:r>
    </w:p>
    <w:p w:rsidR="0002613F" w:rsidRPr="00530C3F" w:rsidRDefault="0002613F" w:rsidP="00E4230B">
      <w:pPr>
        <w:pStyle w:val="Heading4"/>
      </w:pPr>
      <w:r w:rsidRPr="00530C3F">
        <w:t>Disadvantages</w:t>
      </w:r>
    </w:p>
    <w:p w:rsidR="0002613F" w:rsidRPr="00530C3F" w:rsidRDefault="00E4230B" w:rsidP="00E07FB4">
      <w:pPr>
        <w:pStyle w:val="Bullet1"/>
      </w:pPr>
      <w:r w:rsidRPr="00530C3F">
        <w:t>High cost;</w:t>
      </w:r>
    </w:p>
    <w:p w:rsidR="0002613F" w:rsidRPr="00530C3F" w:rsidRDefault="0002613F" w:rsidP="00E07FB4">
      <w:pPr>
        <w:pStyle w:val="Bullet1"/>
      </w:pPr>
      <w:r w:rsidRPr="00530C3F">
        <w:t>Contains Lithium which may increase cost of disposal depending on</w:t>
      </w:r>
      <w:r w:rsidR="00E4230B" w:rsidRPr="00530C3F">
        <w:t xml:space="preserve"> recycling facilities available;</w:t>
      </w:r>
    </w:p>
    <w:p w:rsidR="0002613F" w:rsidRPr="00530C3F" w:rsidRDefault="0002613F" w:rsidP="00E07FB4">
      <w:pPr>
        <w:pStyle w:val="Bullet1"/>
      </w:pPr>
      <w:r w:rsidRPr="00530C3F">
        <w:t>No experience of use in A</w:t>
      </w:r>
      <w:r w:rsidR="003A7397">
        <w:t>t</w:t>
      </w:r>
      <w:r w:rsidRPr="00530C3F">
        <w:t>oN applications.</w:t>
      </w:r>
    </w:p>
    <w:p w:rsidR="0002613F" w:rsidRPr="00530C3F" w:rsidRDefault="0002613F" w:rsidP="00E4230B">
      <w:pPr>
        <w:pStyle w:val="Heading2"/>
      </w:pPr>
      <w:bookmarkStart w:id="764" w:name="_Toc211340450"/>
      <w:bookmarkStart w:id="765" w:name="_Toc448321246"/>
      <w:r w:rsidRPr="00530C3F">
        <w:t>Super-capacitors</w:t>
      </w:r>
      <w:bookmarkEnd w:id="764"/>
      <w:bookmarkEnd w:id="765"/>
    </w:p>
    <w:p w:rsidR="0002613F" w:rsidRPr="00530C3F" w:rsidRDefault="0002613F" w:rsidP="00E4230B">
      <w:pPr>
        <w:pStyle w:val="BodyText"/>
        <w:rPr>
          <w:vanish/>
        </w:rPr>
      </w:pPr>
      <w:r w:rsidRPr="00530C3F">
        <w:t>Also named ultra-capacitors and electro-chemical double layer capacitors</w:t>
      </w:r>
      <w:r w:rsidR="003F20E7">
        <w:t>.</w:t>
      </w:r>
      <w:r w:rsidR="003F20E7">
        <w:rPr>
          <w:vanish/>
        </w:rPr>
        <w:t xml:space="preserve">  </w:t>
      </w:r>
      <w:r w:rsidRPr="00530C3F">
        <w:t>This type of capacitors has much bigger surface area than a conventional capacitor; therefore it can store much more energy.</w:t>
      </w:r>
    </w:p>
    <w:p w:rsidR="0002613F" w:rsidRPr="00530C3F" w:rsidRDefault="0002613F" w:rsidP="00E4230B">
      <w:pPr>
        <w:pStyle w:val="BodyText"/>
      </w:pPr>
      <w:r w:rsidRPr="00530C3F">
        <w:t>Some characteristics are:</w:t>
      </w:r>
    </w:p>
    <w:p w:rsidR="0002613F" w:rsidRPr="00530C3F" w:rsidRDefault="0002613F" w:rsidP="00E07FB4">
      <w:pPr>
        <w:pStyle w:val="Bullet1"/>
      </w:pPr>
      <w:r w:rsidRPr="00530C3F">
        <w:t xml:space="preserve">Very high capacitance (up to C = </w:t>
      </w:r>
      <w:smartTag w:uri="urn:schemas-microsoft-com:office:smarttags" w:element="metricconverter">
        <w:smartTagPr>
          <w:attr w:name="ProductID" w:val="3000 F"/>
        </w:smartTagPr>
        <w:r w:rsidRPr="00530C3F">
          <w:t>3000 F</w:t>
        </w:r>
      </w:smartTag>
      <w:r w:rsidRPr="00530C3F">
        <w:t>)</w:t>
      </w:r>
      <w:r w:rsidR="00E4230B" w:rsidRPr="00530C3F">
        <w:t>;</w:t>
      </w:r>
    </w:p>
    <w:p w:rsidR="0002613F" w:rsidRPr="00530C3F" w:rsidRDefault="0002613F" w:rsidP="00E07FB4">
      <w:pPr>
        <w:pStyle w:val="Bullet1"/>
      </w:pPr>
      <w:r w:rsidRPr="00530C3F">
        <w:t>Low internal resistance</w:t>
      </w:r>
      <w:r w:rsidR="00E4230B" w:rsidRPr="00530C3F">
        <w:t>;</w:t>
      </w:r>
    </w:p>
    <w:p w:rsidR="0002613F" w:rsidRPr="00530C3F" w:rsidRDefault="0002613F" w:rsidP="00E07FB4">
      <w:pPr>
        <w:pStyle w:val="Bullet1"/>
      </w:pPr>
      <w:r w:rsidRPr="00530C3F">
        <w:t>Low Power  density (W/Kg) vs. High energy density (J/ Kg)</w:t>
      </w:r>
      <w:r w:rsidR="00E4230B" w:rsidRPr="00530C3F">
        <w:t>;</w:t>
      </w:r>
    </w:p>
    <w:p w:rsidR="0002613F" w:rsidRPr="00530C3F" w:rsidRDefault="0002613F" w:rsidP="00E07FB4">
      <w:pPr>
        <w:pStyle w:val="Bullet1"/>
      </w:pPr>
      <w:r w:rsidRPr="00530C3F">
        <w:t>Maximum cell voltage of v</w:t>
      </w:r>
      <w:r w:rsidRPr="00530C3F">
        <w:rPr>
          <w:position w:val="-3"/>
          <w:szCs w:val="13"/>
        </w:rPr>
        <w:t xml:space="preserve">max </w:t>
      </w:r>
      <w:r w:rsidRPr="00530C3F">
        <w:t>= 2.7 V</w:t>
      </w:r>
      <w:r w:rsidR="00E4230B" w:rsidRPr="00530C3F">
        <w:t>;</w:t>
      </w:r>
    </w:p>
    <w:p w:rsidR="0002613F" w:rsidRPr="00530C3F" w:rsidRDefault="0002613F" w:rsidP="00E07FB4">
      <w:pPr>
        <w:pStyle w:val="Bullet1"/>
      </w:pPr>
      <w:r w:rsidRPr="00530C3F">
        <w:t>Up to 1 million charge discharge cycles</w:t>
      </w:r>
      <w:r w:rsidR="00E4230B" w:rsidRPr="00530C3F">
        <w:t>;</w:t>
      </w:r>
    </w:p>
    <w:p w:rsidR="0002613F" w:rsidRPr="00530C3F" w:rsidRDefault="0002613F" w:rsidP="00E07FB4">
      <w:pPr>
        <w:pStyle w:val="Bullet1"/>
      </w:pPr>
      <w:r w:rsidRPr="00530C3F">
        <w:t>Low Price per Farad (~ 1cent / farad)</w:t>
      </w:r>
      <w:r w:rsidR="00E4230B" w:rsidRPr="00530C3F">
        <w:t>;</w:t>
      </w:r>
    </w:p>
    <w:p w:rsidR="0002613F" w:rsidRPr="00530C3F" w:rsidRDefault="0002613F" w:rsidP="00E07FB4">
      <w:pPr>
        <w:pStyle w:val="Bullet1"/>
      </w:pPr>
      <w:r w:rsidRPr="00530C3F">
        <w:t>Robust: can be put in any direction, and is resistant to vibrations</w:t>
      </w:r>
      <w:r w:rsidR="00E4230B" w:rsidRPr="00530C3F">
        <w:t>;</w:t>
      </w:r>
    </w:p>
    <w:p w:rsidR="0002613F" w:rsidRPr="00530C3F" w:rsidRDefault="0002613F" w:rsidP="00E07FB4">
      <w:pPr>
        <w:pStyle w:val="Bullet1"/>
      </w:pPr>
      <w:r w:rsidRPr="00530C3F">
        <w:t xml:space="preserve">Wide temperature range: </w:t>
      </w:r>
      <w:smartTag w:uri="urn:schemas-microsoft-com:office:smarttags" w:element="metricconverter">
        <w:smartTagPr>
          <w:attr w:name="ProductID" w:val="-40 ﾰC"/>
        </w:smartTagPr>
        <w:r w:rsidRPr="00530C3F">
          <w:t>-40 °C</w:t>
        </w:r>
      </w:smartTag>
      <w:r w:rsidRPr="00530C3F">
        <w:t xml:space="preserve"> to + 65 °C</w:t>
      </w:r>
      <w:r w:rsidR="00E4230B" w:rsidRPr="00530C3F">
        <w:t>;</w:t>
      </w:r>
    </w:p>
    <w:p w:rsidR="0002613F" w:rsidRPr="00530C3F" w:rsidRDefault="0002613F" w:rsidP="00E07FB4">
      <w:pPr>
        <w:pStyle w:val="Bullet1"/>
      </w:pPr>
      <w:r w:rsidRPr="00530C3F">
        <w:t xml:space="preserve">Cell balancing is necessary in order to protect against over voltage during charging, so a cell balancing circuit are built into them. </w:t>
      </w:r>
      <w:r w:rsidR="00530C3F">
        <w:t xml:space="preserve"> </w:t>
      </w:r>
      <w:r w:rsidRPr="00530C3F">
        <w:t>That increases complexity</w:t>
      </w:r>
      <w:r w:rsidR="00E4230B" w:rsidRPr="00530C3F">
        <w:t>;</w:t>
      </w:r>
    </w:p>
    <w:p w:rsidR="0002613F" w:rsidRPr="00530C3F" w:rsidRDefault="0002613F" w:rsidP="00E07FB4">
      <w:pPr>
        <w:pStyle w:val="Bullet1"/>
      </w:pPr>
      <w:r w:rsidRPr="00530C3F">
        <w:t xml:space="preserve">Filter capacitor is necessary. </w:t>
      </w:r>
      <w:r w:rsidR="00530C3F">
        <w:t xml:space="preserve"> </w:t>
      </w:r>
      <w:r w:rsidRPr="00530C3F">
        <w:t>High ripple current and voltage reduce the life time of super-capacitors</w:t>
      </w:r>
      <w:r w:rsidR="00E4230B" w:rsidRPr="00530C3F">
        <w:t>.</w:t>
      </w:r>
    </w:p>
    <w:p w:rsidR="0002613F" w:rsidRPr="00530C3F" w:rsidRDefault="0002613F" w:rsidP="00E4230B">
      <w:pPr>
        <w:pStyle w:val="BodyText"/>
      </w:pPr>
      <w:r w:rsidRPr="00530C3F">
        <w:t>The super-capacitors can be used in combination to Fuel Cells and batteries, where:</w:t>
      </w:r>
    </w:p>
    <w:p w:rsidR="0002613F" w:rsidRPr="00530C3F" w:rsidRDefault="0002613F" w:rsidP="00E07FB4">
      <w:pPr>
        <w:pStyle w:val="Bullet1"/>
      </w:pPr>
      <w:r w:rsidRPr="00530C3F">
        <w:t>The fuel cell provides the base power</w:t>
      </w:r>
      <w:r w:rsidR="00E4230B" w:rsidRPr="00530C3F">
        <w:t>;</w:t>
      </w:r>
    </w:p>
    <w:p w:rsidR="0002613F" w:rsidRPr="00530C3F" w:rsidRDefault="0002613F" w:rsidP="00E07FB4">
      <w:pPr>
        <w:pStyle w:val="Bullet1"/>
      </w:pPr>
      <w:r w:rsidRPr="00530C3F">
        <w:t>The battery provides power during warming-up of the fuel cell and mid-term load power, Super-capacitor provides peak power</w:t>
      </w:r>
      <w:r w:rsidR="00E4230B" w:rsidRPr="00530C3F">
        <w:t>;</w:t>
      </w:r>
    </w:p>
    <w:p w:rsidR="0002613F" w:rsidRPr="00530C3F" w:rsidRDefault="0002613F" w:rsidP="00E07FB4">
      <w:pPr>
        <w:pStyle w:val="Bullet1"/>
      </w:pPr>
      <w:r w:rsidRPr="00530C3F">
        <w:t>The life time of the battery will be improved due to less stress</w:t>
      </w:r>
      <w:r w:rsidR="00E4230B" w:rsidRPr="00530C3F">
        <w:t>.</w:t>
      </w:r>
    </w:p>
    <w:p w:rsidR="0002613F" w:rsidRPr="00530C3F" w:rsidRDefault="0002613F" w:rsidP="00E4230B">
      <w:pPr>
        <w:pStyle w:val="BodyText"/>
      </w:pPr>
      <w:r w:rsidRPr="00530C3F">
        <w:t>This application applies to an uninterruptible Power Supply, where:</w:t>
      </w:r>
    </w:p>
    <w:p w:rsidR="0002613F" w:rsidRPr="00530C3F" w:rsidRDefault="0002613F" w:rsidP="00E07FB4">
      <w:pPr>
        <w:pStyle w:val="Bullet1"/>
      </w:pPr>
      <w:smartTag w:uri="urn:schemas-microsoft-com:office:smarttags" w:element="stockticker">
        <w:r w:rsidRPr="00530C3F">
          <w:t>UPS</w:t>
        </w:r>
      </w:smartTag>
      <w:r w:rsidRPr="00530C3F">
        <w:t xml:space="preserve"> has Low maintenance if combined with fuel cells</w:t>
      </w:r>
      <w:r w:rsidR="00E4230B" w:rsidRPr="00530C3F">
        <w:t>;</w:t>
      </w:r>
    </w:p>
    <w:p w:rsidR="0002613F" w:rsidRPr="00530C3F" w:rsidRDefault="0002613F" w:rsidP="00E07FB4">
      <w:pPr>
        <w:pStyle w:val="Bullet1"/>
      </w:pPr>
      <w:r w:rsidRPr="00530C3F">
        <w:t>The super-capacitors are used during start-up of the fuel cell</w:t>
      </w:r>
      <w:r w:rsidR="00E4230B" w:rsidRPr="00530C3F">
        <w:t>;</w:t>
      </w:r>
    </w:p>
    <w:p w:rsidR="0002613F" w:rsidRPr="00530C3F" w:rsidRDefault="0002613F" w:rsidP="00E07FB4">
      <w:pPr>
        <w:pStyle w:val="Bullet1"/>
      </w:pPr>
      <w:r w:rsidRPr="00530C3F">
        <w:t>The grid maintains the charge of the super-capacitor</w:t>
      </w:r>
      <w:r w:rsidR="00E4230B" w:rsidRPr="00530C3F">
        <w:t>.</w:t>
      </w:r>
    </w:p>
    <w:p w:rsidR="0002613F" w:rsidRPr="00530C3F" w:rsidRDefault="0002613F" w:rsidP="00E4230B">
      <w:pPr>
        <w:pStyle w:val="BodyText"/>
      </w:pPr>
      <w:r w:rsidRPr="00530C3F">
        <w:t>It is unsure whether super-capacitors are suitable in AtoN applications but the monitoring of future developments should be undertaken.</w:t>
      </w:r>
    </w:p>
    <w:p w:rsidR="0002613F" w:rsidRDefault="0002613F" w:rsidP="00E4230B">
      <w:pPr>
        <w:pStyle w:val="Heading1"/>
      </w:pPr>
      <w:bookmarkStart w:id="766" w:name="_Toc211340451"/>
      <w:bookmarkStart w:id="767" w:name="_Toc448321247"/>
      <w:r w:rsidRPr="00530C3F">
        <w:t xml:space="preserve">OPERATIONAL CRITERIA FOR SECONDARY BATTERIES </w:t>
      </w:r>
      <w:del w:id="768" w:author="Peter Dobson" w:date="2016-04-13T12:55:00Z">
        <w:r w:rsidRPr="00530C3F" w:rsidDel="002F7EE8">
          <w:delText>FOR PHOTOVOLTAIC APPLICATIONS</w:delText>
        </w:r>
        <w:bookmarkEnd w:id="766"/>
        <w:bookmarkEnd w:id="767"/>
        <w:r w:rsidRPr="00530C3F" w:rsidDel="002F7EE8">
          <w:delText xml:space="preserve"> </w:delText>
        </w:r>
      </w:del>
    </w:p>
    <w:p w:rsidR="002F7EE8" w:rsidRPr="002F7EE8" w:rsidRDefault="002F7EE8" w:rsidP="002F7EE8">
      <w:pPr>
        <w:rPr>
          <w:lang w:eastAsia="de-DE"/>
        </w:rPr>
      </w:pPr>
    </w:p>
    <w:p w:rsidR="0002613F" w:rsidRPr="00530C3F" w:rsidRDefault="0002613F" w:rsidP="00E4230B">
      <w:pPr>
        <w:pStyle w:val="BodyText"/>
      </w:pPr>
      <w:r w:rsidRPr="00530C3F">
        <w:t>This section specifies the operation criteria for secondary batteries</w:t>
      </w:r>
      <w:r w:rsidR="00343BA8">
        <w:t xml:space="preserve"> for photovoltaic applications.</w:t>
      </w:r>
    </w:p>
    <w:p w:rsidR="0002613F" w:rsidRPr="00530C3F" w:rsidRDefault="0002613F" w:rsidP="00E4230B">
      <w:pPr>
        <w:pStyle w:val="BodyText"/>
      </w:pPr>
      <w:r w:rsidRPr="00530C3F">
        <w:t xml:space="preserve">The following conditions of use are those associated with stand alone photovoltaic systems. </w:t>
      </w:r>
      <w:r w:rsidR="00E4230B" w:rsidRPr="00530C3F">
        <w:t xml:space="preserve"> </w:t>
      </w:r>
      <w:r w:rsidRPr="00530C3F">
        <w:t xml:space="preserve">These battery systems can supply constant, variable or intermittent energy to the connected equipment (load). </w:t>
      </w:r>
      <w:r w:rsidR="00E4230B" w:rsidRPr="00530C3F">
        <w:t xml:space="preserve"> </w:t>
      </w:r>
      <w:r w:rsidRPr="00530C3F">
        <w:t>These systems may include hybrid and other renewable energy sources.</w:t>
      </w:r>
    </w:p>
    <w:p w:rsidR="0002613F" w:rsidRPr="00530C3F" w:rsidRDefault="0002613F" w:rsidP="00E4230B">
      <w:pPr>
        <w:pStyle w:val="Heading2"/>
      </w:pPr>
      <w:bookmarkStart w:id="769" w:name="_Toc211340453"/>
      <w:bookmarkStart w:id="770" w:name="_Toc448321248"/>
      <w:r w:rsidRPr="00530C3F">
        <w:t>Computing the Capacity Needed</w:t>
      </w:r>
      <w:bookmarkEnd w:id="769"/>
      <w:bookmarkEnd w:id="770"/>
    </w:p>
    <w:p w:rsidR="0002613F" w:rsidRPr="00530C3F" w:rsidRDefault="0002613F" w:rsidP="00E4230B">
      <w:pPr>
        <w:pStyle w:val="BodyText"/>
      </w:pPr>
      <w:r w:rsidRPr="00530C3F">
        <w:t>The required battery capacity is typically calculated by multiplying the maximum daily load in amp-hours/day, by the desired autonomy (days), divided by the maximum depth of discharge multiplied by a safety factor (around 1.3), which allows for capacity loss during the operational life of the battery, resistive losses, etc.  This calculation is automatically done by PV system software.</w:t>
      </w:r>
    </w:p>
    <w:p w:rsidR="0002613F" w:rsidRPr="00530C3F" w:rsidRDefault="0002613F" w:rsidP="00E4230B">
      <w:pPr>
        <w:pStyle w:val="Heading3"/>
      </w:pPr>
      <w:bookmarkStart w:id="771" w:name="_Toc448321249"/>
      <w:r w:rsidRPr="00530C3F">
        <w:t>Minimum and Maximum Capacity</w:t>
      </w:r>
      <w:bookmarkEnd w:id="771"/>
    </w:p>
    <w:p w:rsidR="0002613F" w:rsidRPr="00530C3F" w:rsidRDefault="0002613F" w:rsidP="00E4230B">
      <w:pPr>
        <w:pStyle w:val="BodyText"/>
      </w:pPr>
      <w:r w:rsidRPr="00530C3F">
        <w:t>The minimum battery capacity will depend on the choice made or imposed for th</w:t>
      </w:r>
      <w:r w:rsidR="00E4230B" w:rsidRPr="00530C3F">
        <w:t>e following design constraints:</w:t>
      </w:r>
    </w:p>
    <w:p w:rsidR="0002613F" w:rsidRPr="00530C3F" w:rsidRDefault="0002613F" w:rsidP="00E07FB4">
      <w:pPr>
        <w:pStyle w:val="Bullet1"/>
      </w:pPr>
      <w:r w:rsidRPr="00530C3F">
        <w:t>Ma</w:t>
      </w:r>
      <w:r w:rsidR="00E4230B" w:rsidRPr="00530C3F">
        <w:t>ximum daily depth of discharge;</w:t>
      </w:r>
    </w:p>
    <w:p w:rsidR="0002613F" w:rsidRPr="00530C3F" w:rsidRDefault="0002613F" w:rsidP="00E07FB4">
      <w:pPr>
        <w:pStyle w:val="Bullet1"/>
      </w:pPr>
      <w:r w:rsidRPr="00530C3F">
        <w:t xml:space="preserve">Lowest acceptable level of </w:t>
      </w:r>
      <w:r w:rsidR="00E4230B" w:rsidRPr="00530C3F">
        <w:t>charge during the winter months;</w:t>
      </w:r>
    </w:p>
    <w:p w:rsidR="0002613F" w:rsidRPr="00530C3F" w:rsidRDefault="0002613F" w:rsidP="00E07FB4">
      <w:pPr>
        <w:pStyle w:val="Bullet1"/>
      </w:pPr>
      <w:r w:rsidRPr="00530C3F">
        <w:t xml:space="preserve">Allowance for “no sun” days (from meteorological or insolation data). </w:t>
      </w:r>
      <w:r w:rsidR="00343BA8">
        <w:t xml:space="preserve"> </w:t>
      </w:r>
      <w:r w:rsidRPr="00530C3F">
        <w:t>According to the inquiry, 20 days minimum is a rule of thumb for medium latitude (less in lower latitudes and more in higher ones)</w:t>
      </w:r>
      <w:r w:rsidR="00E4230B" w:rsidRPr="00530C3F">
        <w:t>;</w:t>
      </w:r>
    </w:p>
    <w:p w:rsidR="0002613F" w:rsidRPr="00530C3F" w:rsidRDefault="0002613F" w:rsidP="00E07FB4">
      <w:pPr>
        <w:pStyle w:val="Bullet1"/>
        <w:rPr>
          <w:i/>
        </w:rPr>
      </w:pPr>
      <w:r w:rsidRPr="00530C3F">
        <w:t>Ease of access to the AtoN</w:t>
      </w:r>
      <w:r w:rsidR="00E4230B" w:rsidRPr="00530C3F">
        <w:t>;</w:t>
      </w:r>
    </w:p>
    <w:p w:rsidR="0002613F" w:rsidRPr="00530C3F" w:rsidRDefault="0002613F" w:rsidP="00E07FB4">
      <w:pPr>
        <w:pStyle w:val="Bullet1"/>
        <w:rPr>
          <w:i/>
        </w:rPr>
      </w:pPr>
      <w:r w:rsidRPr="00530C3F">
        <w:t xml:space="preserve">Ability of the battery to accept the peak output of the generator without overcharging, mainly for sealed batteries </w:t>
      </w:r>
      <w:r w:rsidRPr="00530C3F">
        <w:rPr>
          <w:iCs/>
        </w:rPr>
        <w:t>(a situation that may arise with a self-regulating system).</w:t>
      </w:r>
    </w:p>
    <w:p w:rsidR="0002613F" w:rsidRPr="00530C3F" w:rsidRDefault="0002613F" w:rsidP="00E4230B">
      <w:pPr>
        <w:pStyle w:val="BodyText"/>
      </w:pPr>
      <w:r w:rsidRPr="00530C3F">
        <w:t>It shoul</w:t>
      </w:r>
      <w:r w:rsidR="00E4230B" w:rsidRPr="00530C3F">
        <w:t>d be noted that:</w:t>
      </w:r>
    </w:p>
    <w:p w:rsidR="0002613F" w:rsidRPr="00530C3F" w:rsidRDefault="0002613F" w:rsidP="00E4230B">
      <w:pPr>
        <w:pStyle w:val="List1"/>
      </w:pPr>
      <w:r w:rsidRPr="00530C3F">
        <w:t xml:space="preserve">The maximum battery capacity will usually be determined by consideration of cost, available space, weight, and handling capacity. </w:t>
      </w:r>
      <w:r w:rsidR="00E4230B" w:rsidRPr="00530C3F">
        <w:t xml:space="preserve"> </w:t>
      </w:r>
      <w:r w:rsidRPr="00530C3F">
        <w:t xml:space="preserve">As a general rule the number of batteries in parallel should be kept to a minimum. </w:t>
      </w:r>
      <w:r w:rsidR="00E4230B" w:rsidRPr="00530C3F">
        <w:t xml:space="preserve"> </w:t>
      </w:r>
      <w:r w:rsidRPr="00530C3F">
        <w:t xml:space="preserve">(Five is a typical figure for good quality batteries coming from the same production batch, installed at the same time and working under the same regime of charge and discharge. </w:t>
      </w:r>
      <w:r w:rsidR="00E4230B" w:rsidRPr="00530C3F">
        <w:t xml:space="preserve"> </w:t>
      </w:r>
      <w:r w:rsidRPr="00530C3F">
        <w:t xml:space="preserve">It could vary according to the quality of the battery). </w:t>
      </w:r>
      <w:r w:rsidR="00E4230B" w:rsidRPr="00530C3F">
        <w:t xml:space="preserve"> </w:t>
      </w:r>
      <w:r w:rsidRPr="00530C3F">
        <w:t>Some manufacturers offer individual cells or blocks of 2 or 3 cells, with high Ah capacity, and it is usually better to use these in series rather than to parallel smaller batteries.</w:t>
      </w:r>
    </w:p>
    <w:p w:rsidR="0002613F" w:rsidRPr="00530C3F" w:rsidRDefault="0002613F" w:rsidP="00E4230B">
      <w:pPr>
        <w:pStyle w:val="List1"/>
      </w:pPr>
      <w:r w:rsidRPr="00530C3F">
        <w:t xml:space="preserve">Use of lead-acid batteries may require an increase in battery capacity to prevent deep discharge during winter months, but in this situation the effect of low temperature on the battery should be taken into account. </w:t>
      </w:r>
      <w:r w:rsidR="00E4230B" w:rsidRPr="00530C3F">
        <w:t xml:space="preserve"> </w:t>
      </w:r>
      <w:r w:rsidRPr="00530C3F">
        <w:t>For these reasons nickel-cadmium, nickel metal hydride and lithium ion batteries should be considered for the worst cases (very high latitude in the northern and southern hemisph</w:t>
      </w:r>
      <w:r w:rsidR="00E4230B" w:rsidRPr="00530C3F">
        <w:t>eres and very low temperature).</w:t>
      </w:r>
    </w:p>
    <w:p w:rsidR="0002613F" w:rsidRPr="00530C3F" w:rsidRDefault="0002613F" w:rsidP="00E4230B">
      <w:pPr>
        <w:pStyle w:val="List1"/>
      </w:pPr>
      <w:r w:rsidRPr="00530C3F">
        <w:t>Batteries with low self–discharge become important when the design requires a long autonomous period for the system.</w:t>
      </w:r>
    </w:p>
    <w:p w:rsidR="0002613F" w:rsidRPr="00530C3F" w:rsidRDefault="0002613F" w:rsidP="00E4230B">
      <w:pPr>
        <w:pStyle w:val="Heading2"/>
      </w:pPr>
      <w:bookmarkStart w:id="772" w:name="_Toc211340454"/>
      <w:bookmarkStart w:id="773" w:name="_Toc448321250"/>
      <w:r w:rsidRPr="00530C3F">
        <w:t>Autonomy time</w:t>
      </w:r>
      <w:bookmarkEnd w:id="772"/>
      <w:bookmarkEnd w:id="773"/>
    </w:p>
    <w:p w:rsidR="0002613F" w:rsidRPr="00530C3F" w:rsidRDefault="0002613F" w:rsidP="00E4230B">
      <w:pPr>
        <w:pStyle w:val="BodyText"/>
      </w:pPr>
      <w:r w:rsidRPr="00530C3F">
        <w:t xml:space="preserve">The battery is designed to supply energy under specified conditions for periods of time from 3 days to 30 days without or with minimum solar insolation. </w:t>
      </w:r>
      <w:r w:rsidR="00E4230B" w:rsidRPr="00530C3F">
        <w:t xml:space="preserve"> </w:t>
      </w:r>
      <w:r w:rsidRPr="00530C3F">
        <w:t>Some systems can have significantly more or less than this time in areas of extreme climatic conditions.</w:t>
      </w:r>
    </w:p>
    <w:p w:rsidR="0002613F" w:rsidRPr="00530C3F" w:rsidRDefault="0002613F" w:rsidP="00E4230B">
      <w:pPr>
        <w:pStyle w:val="BodyText"/>
      </w:pPr>
      <w:r w:rsidRPr="00530C3F">
        <w:t>When calculating the required battery capacity, the following items should be considered</w:t>
      </w:r>
      <w:r w:rsidR="00E4230B" w:rsidRPr="00530C3F">
        <w:t>:</w:t>
      </w:r>
    </w:p>
    <w:p w:rsidR="0002613F" w:rsidRPr="00530C3F" w:rsidRDefault="0002613F" w:rsidP="00E07FB4">
      <w:pPr>
        <w:pStyle w:val="Bullet1"/>
      </w:pPr>
      <w:r w:rsidRPr="00530C3F">
        <w:t>required daily / seasonal cycle (there may be restrictions on the maximum depth of discharge)</w:t>
      </w:r>
      <w:r w:rsidR="00E52EF3" w:rsidRPr="00530C3F">
        <w:t>;</w:t>
      </w:r>
    </w:p>
    <w:p w:rsidR="0002613F" w:rsidRPr="00530C3F" w:rsidRDefault="0002613F" w:rsidP="00E07FB4">
      <w:pPr>
        <w:pStyle w:val="Bullet1"/>
      </w:pPr>
      <w:r w:rsidRPr="00530C3F">
        <w:t>time required to access the site</w:t>
      </w:r>
      <w:r w:rsidR="00E52EF3" w:rsidRPr="00530C3F">
        <w:t>;</w:t>
      </w:r>
    </w:p>
    <w:p w:rsidR="0002613F" w:rsidRPr="00530C3F" w:rsidRDefault="0002613F" w:rsidP="00E07FB4">
      <w:pPr>
        <w:pStyle w:val="Bullet1"/>
      </w:pPr>
      <w:r w:rsidRPr="00530C3F">
        <w:t>ageing</w:t>
      </w:r>
      <w:r w:rsidR="00E52EF3" w:rsidRPr="00530C3F">
        <w:t>;</w:t>
      </w:r>
    </w:p>
    <w:p w:rsidR="0002613F" w:rsidRPr="00530C3F" w:rsidRDefault="0002613F" w:rsidP="00E07FB4">
      <w:pPr>
        <w:pStyle w:val="Bullet1"/>
      </w:pPr>
      <w:r w:rsidRPr="00530C3F">
        <w:t>temperature impact</w:t>
      </w:r>
      <w:r w:rsidR="00E52EF3" w:rsidRPr="00530C3F">
        <w:t>;</w:t>
      </w:r>
    </w:p>
    <w:p w:rsidR="0002613F" w:rsidRPr="00530C3F" w:rsidRDefault="0002613F" w:rsidP="00E07FB4">
      <w:pPr>
        <w:pStyle w:val="Bullet1"/>
      </w:pPr>
      <w:r w:rsidRPr="00530C3F">
        <w:t>future expansion of the load</w:t>
      </w:r>
      <w:r w:rsidR="00E52EF3" w:rsidRPr="00530C3F">
        <w:t>;</w:t>
      </w:r>
    </w:p>
    <w:p w:rsidR="0002613F" w:rsidRPr="00530C3F" w:rsidRDefault="0002613F" w:rsidP="00E07FB4">
      <w:pPr>
        <w:pStyle w:val="Bullet1"/>
      </w:pPr>
      <w:r w:rsidRPr="00530C3F">
        <w:t>local weather conditions</w:t>
      </w:r>
      <w:r w:rsidR="00E52EF3" w:rsidRPr="00530C3F">
        <w:t>.</w:t>
      </w:r>
    </w:p>
    <w:p w:rsidR="0002613F" w:rsidRPr="00530C3F" w:rsidRDefault="0002613F" w:rsidP="00E52EF3">
      <w:pPr>
        <w:pStyle w:val="Heading2"/>
      </w:pPr>
      <w:bookmarkStart w:id="774" w:name="_Toc211340455"/>
      <w:bookmarkStart w:id="775" w:name="_Toc211340456"/>
      <w:bookmarkStart w:id="776" w:name="_Toc448321251"/>
      <w:bookmarkEnd w:id="774"/>
      <w:r w:rsidRPr="00530C3F">
        <w:t>Typical charge and discharge currents</w:t>
      </w:r>
      <w:bookmarkEnd w:id="775"/>
      <w:bookmarkEnd w:id="776"/>
    </w:p>
    <w:p w:rsidR="0002613F" w:rsidRPr="00530C3F" w:rsidRDefault="0002613F" w:rsidP="00E52EF3">
      <w:pPr>
        <w:pStyle w:val="BodyText"/>
      </w:pPr>
      <w:r w:rsidRPr="00530C3F">
        <w:t>Charge currents generated by the PV generator typically are;</w:t>
      </w:r>
    </w:p>
    <w:p w:rsidR="0002613F" w:rsidRPr="00530C3F" w:rsidRDefault="0002613F" w:rsidP="00E07FB4">
      <w:pPr>
        <w:pStyle w:val="Bullet1"/>
      </w:pPr>
      <w:r w:rsidRPr="00530C3F">
        <w:t xml:space="preserve">Maximum charge current: </w:t>
      </w:r>
      <w:r w:rsidRPr="00530C3F">
        <w:tab/>
        <w:t>I</w:t>
      </w:r>
      <w:r w:rsidRPr="00530C3F">
        <w:rPr>
          <w:vertAlign w:val="subscript"/>
        </w:rPr>
        <w:t>20</w:t>
      </w:r>
      <w:r w:rsidRPr="00530C3F">
        <w:t xml:space="preserve">  = C</w:t>
      </w:r>
      <w:r w:rsidRPr="00530C3F">
        <w:rPr>
          <w:vertAlign w:val="subscript"/>
        </w:rPr>
        <w:t>20</w:t>
      </w:r>
      <w:r w:rsidRPr="00530C3F">
        <w:t xml:space="preserve"> / 20hr</w:t>
      </w:r>
      <w:r w:rsidR="00E52EF3" w:rsidRPr="00530C3F">
        <w:t>;</w:t>
      </w:r>
    </w:p>
    <w:p w:rsidR="0002613F" w:rsidRPr="00530C3F" w:rsidRDefault="0002613F" w:rsidP="00E07FB4">
      <w:pPr>
        <w:pStyle w:val="Bullet1"/>
      </w:pPr>
      <w:r w:rsidRPr="00530C3F">
        <w:t xml:space="preserve">Average charge current: </w:t>
      </w:r>
      <w:r w:rsidRPr="00530C3F">
        <w:tab/>
        <w:t>I</w:t>
      </w:r>
      <w:r w:rsidRPr="00530C3F">
        <w:rPr>
          <w:vertAlign w:val="subscript"/>
        </w:rPr>
        <w:t>50</w:t>
      </w:r>
      <w:r w:rsidRPr="00530C3F">
        <w:t xml:space="preserve">  = C</w:t>
      </w:r>
      <w:r w:rsidRPr="00530C3F">
        <w:rPr>
          <w:vertAlign w:val="subscript"/>
        </w:rPr>
        <w:t>50</w:t>
      </w:r>
      <w:r w:rsidRPr="00530C3F">
        <w:t xml:space="preserve"> / 50hr</w:t>
      </w:r>
      <w:r w:rsidR="00E52EF3" w:rsidRPr="00530C3F">
        <w:t>;</w:t>
      </w:r>
    </w:p>
    <w:p w:rsidR="00E52EF3" w:rsidRPr="00530C3F" w:rsidRDefault="0002613F" w:rsidP="00E07FB4">
      <w:pPr>
        <w:pStyle w:val="Bullet1"/>
      </w:pPr>
      <w:r w:rsidRPr="00530C3F">
        <w:t>Discharge current is determined by the loa</w:t>
      </w:r>
      <w:r w:rsidR="00E52EF3" w:rsidRPr="00530C3F">
        <w:t>d.</w:t>
      </w:r>
    </w:p>
    <w:p w:rsidR="0002613F" w:rsidRPr="00530C3F" w:rsidRDefault="00E52EF3" w:rsidP="00E52EF3">
      <w:pPr>
        <w:pStyle w:val="Bullet2"/>
      </w:pPr>
      <w:r w:rsidRPr="00530C3F">
        <w:t>Average discharge current:</w:t>
      </w:r>
      <w:r w:rsidR="0002613F" w:rsidRPr="00530C3F">
        <w:t>I</w:t>
      </w:r>
      <w:r w:rsidR="0002613F" w:rsidRPr="00530C3F">
        <w:rPr>
          <w:vertAlign w:val="subscript"/>
        </w:rPr>
        <w:t>100</w:t>
      </w:r>
      <w:r w:rsidRPr="00530C3F">
        <w:t xml:space="preserve"> </w:t>
      </w:r>
      <w:r w:rsidR="0002613F" w:rsidRPr="00530C3F">
        <w:t>= C</w:t>
      </w:r>
      <w:r w:rsidR="0002613F" w:rsidRPr="00530C3F">
        <w:rPr>
          <w:vertAlign w:val="subscript"/>
        </w:rPr>
        <w:t>100</w:t>
      </w:r>
      <w:r w:rsidR="0002613F" w:rsidRPr="00530C3F">
        <w:t xml:space="preserve"> / 100hr</w:t>
      </w:r>
      <w:r w:rsidRPr="00530C3F">
        <w:t>.</w:t>
      </w:r>
    </w:p>
    <w:p w:rsidR="0002613F" w:rsidRPr="00530C3F" w:rsidRDefault="0002613F" w:rsidP="00E52EF3">
      <w:pPr>
        <w:pStyle w:val="BodyText"/>
      </w:pPr>
      <w:r w:rsidRPr="00530C3F">
        <w:t>Depending on the system design, e.g. for hybrid systems, the charge and the discharge current may vary in a wider range.</w:t>
      </w:r>
    </w:p>
    <w:p w:rsidR="0002613F" w:rsidRPr="00530C3F" w:rsidRDefault="0002613F" w:rsidP="00E52EF3">
      <w:pPr>
        <w:pStyle w:val="BodyText"/>
      </w:pPr>
      <w:r w:rsidRPr="00530C3F">
        <w:t>C</w:t>
      </w:r>
      <w:r w:rsidRPr="00530C3F">
        <w:rPr>
          <w:vertAlign w:val="subscript"/>
        </w:rPr>
        <w:t>20</w:t>
      </w:r>
      <w:r w:rsidRPr="00530C3F">
        <w:t xml:space="preserve"> is the rated capacity of a battery, in ampere hours, when discharged over 20 hrs.</w:t>
      </w:r>
    </w:p>
    <w:p w:rsidR="0002613F" w:rsidRPr="00530C3F" w:rsidRDefault="0002613F" w:rsidP="00E52EF3">
      <w:pPr>
        <w:pStyle w:val="Heading2"/>
      </w:pPr>
      <w:bookmarkStart w:id="777" w:name="_Toc211340457"/>
      <w:bookmarkStart w:id="778" w:name="_Toc448321252"/>
      <w:r w:rsidRPr="00530C3F">
        <w:t>Daily cycle</w:t>
      </w:r>
      <w:bookmarkEnd w:id="777"/>
      <w:bookmarkEnd w:id="778"/>
    </w:p>
    <w:p w:rsidR="0002613F" w:rsidRPr="00530C3F" w:rsidRDefault="0002613F" w:rsidP="00E52EF3">
      <w:pPr>
        <w:pStyle w:val="BodyText"/>
      </w:pPr>
      <w:r w:rsidRPr="00530C3F">
        <w:t>The battery is normally exposed to a daily cycle with:</w:t>
      </w:r>
    </w:p>
    <w:p w:rsidR="0002613F" w:rsidRPr="00530C3F" w:rsidRDefault="0002613F" w:rsidP="00E07FB4">
      <w:pPr>
        <w:pStyle w:val="Bullet1"/>
      </w:pPr>
      <w:r w:rsidRPr="00530C3F">
        <w:t>charging during daylight hours</w:t>
      </w:r>
      <w:r w:rsidR="00E52EF3" w:rsidRPr="00530C3F">
        <w:t>;</w:t>
      </w:r>
    </w:p>
    <w:p w:rsidR="0002613F" w:rsidRPr="00530C3F" w:rsidRDefault="0002613F" w:rsidP="00E07FB4">
      <w:pPr>
        <w:pStyle w:val="Bullet1"/>
      </w:pPr>
      <w:r w:rsidRPr="00530C3F">
        <w:t>discharging during night time hours.</w:t>
      </w:r>
    </w:p>
    <w:p w:rsidR="0002613F" w:rsidRPr="00530C3F" w:rsidRDefault="0002613F" w:rsidP="00E52EF3">
      <w:pPr>
        <w:pStyle w:val="Heading2"/>
      </w:pPr>
      <w:bookmarkStart w:id="779" w:name="_Toc211340458"/>
      <w:bookmarkStart w:id="780" w:name="_Toc448321253"/>
      <w:r w:rsidRPr="00530C3F">
        <w:t>Seasonal cycle</w:t>
      </w:r>
      <w:bookmarkEnd w:id="779"/>
      <w:bookmarkEnd w:id="780"/>
    </w:p>
    <w:p w:rsidR="0002613F" w:rsidRPr="00530C3F" w:rsidRDefault="0002613F" w:rsidP="00E52EF3">
      <w:pPr>
        <w:pStyle w:val="BodyText"/>
      </w:pPr>
      <w:r w:rsidRPr="00530C3F">
        <w:t>The battery may be exposed to a seasonal charge cycle due to annual variation in solar insolation as follows:</w:t>
      </w:r>
    </w:p>
    <w:p w:rsidR="0002613F" w:rsidRPr="00530C3F" w:rsidRDefault="0002613F" w:rsidP="00E07FB4">
      <w:pPr>
        <w:pStyle w:val="Bullet1"/>
      </w:pPr>
      <w:r w:rsidRPr="00530C3F">
        <w:t>periods with low solar insolation, for instance during winter causing low energy production</w:t>
      </w:r>
      <w:r w:rsidR="00E52EF3" w:rsidRPr="00530C3F">
        <w:t>;</w:t>
      </w:r>
    </w:p>
    <w:p w:rsidR="0002613F" w:rsidRPr="00530C3F" w:rsidRDefault="0002613F" w:rsidP="00E07FB4">
      <w:pPr>
        <w:pStyle w:val="Bullet1"/>
      </w:pPr>
      <w:r w:rsidRPr="00530C3F">
        <w:t xml:space="preserve">periods with high insolation, e.g. in summer, which will bring the battery up to fully charged conditions. </w:t>
      </w:r>
      <w:r w:rsidR="00E52EF3" w:rsidRPr="00530C3F">
        <w:t xml:space="preserve"> </w:t>
      </w:r>
      <w:r w:rsidRPr="00530C3F">
        <w:t>The battery can be overcharged.</w:t>
      </w:r>
    </w:p>
    <w:p w:rsidR="0002613F" w:rsidRPr="00530C3F" w:rsidRDefault="0002613F" w:rsidP="00E52EF3">
      <w:pPr>
        <w:pStyle w:val="BodyText"/>
      </w:pPr>
      <w:r w:rsidRPr="00530C3F">
        <w:t xml:space="preserve">The seasonal discharge should not cause the battery to exceed the maximum Depth of Discharge (DOD) specified by the manufacturer for the given environmental temperature conditions. </w:t>
      </w:r>
      <w:r w:rsidR="00530C3F">
        <w:t xml:space="preserve"> </w:t>
      </w:r>
      <w:r w:rsidRPr="00530C3F">
        <w:t>Batteries can be protected by a load cut-off device that operates when the design maximum DOD is exceeded.</w:t>
      </w:r>
    </w:p>
    <w:p w:rsidR="0002613F" w:rsidRPr="00530C3F" w:rsidRDefault="000D66A6" w:rsidP="00E52EF3">
      <w:pPr>
        <w:pStyle w:val="Heading2"/>
      </w:pPr>
      <w:bookmarkStart w:id="781" w:name="_Toc211340459"/>
      <w:r>
        <w:br w:type="page"/>
      </w:r>
      <w:bookmarkStart w:id="782" w:name="_Toc448321254"/>
      <w:r w:rsidR="0002613F" w:rsidRPr="00530C3F">
        <w:t>Period of high state of charge</w:t>
      </w:r>
      <w:bookmarkEnd w:id="781"/>
      <w:bookmarkEnd w:id="782"/>
    </w:p>
    <w:p w:rsidR="0002613F" w:rsidRPr="00530C3F" w:rsidRDefault="0002613F" w:rsidP="00E52EF3">
      <w:pPr>
        <w:pStyle w:val="BodyText"/>
      </w:pPr>
      <w:r w:rsidRPr="00530C3F">
        <w:t>During summer for example, the battery will be operated at a high state of charge (SOC), typically between 80 % and 100 % of rated capacity.</w:t>
      </w:r>
    </w:p>
    <w:p w:rsidR="0002613F" w:rsidRPr="00530C3F" w:rsidRDefault="0002613F" w:rsidP="00E52EF3">
      <w:pPr>
        <w:pStyle w:val="BodyText"/>
      </w:pPr>
      <w:r w:rsidRPr="00530C3F">
        <w:t>A voltage regulator system normally limits the maximum battery voltage during the recharge period.</w:t>
      </w:r>
    </w:p>
    <w:p w:rsidR="0002613F" w:rsidRPr="00530C3F" w:rsidRDefault="0002613F" w:rsidP="00E52EF3">
      <w:pPr>
        <w:pStyle w:val="BodyText"/>
      </w:pPr>
      <w:r w:rsidRPr="00530C3F">
        <w:t xml:space="preserve">In a “self-regulated” PV system, the battery voltage is not limited by a charge controller but by the characteristics of the PV generator. </w:t>
      </w:r>
      <w:r w:rsidR="00E52EF3" w:rsidRPr="00530C3F">
        <w:t xml:space="preserve"> </w:t>
      </w:r>
      <w:r w:rsidRPr="00530C3F">
        <w:t>The system designer normally chooses the maximum battery voltage with regard to the conflicting requirements of “recover to a maximum state of charge (SOC)” as early as possible in the charging season but without substantially overcharging the battery.</w:t>
      </w:r>
      <w:r w:rsidR="00E52EF3" w:rsidRPr="00530C3F">
        <w:t xml:space="preserve"> </w:t>
      </w:r>
      <w:r w:rsidRPr="00530C3F">
        <w:t xml:space="preserve"> The overcharge increases the gas production resulting in water consumption in wet lead acid batteries. </w:t>
      </w:r>
      <w:r w:rsidR="00E52EF3" w:rsidRPr="00530C3F">
        <w:t xml:space="preserve"> </w:t>
      </w:r>
      <w:r w:rsidRPr="00530C3F">
        <w:t>In valve-regulated lead-acid batteries (VRLA), the overcharge will cause increased gas emission and heat generation.</w:t>
      </w:r>
    </w:p>
    <w:p w:rsidR="0002613F" w:rsidRPr="00530C3F" w:rsidRDefault="0002613F" w:rsidP="00E52EF3">
      <w:pPr>
        <w:pStyle w:val="BodyText"/>
      </w:pPr>
      <w:r w:rsidRPr="00530C3F">
        <w:t xml:space="preserve">Typically the maximum cell voltage is limited to 2.4 V per cell for lead-acid and 1.55 V per cell for nickel-cadmium batteries. </w:t>
      </w:r>
      <w:r w:rsidR="00E52EF3" w:rsidRPr="00530C3F">
        <w:t xml:space="preserve"> </w:t>
      </w:r>
      <w:r w:rsidRPr="00530C3F">
        <w:t xml:space="preserve">Some regulators allow the battery voltage to exceed these values for a short period as a boost charge. </w:t>
      </w:r>
      <w:r w:rsidR="00E52EF3" w:rsidRPr="00530C3F">
        <w:t xml:space="preserve"> </w:t>
      </w:r>
      <w:r w:rsidRPr="00530C3F">
        <w:t xml:space="preserve">Temperature compensation should be used if the operating temperature deviates significantly from </w:t>
      </w:r>
      <w:smartTag w:uri="urn:schemas-microsoft-com:office:smarttags" w:element="metricconverter">
        <w:smartTagPr>
          <w:attr w:name="ProductID" w:val="20ﾰC"/>
        </w:smartTagPr>
        <w:r w:rsidRPr="00530C3F">
          <w:t>20°C</w:t>
        </w:r>
      </w:smartTag>
      <w:r w:rsidRPr="00530C3F">
        <w:t xml:space="preserve">. </w:t>
      </w:r>
      <w:r w:rsidR="00E52EF3" w:rsidRPr="00530C3F">
        <w:t xml:space="preserve"> </w:t>
      </w:r>
      <w:r w:rsidRPr="00530C3F">
        <w:t xml:space="preserve">The battery manufacturer should provide specific values. </w:t>
      </w:r>
    </w:p>
    <w:p w:rsidR="0002613F" w:rsidRPr="00530C3F" w:rsidRDefault="0002613F" w:rsidP="00E52EF3">
      <w:pPr>
        <w:pStyle w:val="BodyText"/>
      </w:pPr>
      <w:r w:rsidRPr="00530C3F">
        <w:t>The expected lifetime of a battery in a PV system even at regular high state of charge may be considerably less than the published life of the battery used under continuous float charge.</w:t>
      </w:r>
    </w:p>
    <w:p w:rsidR="0002613F" w:rsidRPr="00530C3F" w:rsidRDefault="0002613F" w:rsidP="00E52EF3">
      <w:pPr>
        <w:pStyle w:val="Heading2"/>
      </w:pPr>
      <w:bookmarkStart w:id="783" w:name="_Toc211340460"/>
      <w:bookmarkStart w:id="784" w:name="_Toc448321255"/>
      <w:r w:rsidRPr="00530C3F">
        <w:t>Period of sustained low state of charge</w:t>
      </w:r>
      <w:bookmarkEnd w:id="783"/>
      <w:bookmarkEnd w:id="784"/>
    </w:p>
    <w:p w:rsidR="0002613F" w:rsidRPr="00530C3F" w:rsidRDefault="0002613F" w:rsidP="00E52EF3">
      <w:pPr>
        <w:pStyle w:val="BodyText"/>
      </w:pPr>
      <w:r w:rsidRPr="00530C3F">
        <w:t xml:space="preserve">During periods of low insolation, the energy produced by the solar modules may not be sufficient to recharge the battery. </w:t>
      </w:r>
      <w:r w:rsidR="00E52EF3" w:rsidRPr="00530C3F">
        <w:t xml:space="preserve"> </w:t>
      </w:r>
      <w:r w:rsidRPr="00530C3F">
        <w:t>Therefore the state of charge of the battery through the year will decrease to a minimum during the winter months and return to full charge during the summer.</w:t>
      </w:r>
      <w:r w:rsidR="00E52EF3" w:rsidRPr="00530C3F">
        <w:t xml:space="preserve"> </w:t>
      </w:r>
      <w:r w:rsidRPr="00530C3F">
        <w:t xml:space="preserve"> A daily charge / discharge cycle will be superimposed on the annual charge / discharge cycle curve.</w:t>
      </w:r>
    </w:p>
    <w:p w:rsidR="0002613F" w:rsidRPr="00530C3F" w:rsidRDefault="0002613F" w:rsidP="00E52EF3">
      <w:pPr>
        <w:pStyle w:val="Heading2"/>
      </w:pPr>
      <w:bookmarkStart w:id="785" w:name="_Toc211340461"/>
      <w:bookmarkStart w:id="786" w:name="_Toc448321256"/>
      <w:r w:rsidRPr="00530C3F">
        <w:t>Electrolyte stratification</w:t>
      </w:r>
      <w:bookmarkEnd w:id="785"/>
      <w:bookmarkEnd w:id="786"/>
    </w:p>
    <w:p w:rsidR="0002613F" w:rsidRPr="00530C3F" w:rsidRDefault="0002613F" w:rsidP="00E52EF3">
      <w:pPr>
        <w:pStyle w:val="BodyText"/>
      </w:pPr>
      <w:r w:rsidRPr="00530C3F">
        <w:t xml:space="preserve">Electrolyte stratification may occur in lead-acid batteries. </w:t>
      </w:r>
      <w:r w:rsidR="00E52EF3" w:rsidRPr="00530C3F">
        <w:t xml:space="preserve"> </w:t>
      </w:r>
      <w:r w:rsidRPr="00530C3F">
        <w:t>In vented lead-acid batteries, electrolyte stratification can be avoided by electrolyte agitation or periodic boost charging whilst in service and in VRLA batteries by operating them according to th</w:t>
      </w:r>
      <w:r w:rsidR="00E52EF3" w:rsidRPr="00530C3F">
        <w:t>e manufacturer’s instructions.</w:t>
      </w:r>
    </w:p>
    <w:p w:rsidR="0002613F" w:rsidRPr="00530C3F" w:rsidRDefault="0002613F" w:rsidP="00E52EF3">
      <w:pPr>
        <w:pStyle w:val="Heading2"/>
      </w:pPr>
      <w:bookmarkStart w:id="787" w:name="_Toc211340462"/>
      <w:bookmarkStart w:id="788" w:name="_Toc448321257"/>
      <w:r w:rsidRPr="00530C3F">
        <w:t>Transportation</w:t>
      </w:r>
      <w:bookmarkEnd w:id="787"/>
      <w:bookmarkEnd w:id="788"/>
    </w:p>
    <w:p w:rsidR="0002613F" w:rsidRPr="00530C3F" w:rsidRDefault="0002613F" w:rsidP="00E52EF3">
      <w:pPr>
        <w:pStyle w:val="BodyText"/>
      </w:pPr>
      <w:r w:rsidRPr="00530C3F">
        <w:t>Batteries are often operated in inaccessible AtoN sites, cliff tops and islands being two obvious examples and there may be no proper road access to the site.</w:t>
      </w:r>
      <w:r w:rsidR="00E52EF3" w:rsidRPr="00530C3F">
        <w:t xml:space="preserve"> </w:t>
      </w:r>
      <w:r w:rsidRPr="00530C3F">
        <w:t xml:space="preserve"> Batteries for PV application should be designed to withstand mechanical stresses during normal transportation and rough handling.</w:t>
      </w:r>
    </w:p>
    <w:p w:rsidR="0002613F" w:rsidRPr="00530C3F" w:rsidRDefault="0002613F" w:rsidP="00E52EF3">
      <w:pPr>
        <w:pStyle w:val="BodyText"/>
      </w:pPr>
      <w:r w:rsidRPr="00530C3F">
        <w:t>Batteries may therefore be subjected to a degree of rough handling on their journey and thus suitable packing to protect the batteries must be used during transportation.</w:t>
      </w:r>
    </w:p>
    <w:p w:rsidR="0002613F" w:rsidRPr="00530C3F" w:rsidRDefault="0002613F" w:rsidP="00E52EF3">
      <w:pPr>
        <w:pStyle w:val="BodyText"/>
      </w:pPr>
      <w:r w:rsidRPr="00530C3F">
        <w:t>Transportation to the aid site can be accomplished in the original shipping container to afford protection.  Care must be exercised to avoid extensive vibration, which may cause damage to the cells.  Manhandling over difficult terrain may lead to damage, especially to wet cells with plastic cases.  Additional packing or protection may be required for off road conditions.</w:t>
      </w:r>
    </w:p>
    <w:p w:rsidR="0002613F" w:rsidRPr="00530C3F" w:rsidRDefault="0002613F" w:rsidP="00E52EF3">
      <w:pPr>
        <w:pStyle w:val="BodyText"/>
      </w:pPr>
      <w:r w:rsidRPr="00530C3F">
        <w:t>Transportation by helicopter as underslung loads is a viable alternative as long as the descent is controlled to prevent swinging into an immovable object, with the subsequent destruction of the cell and pollution of the eventual landing place with electrolyte.  Primary batteries should be transported dry, with addition of water at the aid site, if possible.  Secondary batteries may also be transported dry and filled with electrolyte and charged in accordance with the manufact</w:t>
      </w:r>
      <w:r w:rsidR="00E52EF3" w:rsidRPr="00530C3F">
        <w:t>urer’s recommendations on site.</w:t>
      </w:r>
    </w:p>
    <w:p w:rsidR="00485126" w:rsidRDefault="00485126" w:rsidP="00E52EF3">
      <w:pPr>
        <w:pStyle w:val="Heading2"/>
        <w:rPr>
          <w:ins w:id="789" w:author="Peter Dobson" w:date="2016-04-13T13:11:00Z"/>
        </w:rPr>
      </w:pPr>
      <w:bookmarkStart w:id="790" w:name="_Toc448321258"/>
      <w:bookmarkStart w:id="791" w:name="_Toc211340463"/>
      <w:ins w:id="792" w:author="Peter Dobson" w:date="2016-04-13T13:11:00Z">
        <w:r>
          <w:t>Weight</w:t>
        </w:r>
        <w:bookmarkEnd w:id="790"/>
      </w:ins>
    </w:p>
    <w:p w:rsidR="0002613F" w:rsidRPr="00530C3F" w:rsidRDefault="0002613F" w:rsidP="00E52EF3">
      <w:pPr>
        <w:pStyle w:val="Heading2"/>
      </w:pPr>
      <w:bookmarkStart w:id="793" w:name="_Toc448321259"/>
      <w:r w:rsidRPr="00530C3F">
        <w:t>Storage</w:t>
      </w:r>
      <w:bookmarkEnd w:id="791"/>
      <w:bookmarkEnd w:id="793"/>
    </w:p>
    <w:p w:rsidR="0002613F" w:rsidRPr="00530C3F" w:rsidRDefault="0002613F" w:rsidP="00E52EF3">
      <w:pPr>
        <w:pStyle w:val="BodyText"/>
      </w:pPr>
      <w:r w:rsidRPr="00530C3F">
        <w:t>Manufacturers can provide recommendations for storage</w:t>
      </w:r>
      <w:r w:rsidR="00E52EF3" w:rsidRPr="00530C3F">
        <w:t>.</w:t>
      </w:r>
    </w:p>
    <w:p w:rsidR="0002613F" w:rsidRPr="00530C3F" w:rsidRDefault="0002613F" w:rsidP="00E52EF3">
      <w:pPr>
        <w:pStyle w:val="BodyText"/>
      </w:pPr>
      <w:r w:rsidRPr="00530C3F">
        <w:t xml:space="preserve">Filled and charged batteries require periodic recharging. </w:t>
      </w:r>
      <w:r w:rsidR="00E52EF3" w:rsidRPr="00530C3F">
        <w:t xml:space="preserve"> </w:t>
      </w:r>
      <w:r w:rsidRPr="00530C3F">
        <w:t>The battery manufacturer should provide instructions concerning intervals and methods of recharge.</w:t>
      </w:r>
    </w:p>
    <w:p w:rsidR="0002613F" w:rsidRPr="00530C3F" w:rsidRDefault="0002613F" w:rsidP="00E52EF3">
      <w:pPr>
        <w:pStyle w:val="BodyText"/>
      </w:pPr>
      <w:r w:rsidRPr="00530C3F">
        <w:t xml:space="preserve">A loss of capacity may result from exposure of a battery to high temperature and humidity during storage. </w:t>
      </w:r>
      <w:r w:rsidR="00E52EF3" w:rsidRPr="00530C3F">
        <w:t xml:space="preserve"> </w:t>
      </w:r>
      <w:r w:rsidRPr="00530C3F">
        <w:t xml:space="preserve">The temperature of a battery stored in a container in direct sunlight, can rise to </w:t>
      </w:r>
      <w:smartTag w:uri="urn:schemas-microsoft-com:office:smarttags" w:element="metricconverter">
        <w:smartTagPr>
          <w:attr w:name="ProductID" w:val="60 ﾰC"/>
        </w:smartTagPr>
        <w:r w:rsidRPr="00530C3F">
          <w:t>60 °C</w:t>
        </w:r>
      </w:smartTag>
      <w:r w:rsidRPr="00530C3F">
        <w:t xml:space="preserve"> or more in daytime.</w:t>
      </w:r>
    </w:p>
    <w:p w:rsidR="0002613F" w:rsidRPr="00530C3F" w:rsidRDefault="0002613F" w:rsidP="00E52EF3">
      <w:pPr>
        <w:pStyle w:val="Heading2"/>
      </w:pPr>
      <w:bookmarkStart w:id="794" w:name="_Toc211340464"/>
      <w:bookmarkStart w:id="795" w:name="_Toc448321260"/>
      <w:r w:rsidRPr="00530C3F">
        <w:t>Operating temperature</w:t>
      </w:r>
      <w:bookmarkEnd w:id="794"/>
      <w:bookmarkEnd w:id="795"/>
    </w:p>
    <w:p w:rsidR="0002613F" w:rsidRPr="00530C3F" w:rsidRDefault="0002613F" w:rsidP="00E52EF3">
      <w:pPr>
        <w:pStyle w:val="BodyText"/>
      </w:pPr>
      <w:r w:rsidRPr="00530C3F">
        <w:t>The temperature range during operation experienced by the battery will significantly affect battery life and is an important factor for the battery selection.</w:t>
      </w:r>
    </w:p>
    <w:p w:rsidR="0002613F" w:rsidRPr="00530C3F" w:rsidRDefault="0002613F" w:rsidP="00E52EF3">
      <w:pPr>
        <w:pStyle w:val="BodyText"/>
      </w:pPr>
      <w:r w:rsidRPr="00530C3F">
        <w:t xml:space="preserve">The manufacturer can provide instruction for temperatures outside this range. </w:t>
      </w:r>
      <w:r w:rsidR="00E52EF3" w:rsidRPr="00530C3F">
        <w:t xml:space="preserve"> </w:t>
      </w:r>
      <w:r w:rsidRPr="00530C3F">
        <w:t xml:space="preserve">As experience shows, typically the life expectancy for lead-acid battery will halve for every </w:t>
      </w:r>
      <w:smartTag w:uri="urn:schemas-microsoft-com:office:smarttags" w:element="metricconverter">
        <w:smartTagPr>
          <w:attr w:name="ProductID" w:val="10 ﾰC"/>
        </w:smartTagPr>
        <w:r w:rsidRPr="00530C3F">
          <w:t>10 °C</w:t>
        </w:r>
      </w:smartTag>
      <w:r w:rsidRPr="00530C3F">
        <w:t xml:space="preserve"> rise in temperature above the manufacturer’s recommended maximum operating temperature. </w:t>
      </w:r>
      <w:r w:rsidR="00E52EF3" w:rsidRPr="00530C3F">
        <w:t xml:space="preserve"> </w:t>
      </w:r>
      <w:r w:rsidRPr="00530C3F">
        <w:t xml:space="preserve">Temperature will also have some effect on nickel-cadmium batteries. </w:t>
      </w:r>
      <w:r w:rsidR="00E52EF3" w:rsidRPr="00530C3F">
        <w:t xml:space="preserve"> </w:t>
      </w:r>
      <w:r w:rsidRPr="00530C3F">
        <w:t xml:space="preserve">Low temperature will reduce the charge and discharge performance and the capacity of the batteries. </w:t>
      </w:r>
      <w:r w:rsidR="00E52EF3" w:rsidRPr="00530C3F">
        <w:t xml:space="preserve"> </w:t>
      </w:r>
      <w:r w:rsidRPr="00530C3F">
        <w:t>The manufacturer should provide detailed information.</w:t>
      </w:r>
    </w:p>
    <w:p w:rsidR="0002613F" w:rsidRPr="00530C3F" w:rsidRDefault="0002613F" w:rsidP="00E52EF3">
      <w:pPr>
        <w:pStyle w:val="Heading2"/>
      </w:pPr>
      <w:bookmarkStart w:id="796" w:name="_Toc211340465"/>
      <w:bookmarkStart w:id="797" w:name="_Toc448321261"/>
      <w:r w:rsidRPr="00530C3F">
        <w:t>Physical protection</w:t>
      </w:r>
      <w:bookmarkEnd w:id="796"/>
      <w:bookmarkEnd w:id="797"/>
    </w:p>
    <w:p w:rsidR="0002613F" w:rsidRPr="00530C3F" w:rsidRDefault="0002613F" w:rsidP="00E52EF3">
      <w:pPr>
        <w:pStyle w:val="BodyText"/>
      </w:pPr>
      <w:r w:rsidRPr="00530C3F">
        <w:t xml:space="preserve">Physical protection needs to be provided against consequences of adverse site conditions and handling, </w:t>
      </w:r>
      <w:r w:rsidR="00E52EF3" w:rsidRPr="00530C3F">
        <w:t>for example, against effects of:</w:t>
      </w:r>
    </w:p>
    <w:p w:rsidR="0002613F" w:rsidRPr="00530C3F" w:rsidRDefault="0002613F" w:rsidP="00E07FB4">
      <w:pPr>
        <w:pStyle w:val="Bullet1"/>
      </w:pPr>
      <w:r w:rsidRPr="00530C3F">
        <w:t>temperature gradi</w:t>
      </w:r>
      <w:r w:rsidR="00E52EF3" w:rsidRPr="00530C3F">
        <w:t>ent and extremes of temperature;</w:t>
      </w:r>
    </w:p>
    <w:p w:rsidR="0002613F" w:rsidRPr="00530C3F" w:rsidRDefault="0002613F" w:rsidP="00E07FB4">
      <w:pPr>
        <w:pStyle w:val="Bullet1"/>
      </w:pPr>
      <w:r w:rsidRPr="00530C3F">
        <w:t xml:space="preserve">exposure </w:t>
      </w:r>
      <w:smartTag w:uri="urn:schemas-microsoft-com:office:smarttags" w:element="PersonName">
        <w:smartTagPr>
          <w:attr w:name="ProductID" w:val="to direct sun"/>
        </w:smartTagPr>
        <w:r w:rsidRPr="00530C3F">
          <w:t>to direct sun</w:t>
        </w:r>
      </w:smartTag>
      <w:r w:rsidRPr="00530C3F">
        <w:t xml:space="preserve"> light (</w:t>
      </w:r>
      <w:r w:rsidR="00E52EF3" w:rsidRPr="00530C3F">
        <w:t>UV radiation);</w:t>
      </w:r>
    </w:p>
    <w:p w:rsidR="0002613F" w:rsidRPr="00530C3F" w:rsidRDefault="0002613F" w:rsidP="00E07FB4">
      <w:pPr>
        <w:pStyle w:val="Bullet1"/>
      </w:pPr>
      <w:r w:rsidRPr="00530C3F">
        <w:t>airborne dust or sand</w:t>
      </w:r>
      <w:r w:rsidR="00E52EF3" w:rsidRPr="00530C3F">
        <w:t>;</w:t>
      </w:r>
    </w:p>
    <w:p w:rsidR="0002613F" w:rsidRPr="00530C3F" w:rsidRDefault="0002613F" w:rsidP="00E07FB4">
      <w:pPr>
        <w:pStyle w:val="Bullet1"/>
      </w:pPr>
      <w:r w:rsidRPr="00530C3F">
        <w:t>explosive atmospheres</w:t>
      </w:r>
      <w:r w:rsidR="00E52EF3" w:rsidRPr="00530C3F">
        <w:t>;</w:t>
      </w:r>
    </w:p>
    <w:p w:rsidR="0002613F" w:rsidRPr="00530C3F" w:rsidRDefault="0002613F" w:rsidP="00E07FB4">
      <w:pPr>
        <w:pStyle w:val="Bullet1"/>
      </w:pPr>
      <w:r w:rsidRPr="00530C3F">
        <w:t>high humidity and flood water</w:t>
      </w:r>
      <w:r w:rsidR="00E52EF3" w:rsidRPr="00530C3F">
        <w:t>;</w:t>
      </w:r>
    </w:p>
    <w:p w:rsidR="0002613F" w:rsidRPr="00530C3F" w:rsidRDefault="0002613F" w:rsidP="00E07FB4">
      <w:pPr>
        <w:pStyle w:val="Bullet1"/>
      </w:pPr>
      <w:r w:rsidRPr="00530C3F">
        <w:t>earthquakes</w:t>
      </w:r>
      <w:r w:rsidR="00E52EF3" w:rsidRPr="00530C3F">
        <w:t>;</w:t>
      </w:r>
    </w:p>
    <w:p w:rsidR="0002613F" w:rsidRPr="00530C3F" w:rsidRDefault="0002613F" w:rsidP="00E07FB4">
      <w:pPr>
        <w:pStyle w:val="Bullet1"/>
      </w:pPr>
      <w:r w:rsidRPr="00530C3F">
        <w:t>shock, spin, acceleration and vibration (particularly during transport, and light buoy applications)</w:t>
      </w:r>
      <w:r w:rsidR="00E52EF3" w:rsidRPr="00530C3F">
        <w:t>;</w:t>
      </w:r>
    </w:p>
    <w:p w:rsidR="0002613F" w:rsidRPr="00530C3F" w:rsidRDefault="0002613F" w:rsidP="00E07FB4">
      <w:pPr>
        <w:pStyle w:val="Bullet1"/>
      </w:pPr>
      <w:r w:rsidRPr="00530C3F">
        <w:t>severe mech</w:t>
      </w:r>
      <w:r w:rsidR="00E52EF3" w:rsidRPr="00530C3F">
        <w:t>anical abuse and rough handling.</w:t>
      </w:r>
    </w:p>
    <w:p w:rsidR="0002613F" w:rsidRPr="00530C3F" w:rsidRDefault="0002613F" w:rsidP="00530C3F">
      <w:pPr>
        <w:pStyle w:val="BodyText"/>
      </w:pPr>
      <w:r w:rsidRPr="009E653B">
        <w:rPr>
          <w:b/>
          <w:bCs/>
        </w:rPr>
        <w:t>NOTE</w:t>
      </w:r>
      <w:r w:rsidR="00530C3F">
        <w:rPr>
          <w:b/>
          <w:bCs/>
        </w:rPr>
        <w:tab/>
      </w:r>
      <w:r w:rsidRPr="00530C3F">
        <w:t>An insulating cover should be provided to all terminal connections</w:t>
      </w:r>
    </w:p>
    <w:p w:rsidR="0002613F" w:rsidRPr="00530C3F" w:rsidRDefault="0002613F" w:rsidP="00E52EF3">
      <w:pPr>
        <w:pStyle w:val="Heading2"/>
      </w:pPr>
      <w:bookmarkStart w:id="798" w:name="_Toc211340466"/>
      <w:bookmarkStart w:id="799" w:name="_Toc448321262"/>
      <w:r w:rsidRPr="00530C3F">
        <w:t>Capacity</w:t>
      </w:r>
      <w:bookmarkEnd w:id="798"/>
      <w:bookmarkEnd w:id="799"/>
    </w:p>
    <w:p w:rsidR="0002613F" w:rsidRPr="00530C3F" w:rsidRDefault="0002613F" w:rsidP="0002613F">
      <w:pPr>
        <w:pStyle w:val="BodyText"/>
      </w:pPr>
      <w:r w:rsidRPr="00530C3F">
        <w:t xml:space="preserve">The storage capacity is expressed in ampere-hours (Ah) and varies with the conditions of use (electrolyte temperature, discharge current and final voltage). </w:t>
      </w:r>
      <w:r w:rsidR="00E52EF3" w:rsidRPr="00530C3F">
        <w:t xml:space="preserve"> </w:t>
      </w:r>
      <w:r w:rsidRPr="00530C3F">
        <w:t xml:space="preserve">Normally the rated capacity for 10 h and 5 hours discharge, respectively, is published. </w:t>
      </w:r>
      <w:r w:rsidR="00E52EF3" w:rsidRPr="00530C3F">
        <w:t xml:space="preserve"> </w:t>
      </w:r>
      <w:r w:rsidRPr="00530C3F">
        <w:t>The knowledge of the capacity for a 100 hours (C</w:t>
      </w:r>
      <w:r w:rsidRPr="00530C3F">
        <w:rPr>
          <w:vertAlign w:val="subscript"/>
        </w:rPr>
        <w:t xml:space="preserve">100 </w:t>
      </w:r>
      <w:r w:rsidRPr="00530C3F">
        <w:t>) discharge time is also required as these times are commonly used in PV applications.</w:t>
      </w:r>
    </w:p>
    <w:p w:rsidR="0002613F" w:rsidRPr="00530C3F" w:rsidRDefault="0002613F" w:rsidP="00E52EF3">
      <w:pPr>
        <w:pStyle w:val="Heading2"/>
      </w:pPr>
      <w:bookmarkStart w:id="800" w:name="_Toc211340467"/>
      <w:bookmarkStart w:id="801" w:name="_Toc448321263"/>
      <w:r w:rsidRPr="00530C3F">
        <w:t>Cycle Life</w:t>
      </w:r>
      <w:bookmarkEnd w:id="800"/>
      <w:bookmarkEnd w:id="801"/>
    </w:p>
    <w:p w:rsidR="0002613F" w:rsidRPr="00530C3F" w:rsidRDefault="0002613F" w:rsidP="0002613F">
      <w:pPr>
        <w:pStyle w:val="BodyText"/>
      </w:pPr>
      <w:r w:rsidRPr="00530C3F">
        <w:t>The cycle life (endurance) is the ability of the battery to withstand rep</w:t>
      </w:r>
      <w:r w:rsidR="00E52EF3" w:rsidRPr="00530C3F">
        <w:t>eated charging and discharging.</w:t>
      </w:r>
    </w:p>
    <w:p w:rsidR="0002613F" w:rsidRPr="00530C3F" w:rsidRDefault="0002613F" w:rsidP="0002613F">
      <w:pPr>
        <w:pStyle w:val="BodyText"/>
      </w:pPr>
      <w:r w:rsidRPr="00530C3F">
        <w:t xml:space="preserve">The cycle life is normally given for cycles with a fixed depth of discharge (DOD) and with the battery fully charged in each cycle. </w:t>
      </w:r>
      <w:r w:rsidR="00E52EF3" w:rsidRPr="00530C3F">
        <w:t xml:space="preserve"> </w:t>
      </w:r>
      <w:r w:rsidRPr="00530C3F">
        <w:t>Batteries are normally characterized by the number of cycles that can be achieved before the capacity has declined to the value specified in the relevant standards (e.g. 80 % of the rated capacity).</w:t>
      </w:r>
    </w:p>
    <w:p w:rsidR="0002613F" w:rsidRPr="00530C3F" w:rsidRDefault="0002613F" w:rsidP="0002613F">
      <w:pPr>
        <w:pStyle w:val="BodyText"/>
      </w:pPr>
      <w:r w:rsidRPr="00530C3F">
        <w:t xml:space="preserve">In photovoltaic applications the battery will be exposed to a large number of shallow cycles but at a varying state of charge. </w:t>
      </w:r>
      <w:r w:rsidR="00E52EF3" w:rsidRPr="00530C3F">
        <w:t xml:space="preserve"> </w:t>
      </w:r>
      <w:r w:rsidRPr="00530C3F">
        <w:t xml:space="preserve">The batteries should therefore comply with the requirements of the test described in IEC 61427, which is a simulation of the PV system operation. </w:t>
      </w:r>
      <w:r w:rsidR="00E52EF3" w:rsidRPr="00530C3F">
        <w:t xml:space="preserve"> </w:t>
      </w:r>
      <w:r w:rsidRPr="00530C3F">
        <w:t>The manufacturer should specify the number of cycles the batteries can achieve before the capacity has declined to 80 % of the rated capacity.</w:t>
      </w:r>
    </w:p>
    <w:p w:rsidR="00430B36" w:rsidRDefault="00430B36" w:rsidP="00E52EF3">
      <w:pPr>
        <w:pStyle w:val="Heading2"/>
        <w:rPr>
          <w:ins w:id="802" w:author="Peter Dobson" w:date="2016-04-13T14:31:00Z"/>
        </w:rPr>
      </w:pPr>
      <w:bookmarkStart w:id="803" w:name="_Toc448321264"/>
      <w:bookmarkStart w:id="804" w:name="_Toc211340468"/>
      <w:ins w:id="805" w:author="Peter Dobson" w:date="2016-04-13T14:31:00Z">
        <w:r>
          <w:t>Design Life</w:t>
        </w:r>
        <w:bookmarkEnd w:id="803"/>
      </w:ins>
    </w:p>
    <w:p w:rsidR="0002613F" w:rsidRPr="00530C3F" w:rsidRDefault="0002613F" w:rsidP="00E52EF3">
      <w:pPr>
        <w:pStyle w:val="Heading2"/>
      </w:pPr>
      <w:bookmarkStart w:id="806" w:name="_Toc448321265"/>
      <w:r w:rsidRPr="00530C3F">
        <w:t>Charge control</w:t>
      </w:r>
      <w:bookmarkEnd w:id="804"/>
      <w:bookmarkEnd w:id="806"/>
    </w:p>
    <w:p w:rsidR="0002613F" w:rsidRPr="00530C3F" w:rsidRDefault="0002613F" w:rsidP="00E52EF3">
      <w:pPr>
        <w:pStyle w:val="BodyText"/>
      </w:pPr>
      <w:r w:rsidRPr="00530C3F">
        <w:t>To maintain optimum performance of a battery it is essential that its charge is properly controlled.</w:t>
      </w:r>
      <w:r w:rsidR="00E52EF3" w:rsidRPr="00530C3F">
        <w:t xml:space="preserve"> </w:t>
      </w:r>
      <w:r w:rsidRPr="00530C3F">
        <w:t xml:space="preserve"> Ideally the charge current should be limited at the start of the charge cycle to ensure that gassing does not occur due to excessive applied cell voltage; while the recharge capacity is being restored the charge current should be limited to maintain the cell voltage to that, or just below that required for gassing; once the full discharge current has been restored a finish charge at constant current should be applied for a fixed time period. </w:t>
      </w:r>
      <w:r w:rsidR="00E52EF3" w:rsidRPr="00530C3F">
        <w:t xml:space="preserve"> </w:t>
      </w:r>
      <w:r w:rsidRPr="00530C3F">
        <w:t xml:space="preserve">Whilst these conditions may not be practically achieved in PV energy systems, there are certain conditions that need to be addressed in order to minimise maintenance and maintain battery life. </w:t>
      </w:r>
      <w:r w:rsidR="00E52EF3" w:rsidRPr="00530C3F">
        <w:t xml:space="preserve"> </w:t>
      </w:r>
      <w:r w:rsidRPr="00530C3F">
        <w:t xml:space="preserve">The parameters of the regulator should take into account the effects of the PV generator design, the load, the temperature and the recommended limiting values for the battery. </w:t>
      </w:r>
      <w:r w:rsidR="00E52EF3" w:rsidRPr="00530C3F">
        <w:t xml:space="preserve"> </w:t>
      </w:r>
      <w:r w:rsidRPr="00530C3F">
        <w:t>Wet lead-acid or nickel-cadmium batteries should have sufficient electrolyte to cover at least the period between planned service visits.</w:t>
      </w:r>
    </w:p>
    <w:p w:rsidR="0002613F" w:rsidRPr="00530C3F" w:rsidRDefault="0002613F" w:rsidP="00E52EF3">
      <w:pPr>
        <w:pStyle w:val="BodyText"/>
      </w:pPr>
      <w:r w:rsidRPr="00530C3F">
        <w:t>Excessive overcharge does not increase the energy stored in the battery.</w:t>
      </w:r>
      <w:r w:rsidR="00E52EF3" w:rsidRPr="00530C3F">
        <w:t xml:space="preserve"> </w:t>
      </w:r>
      <w:r w:rsidRPr="00530C3F">
        <w:t xml:space="preserve"> Instead, over-charge affects the service interval due to water consumption in wet lead acid batteries as a result of gassing. </w:t>
      </w:r>
      <w:r w:rsidR="00E52EF3" w:rsidRPr="00530C3F">
        <w:t xml:space="preserve"> </w:t>
      </w:r>
      <w:r w:rsidRPr="00530C3F">
        <w:t>To minimise this effect the charge / regulation voltage should be compensated for changes in battery temperature since this has a direct affect on the gassing voltage threshold.  Contrary to this, stratification can occur in wet lead acid batteries, particularly in PV systems where insolation is often insufficient to provide regular gassing during normal operation.</w:t>
      </w:r>
      <w:r w:rsidR="00E52EF3" w:rsidRPr="00530C3F">
        <w:t xml:space="preserve"> </w:t>
      </w:r>
      <w:r w:rsidRPr="00530C3F">
        <w:t xml:space="preserve"> Stratification is where the electrolyte settles with the denser electrolyte layers near the bottom of the plates, which results in reduced battery capacity. </w:t>
      </w:r>
      <w:r w:rsidR="00E52EF3" w:rsidRPr="00530C3F">
        <w:t xml:space="preserve"> </w:t>
      </w:r>
      <w:r w:rsidRPr="00530C3F">
        <w:t xml:space="preserve">This can be overcome by the mixing that occurs during gassing of the battery. </w:t>
      </w:r>
      <w:r w:rsidR="00E52EF3" w:rsidRPr="00530C3F">
        <w:t xml:space="preserve"> </w:t>
      </w:r>
      <w:r w:rsidRPr="00530C3F">
        <w:t xml:space="preserve">Consequently, the charge / regulation process should be designed to purposefully promote gassing at regular intervals. </w:t>
      </w:r>
      <w:r w:rsidR="00E52EF3" w:rsidRPr="00530C3F">
        <w:t xml:space="preserve"> </w:t>
      </w:r>
      <w:r w:rsidRPr="00530C3F">
        <w:t xml:space="preserve">This can be achieved by raising the charge control voltage for a period, resetting it once the voltage has been attained and gassing has occurred. </w:t>
      </w:r>
      <w:r w:rsidR="00E52EF3" w:rsidRPr="00530C3F">
        <w:t xml:space="preserve"> </w:t>
      </w:r>
      <w:r w:rsidRPr="00530C3F">
        <w:t>This is commonly called the boost period.</w:t>
      </w:r>
      <w:r w:rsidR="00E52EF3" w:rsidRPr="00530C3F">
        <w:t xml:space="preserve"> </w:t>
      </w:r>
      <w:r w:rsidRPr="00530C3F">
        <w:t xml:space="preserve"> Boost charging valve regulated lead acid batteries may result in the electrolyte drying out resulting in the loss of capacity or overheating and therefore if attempted should be carefully controlled to achieve optimum lifetime.</w:t>
      </w:r>
    </w:p>
    <w:p w:rsidR="0002613F" w:rsidRPr="00530C3F" w:rsidRDefault="0002613F" w:rsidP="00E52EF3">
      <w:pPr>
        <w:pStyle w:val="Heading2"/>
      </w:pPr>
      <w:bookmarkStart w:id="807" w:name="_Toc211340469"/>
      <w:bookmarkStart w:id="808" w:name="_Toc448321266"/>
      <w:r w:rsidRPr="00530C3F">
        <w:t>Charging Parameters</w:t>
      </w:r>
      <w:bookmarkEnd w:id="807"/>
      <w:bookmarkEnd w:id="808"/>
    </w:p>
    <w:p w:rsidR="0002613F" w:rsidRPr="00530C3F" w:rsidRDefault="0002613F" w:rsidP="00E52EF3">
      <w:pPr>
        <w:pStyle w:val="BodyText"/>
      </w:pPr>
      <w:r w:rsidRPr="00530C3F">
        <w:t xml:space="preserve">For long battery life, the maximum charge voltage should be set to ensure the battery is fully charged for a significant period of time. </w:t>
      </w:r>
      <w:r w:rsidR="00E52EF3" w:rsidRPr="00530C3F">
        <w:t xml:space="preserve"> </w:t>
      </w:r>
      <w:r w:rsidRPr="00530C3F">
        <w:t>This adjustment represents a delicate balance between excessive water consumption and the batter</w:t>
      </w:r>
      <w:r w:rsidR="00E52EF3" w:rsidRPr="00530C3F">
        <w:t>y never becoming fully charged.</w:t>
      </w:r>
    </w:p>
    <w:p w:rsidR="0002613F" w:rsidRPr="00530C3F" w:rsidRDefault="0002613F" w:rsidP="00E52EF3">
      <w:pPr>
        <w:pStyle w:val="BodyText"/>
      </w:pPr>
      <w:r w:rsidRPr="00530C3F">
        <w:t>The batteries should be pre-formed (charge cycled approximately three times) prior to installation for maximum battery capacity and life in accordance with the manufacturers recommendations.</w:t>
      </w:r>
    </w:p>
    <w:p w:rsidR="0002613F" w:rsidRPr="00530C3F" w:rsidRDefault="0002613F" w:rsidP="00E52EF3">
      <w:pPr>
        <w:pStyle w:val="BodyText"/>
      </w:pPr>
      <w:r w:rsidRPr="00530C3F">
        <w:t>For a vented battery, some water consumption, apart from evaporation, between the specified topping up levels over a year's operation can be co</w:t>
      </w:r>
      <w:r w:rsidR="00530C3F">
        <w:t>nsidered normal.</w:t>
      </w:r>
    </w:p>
    <w:p w:rsidR="0002613F" w:rsidRPr="00530C3F" w:rsidRDefault="0002613F" w:rsidP="00E52EF3">
      <w:pPr>
        <w:pStyle w:val="BodyText"/>
      </w:pPr>
      <w:r w:rsidRPr="00530C3F">
        <w:t xml:space="preserve">For a “sealed” battery overcharging can mean a loss of capacity. </w:t>
      </w:r>
      <w:r w:rsidR="00E52EF3" w:rsidRPr="00530C3F">
        <w:t xml:space="preserve"> </w:t>
      </w:r>
      <w:r w:rsidRPr="00530C3F">
        <w:t xml:space="preserve">Battery manufacturers’ recommendations should be accurately followed on this point. </w:t>
      </w:r>
      <w:r w:rsidR="00E52EF3" w:rsidRPr="00530C3F">
        <w:t xml:space="preserve"> </w:t>
      </w:r>
      <w:r w:rsidRPr="00530C3F">
        <w:t>Use solar regulators without equalization charge function to prevent overcharging the sealed batteries.</w:t>
      </w:r>
    </w:p>
    <w:p w:rsidR="0002613F" w:rsidRPr="00530C3F" w:rsidRDefault="0002613F" w:rsidP="00E52EF3">
      <w:pPr>
        <w:pStyle w:val="BodyText"/>
      </w:pPr>
      <w:r w:rsidRPr="00530C3F">
        <w:t>Maximum power tracking where the electronic regulator automatically maximises the charge for any level of insolation can be a useful feature.</w:t>
      </w:r>
    </w:p>
    <w:p w:rsidR="0002613F" w:rsidRPr="00530C3F" w:rsidRDefault="0002613F" w:rsidP="00E52EF3">
      <w:pPr>
        <w:pStyle w:val="BodyText"/>
      </w:pPr>
      <w:r w:rsidRPr="00530C3F">
        <w:t>As many charge regulators are based on the measurement of battery voltage it is very important that the voltage measured by the regulator is not concerned with a voltage drop (loss) due to conductor size or poor connections (locking, corrosion).  Some charge regulators, especially for larger solar systems, are provided with separate terminals for battery voltage sensing, and require that separate cable cores be run to the battery for this purpose.</w:t>
      </w:r>
    </w:p>
    <w:p w:rsidR="0002613F" w:rsidRPr="00530C3F" w:rsidRDefault="0002613F" w:rsidP="00E52EF3">
      <w:pPr>
        <w:pStyle w:val="BodyText"/>
      </w:pPr>
      <w:r w:rsidRPr="00530C3F">
        <w:t xml:space="preserve">The charge control regime should take into account the battery temperature, particularly in high and low temperature applications. </w:t>
      </w:r>
      <w:r w:rsidR="00E52EF3" w:rsidRPr="00530C3F">
        <w:t xml:space="preserve"> </w:t>
      </w:r>
      <w:r w:rsidRPr="00530C3F">
        <w:t xml:space="preserve">The voltage level cut-off is generally defined for 25˚C. </w:t>
      </w:r>
      <w:r w:rsidR="00E52EF3" w:rsidRPr="00530C3F">
        <w:t xml:space="preserve"> </w:t>
      </w:r>
      <w:r w:rsidRPr="00530C3F">
        <w:t>For instance it should be reduced by a few mV every time the temperature increases by 1˚C.</w:t>
      </w:r>
      <w:r w:rsidR="00E52EF3" w:rsidRPr="00530C3F">
        <w:t xml:space="preserve"> </w:t>
      </w:r>
      <w:r w:rsidRPr="00530C3F">
        <w:t xml:space="preserve"> Users should refer to battery manufacturer specifications for the exact value.</w:t>
      </w:r>
    </w:p>
    <w:p w:rsidR="0002613F" w:rsidRPr="00530C3F" w:rsidRDefault="0002613F" w:rsidP="00E52EF3">
      <w:pPr>
        <w:pStyle w:val="BodyText"/>
      </w:pPr>
      <w:r w:rsidRPr="00530C3F">
        <w:t>NiCd batteries require voltage control during charging adjusted for ambient temperature if low water consumption is wanted.</w:t>
      </w:r>
    </w:p>
    <w:p w:rsidR="0002613F" w:rsidRPr="00530C3F" w:rsidRDefault="0002613F" w:rsidP="00E52EF3">
      <w:pPr>
        <w:pStyle w:val="BodyText"/>
      </w:pPr>
      <w:r w:rsidRPr="00530C3F">
        <w:t>Nickel Metal Hydride NiMH batteries require voltage control using series regulators.</w:t>
      </w:r>
    </w:p>
    <w:p w:rsidR="0002613F" w:rsidRPr="00530C3F" w:rsidRDefault="009E653B" w:rsidP="00E52EF3">
      <w:pPr>
        <w:pStyle w:val="BodyText"/>
      </w:pPr>
      <w:r>
        <w:t>Lithium Ion and Lithium P</w:t>
      </w:r>
      <w:r w:rsidR="0002613F" w:rsidRPr="00530C3F">
        <w:t>olymer batteries require special built-in complex charging control regulator.</w:t>
      </w:r>
    </w:p>
    <w:p w:rsidR="0002613F" w:rsidRPr="00530C3F" w:rsidRDefault="0002613F" w:rsidP="00E52EF3">
      <w:pPr>
        <w:pStyle w:val="BodyText"/>
      </w:pPr>
      <w:r w:rsidRPr="00530C3F">
        <w:t>For large PV generators (e.g. greater than 1000 Wp), charge controllers with the following features may help to increase efficienc</w:t>
      </w:r>
      <w:r w:rsidR="00E52EF3" w:rsidRPr="00530C3F">
        <w:t>y of the charge to the battery:</w:t>
      </w:r>
    </w:p>
    <w:p w:rsidR="0002613F" w:rsidRPr="00530C3F" w:rsidRDefault="0002613F" w:rsidP="00E07FB4">
      <w:pPr>
        <w:pStyle w:val="Bullet1"/>
      </w:pPr>
      <w:r w:rsidRPr="00530C3F">
        <w:t>Automatic facility to allow for a cell-equalising charge following</w:t>
      </w:r>
      <w:r w:rsidR="00E52EF3" w:rsidRPr="00530C3F">
        <w:t xml:space="preserve"> deep discharge of the battery;</w:t>
      </w:r>
    </w:p>
    <w:p w:rsidR="0002613F" w:rsidRPr="00530C3F" w:rsidRDefault="0002613F" w:rsidP="00E07FB4">
      <w:pPr>
        <w:pStyle w:val="Bullet1"/>
      </w:pPr>
      <w:r w:rsidRPr="00530C3F">
        <w:t>State of charge indicator connected into the monitoring system</w:t>
      </w:r>
      <w:r w:rsidR="00E52EF3" w:rsidRPr="00530C3F">
        <w:t>;</w:t>
      </w:r>
    </w:p>
    <w:p w:rsidR="0002613F" w:rsidRPr="00530C3F" w:rsidRDefault="0002613F" w:rsidP="00E07FB4">
      <w:pPr>
        <w:pStyle w:val="Bullet1"/>
      </w:pPr>
      <w:r w:rsidRPr="00530C3F">
        <w:t>Ah or Watt-hour counter</w:t>
      </w:r>
      <w:r w:rsidR="00E52EF3" w:rsidRPr="00530C3F">
        <w:t>;</w:t>
      </w:r>
    </w:p>
    <w:p w:rsidR="0002613F" w:rsidRPr="00530C3F" w:rsidRDefault="0002613F" w:rsidP="00E07FB4">
      <w:pPr>
        <w:pStyle w:val="Bullet1"/>
      </w:pPr>
      <w:r w:rsidRPr="00530C3F">
        <w:t>Remote monitoring of charging parameters (end-of-charge voltage level, etc</w:t>
      </w:r>
      <w:r w:rsidR="00E52EF3" w:rsidRPr="00530C3F">
        <w:t>.</w:t>
      </w:r>
      <w:r w:rsidRPr="00530C3F">
        <w:t>)</w:t>
      </w:r>
      <w:r w:rsidR="00E52EF3" w:rsidRPr="00530C3F">
        <w:t>;</w:t>
      </w:r>
    </w:p>
    <w:p w:rsidR="0002613F" w:rsidRPr="00530C3F" w:rsidRDefault="0002613F" w:rsidP="00E07FB4">
      <w:pPr>
        <w:pStyle w:val="Bullet1"/>
      </w:pPr>
      <w:r w:rsidRPr="00530C3F">
        <w:t>The effects of stratification over long period of time should be considered.</w:t>
      </w:r>
    </w:p>
    <w:p w:rsidR="0002613F" w:rsidRPr="00530C3F" w:rsidRDefault="0002613F" w:rsidP="00E52EF3">
      <w:pPr>
        <w:pStyle w:val="Heading2"/>
      </w:pPr>
      <w:bookmarkStart w:id="809" w:name="_Toc211340470"/>
      <w:bookmarkStart w:id="810" w:name="_Toc448321267"/>
      <w:r w:rsidRPr="00530C3F">
        <w:t>Remote Monitoring of Battery Condition</w:t>
      </w:r>
      <w:bookmarkEnd w:id="809"/>
      <w:bookmarkEnd w:id="810"/>
    </w:p>
    <w:p w:rsidR="0002613F" w:rsidRPr="00530C3F" w:rsidRDefault="0002613F" w:rsidP="00E52EF3">
      <w:pPr>
        <w:pStyle w:val="BodyText"/>
      </w:pPr>
      <w:r w:rsidRPr="00530C3F">
        <w:t xml:space="preserve">Primarily, for large PV installations with significant investment costs, as might be found at lighthouses or major beacons or at installations in high latitudes in both northern and southern hemispheres, remote monitoring and control of the battery parameters can be cost-effective. </w:t>
      </w:r>
      <w:r w:rsidR="00E52EF3" w:rsidRPr="00530C3F">
        <w:t xml:space="preserve"> </w:t>
      </w:r>
      <w:r w:rsidRPr="00530C3F">
        <w:t>It allows battery condition to be checked remotely, and remedial action taken as necessary.</w:t>
      </w:r>
      <w:r w:rsidR="00E52EF3" w:rsidRPr="00530C3F">
        <w:t xml:space="preserve"> </w:t>
      </w:r>
      <w:r w:rsidRPr="00530C3F">
        <w:t xml:space="preserve"> Sometimes the remedial action may be initiated remotely over the monitoring and control link.</w:t>
      </w:r>
    </w:p>
    <w:p w:rsidR="0002613F" w:rsidRPr="00530C3F" w:rsidRDefault="0002613F" w:rsidP="00E52EF3">
      <w:pPr>
        <w:pStyle w:val="BodyText"/>
      </w:pPr>
      <w:r w:rsidRPr="00530C3F">
        <w:t xml:space="preserve">Some regulators are available with a data port output; this is useful for allowing easy connection to a remote monitoring system. </w:t>
      </w:r>
      <w:r w:rsidR="00E52EF3" w:rsidRPr="00530C3F">
        <w:t xml:space="preserve"> </w:t>
      </w:r>
      <w:r w:rsidRPr="00530C3F">
        <w:t>Such regulators can provide battery voltage and condition data via the data port.</w:t>
      </w:r>
    </w:p>
    <w:p w:rsidR="0002613F" w:rsidRPr="00530C3F" w:rsidRDefault="0002613F" w:rsidP="00E52EF3">
      <w:pPr>
        <w:pStyle w:val="Heading2"/>
      </w:pPr>
      <w:bookmarkStart w:id="811" w:name="_Toc488482071"/>
      <w:bookmarkStart w:id="812" w:name="_Toc211340471"/>
      <w:bookmarkStart w:id="813" w:name="_Toc448321268"/>
      <w:r w:rsidRPr="00530C3F">
        <w:t>Blocking Diode</w:t>
      </w:r>
      <w:bookmarkEnd w:id="811"/>
      <w:r w:rsidRPr="00530C3F">
        <w:t>s</w:t>
      </w:r>
      <w:bookmarkEnd w:id="812"/>
      <w:bookmarkEnd w:id="813"/>
    </w:p>
    <w:p w:rsidR="0002613F" w:rsidRPr="00530C3F" w:rsidRDefault="0002613F" w:rsidP="00E52EF3">
      <w:pPr>
        <w:pStyle w:val="BodyText"/>
      </w:pPr>
      <w:r w:rsidRPr="00530C3F">
        <w:t>A blocking diode is used to prevent undesired discharge current from battery to module(s</w:t>
      </w:r>
      <w:r w:rsidR="00E52EF3" w:rsidRPr="00530C3F">
        <w:t>) or through a shunt regulator.</w:t>
      </w:r>
    </w:p>
    <w:p w:rsidR="0002613F" w:rsidRPr="00530C3F" w:rsidRDefault="0002613F" w:rsidP="00E52EF3">
      <w:pPr>
        <w:pStyle w:val="BodyText"/>
      </w:pPr>
      <w:r w:rsidRPr="00530C3F">
        <w:t xml:space="preserve">The blocking diode should be of the low voltage loss type, such as a Schottky diode. </w:t>
      </w:r>
      <w:r w:rsidR="00E52EF3" w:rsidRPr="00530C3F">
        <w:t xml:space="preserve"> </w:t>
      </w:r>
      <w:r w:rsidRPr="00530C3F">
        <w:t>It is advisable to use one blocking diode per module because only one module would then be a</w:t>
      </w:r>
      <w:r w:rsidR="00E52EF3" w:rsidRPr="00530C3F">
        <w:t>ffected by a diode failure.</w:t>
      </w:r>
    </w:p>
    <w:p w:rsidR="0002613F" w:rsidRPr="00530C3F" w:rsidRDefault="0002613F" w:rsidP="00E52EF3">
      <w:pPr>
        <w:pStyle w:val="BodyText"/>
      </w:pPr>
      <w:r w:rsidRPr="00530C3F">
        <w:t>The switching device in a series regulator can sa</w:t>
      </w:r>
      <w:r w:rsidR="00E52EF3" w:rsidRPr="00530C3F">
        <w:t>ve the blocking diode and corre</w:t>
      </w:r>
      <w:r w:rsidRPr="00530C3F">
        <w:t xml:space="preserve">sponding energy loss, but in the case of a failure of the switching device, the battery can partially discharge through the PV module. </w:t>
      </w:r>
      <w:r w:rsidR="00E52EF3" w:rsidRPr="00530C3F">
        <w:t xml:space="preserve"> </w:t>
      </w:r>
      <w:r w:rsidRPr="00530C3F">
        <w:t>With a shunt regulator,</w:t>
      </w:r>
      <w:r w:rsidR="00343BA8">
        <w:t xml:space="preserve"> a blocking diode is essential.</w:t>
      </w:r>
    </w:p>
    <w:p w:rsidR="0002613F" w:rsidRPr="00530C3F" w:rsidRDefault="0002613F" w:rsidP="00E52EF3">
      <w:pPr>
        <w:pStyle w:val="BodyText"/>
      </w:pPr>
      <w:r w:rsidRPr="00530C3F">
        <w:t xml:space="preserve">A blocking diode should have a minimum direct current value of three times the short circuit current of the module (array) on which it is installed. </w:t>
      </w:r>
      <w:r w:rsidR="000630BC" w:rsidRPr="00530C3F">
        <w:t xml:space="preserve"> </w:t>
      </w:r>
      <w:r w:rsidRPr="00530C3F">
        <w:t>The PIV (peak inverse voltage) should be greater than twice the system open circuit voltage.</w:t>
      </w:r>
    </w:p>
    <w:p w:rsidR="0002613F" w:rsidRPr="00530C3F" w:rsidRDefault="0002613F" w:rsidP="00E52EF3">
      <w:pPr>
        <w:pStyle w:val="Heading2"/>
      </w:pPr>
      <w:bookmarkStart w:id="814" w:name="_Toc211340472"/>
      <w:bookmarkStart w:id="815" w:name="_Toc448321269"/>
      <w:r w:rsidRPr="00530C3F">
        <w:t>Charge retention</w:t>
      </w:r>
      <w:bookmarkEnd w:id="814"/>
      <w:bookmarkEnd w:id="815"/>
    </w:p>
    <w:p w:rsidR="0002613F" w:rsidRPr="00530C3F" w:rsidRDefault="0002613F" w:rsidP="000630BC">
      <w:pPr>
        <w:pStyle w:val="BodyText"/>
      </w:pPr>
      <w:r w:rsidRPr="00530C3F">
        <w:t xml:space="preserve">Charge retention is the ability of a battery to retain capacity during periods of no charge, i.e. when not connected to a system, during transportation or storage. </w:t>
      </w:r>
      <w:r w:rsidR="000630BC" w:rsidRPr="00530C3F">
        <w:t xml:space="preserve"> </w:t>
      </w:r>
      <w:r w:rsidRPr="00530C3F">
        <w:t xml:space="preserve">A battery for PV application should show a high capability of charge retention. </w:t>
      </w:r>
      <w:r w:rsidR="000630BC" w:rsidRPr="00530C3F">
        <w:t xml:space="preserve"> </w:t>
      </w:r>
      <w:r w:rsidRPr="00530C3F">
        <w:t>The charge retention should be stated by the manufacturer and should meet the requirements of the relevant battery standard,</w:t>
      </w:r>
    </w:p>
    <w:p w:rsidR="0002613F" w:rsidRPr="00530C3F" w:rsidRDefault="0002613F" w:rsidP="0002613F">
      <w:pPr>
        <w:pStyle w:val="BodyText"/>
      </w:pPr>
      <w:r w:rsidRPr="00530C3F">
        <w:rPr>
          <w:b/>
          <w:bCs/>
        </w:rPr>
        <w:t>NOTE:</w:t>
      </w:r>
      <w:r w:rsidRPr="00530C3F">
        <w:t xml:space="preserve"> Charge retention may affect the permitted storage and autonomy time.</w:t>
      </w:r>
    </w:p>
    <w:p w:rsidR="0002613F" w:rsidRPr="00530C3F" w:rsidRDefault="0002613F" w:rsidP="000630BC">
      <w:pPr>
        <w:pStyle w:val="Heading2"/>
      </w:pPr>
      <w:bookmarkStart w:id="816" w:name="_Toc211340473"/>
      <w:bookmarkStart w:id="817" w:name="_Toc448321270"/>
      <w:r w:rsidRPr="00530C3F">
        <w:t>Over discharge protection</w:t>
      </w:r>
      <w:bookmarkEnd w:id="816"/>
      <w:bookmarkEnd w:id="817"/>
    </w:p>
    <w:p w:rsidR="0002613F" w:rsidRPr="00530C3F" w:rsidRDefault="0002613F" w:rsidP="000630BC">
      <w:pPr>
        <w:pStyle w:val="BodyText"/>
      </w:pPr>
      <w:r w:rsidRPr="00530C3F">
        <w:t xml:space="preserve">Lead-acid batteries should be protected against over discharge to avoid capacity loss due to irreversible sulphating. </w:t>
      </w:r>
      <w:r w:rsidR="00EF6709">
        <w:t xml:space="preserve"> </w:t>
      </w:r>
      <w:r w:rsidRPr="00530C3F">
        <w:t>This can be achieved by low voltage disconnect that operates when the design maximum depth of discharge is exceeded.</w:t>
      </w:r>
    </w:p>
    <w:p w:rsidR="0002613F" w:rsidRPr="00530C3F" w:rsidRDefault="0002613F" w:rsidP="0002613F">
      <w:pPr>
        <w:pStyle w:val="BodyText"/>
      </w:pPr>
      <w:r w:rsidRPr="00530C3F">
        <w:t xml:space="preserve">The use of a low voltage load disconnect mechanism, or load shedding, is also recommended to prevent premature ageing of the battery and possible failure, which may result from excessive battery discharge.  This feature may be included in the load, for example this feature is included in some AtoN lanterns, so that it can be a part of a simple non-regulated, or self-regulated, solar power system. </w:t>
      </w:r>
      <w:r w:rsidR="000630BC" w:rsidRPr="00530C3F">
        <w:t xml:space="preserve"> </w:t>
      </w:r>
      <w:r w:rsidRPr="00530C3F">
        <w:t>Electronic charge regulators are also available with this feature.</w:t>
      </w:r>
    </w:p>
    <w:p w:rsidR="0002613F" w:rsidRPr="00530C3F" w:rsidRDefault="00E07FB4" w:rsidP="000630BC">
      <w:pPr>
        <w:pStyle w:val="Heading2"/>
      </w:pPr>
      <w:bookmarkStart w:id="818" w:name="_Toc211340476"/>
      <w:r w:rsidRPr="00530C3F">
        <w:br w:type="page"/>
      </w:r>
      <w:bookmarkStart w:id="819" w:name="_Toc448321271"/>
      <w:r w:rsidR="0002613F" w:rsidRPr="00530C3F">
        <w:t>Batteries on Buoys</w:t>
      </w:r>
      <w:bookmarkEnd w:id="818"/>
      <w:bookmarkEnd w:id="819"/>
    </w:p>
    <w:p w:rsidR="0002613F" w:rsidRPr="00530C3F" w:rsidRDefault="0002613F" w:rsidP="000630BC">
      <w:pPr>
        <w:pStyle w:val="BodyText"/>
      </w:pPr>
      <w:r w:rsidRPr="00530C3F">
        <w:t>The expected battery life on buoys can be shorter than for a land station, due to shock-load damage of the plates es</w:t>
      </w:r>
      <w:r w:rsidR="000630BC" w:rsidRPr="00530C3F">
        <w:t>pecially for flooded batteries.</w:t>
      </w:r>
    </w:p>
    <w:p w:rsidR="0002613F" w:rsidRPr="00530C3F" w:rsidRDefault="0002613F" w:rsidP="000630BC">
      <w:pPr>
        <w:pStyle w:val="BodyText"/>
      </w:pPr>
      <w:r w:rsidRPr="00530C3F">
        <w:t>Absorbed Glass Matt (</w:t>
      </w:r>
      <w:smartTag w:uri="urn:schemas-microsoft-com:office:smarttags" w:element="stockticker">
        <w:r w:rsidRPr="00530C3F">
          <w:t>AGM</w:t>
        </w:r>
      </w:smartTag>
      <w:r w:rsidRPr="00530C3F">
        <w:t>) and gelled electrolyte batteries are often used on buoys to prevent spillage of electrolyte.</w:t>
      </w:r>
      <w:r w:rsidR="000630BC" w:rsidRPr="00530C3F">
        <w:t xml:space="preserve"> </w:t>
      </w:r>
      <w:r w:rsidRPr="00530C3F">
        <w:t xml:space="preserve"> Consult with the manufacturer.</w:t>
      </w:r>
    </w:p>
    <w:p w:rsidR="0002613F" w:rsidRPr="00530C3F" w:rsidRDefault="0002613F" w:rsidP="000630BC">
      <w:pPr>
        <w:pStyle w:val="Heading2"/>
      </w:pPr>
      <w:bookmarkStart w:id="820" w:name="_Toc211340477"/>
      <w:bookmarkStart w:id="821" w:name="_Toc448321272"/>
      <w:r w:rsidRPr="00530C3F">
        <w:t>Advances in Technology</w:t>
      </w:r>
      <w:bookmarkEnd w:id="820"/>
      <w:bookmarkEnd w:id="821"/>
    </w:p>
    <w:p w:rsidR="0002613F" w:rsidRPr="00530C3F" w:rsidRDefault="0002613F" w:rsidP="000630BC">
      <w:pPr>
        <w:pStyle w:val="BodyText"/>
      </w:pPr>
      <w:r w:rsidRPr="00530C3F">
        <w:t>Battery manufacturers or suppliers should be consulted during AtoN system design, as battery tech</w:t>
      </w:r>
      <w:r w:rsidR="00EF6709">
        <w:t>nology is continually evolving.</w:t>
      </w:r>
    </w:p>
    <w:p w:rsidR="0002613F" w:rsidRPr="00530C3F" w:rsidRDefault="0002613F" w:rsidP="000630BC">
      <w:pPr>
        <w:pStyle w:val="Heading2"/>
      </w:pPr>
      <w:bookmarkStart w:id="822" w:name="_Toc211340478"/>
      <w:bookmarkStart w:id="823" w:name="_Toc448321273"/>
      <w:r w:rsidRPr="00530C3F">
        <w:t>Quality Versus Price</w:t>
      </w:r>
      <w:bookmarkEnd w:id="822"/>
      <w:bookmarkEnd w:id="823"/>
    </w:p>
    <w:p w:rsidR="0002613F" w:rsidRPr="00530C3F" w:rsidRDefault="0002613F" w:rsidP="0002613F">
      <w:pPr>
        <w:pStyle w:val="BodyText"/>
      </w:pPr>
      <w:r w:rsidRPr="00530C3F">
        <w:t xml:space="preserve">It should also be noted that in some areas an acceptable solution may be to use lower-priced batteries and accept that their replacement may be necessary more frequently than for specialist batteries. </w:t>
      </w:r>
      <w:r w:rsidR="00EF6709">
        <w:t xml:space="preserve"> </w:t>
      </w:r>
      <w:r w:rsidRPr="00530C3F">
        <w:t>Such a decision will be influenced by the costs of accessing the AtoN site, and by the ease of fast access in the event of a failure.</w:t>
      </w:r>
    </w:p>
    <w:p w:rsidR="0002613F" w:rsidRPr="00530C3F" w:rsidRDefault="0002613F" w:rsidP="0002613F">
      <w:pPr>
        <w:pStyle w:val="Heading1"/>
        <w:widowControl w:val="0"/>
        <w:tabs>
          <w:tab w:val="num" w:pos="432"/>
          <w:tab w:val="left" w:pos="567"/>
        </w:tabs>
        <w:autoSpaceDE w:val="0"/>
        <w:autoSpaceDN w:val="0"/>
        <w:adjustRightInd w:val="0"/>
        <w:spacing w:after="120"/>
        <w:ind w:left="432" w:hanging="432"/>
        <w:jc w:val="both"/>
      </w:pPr>
      <w:bookmarkStart w:id="824" w:name="_Toc211340479"/>
      <w:bookmarkStart w:id="825" w:name="_Toc448321274"/>
      <w:smartTag w:uri="urn:schemas-microsoft-com:office:smarttags" w:element="stockticker">
        <w:r w:rsidRPr="00530C3F">
          <w:t>SAFE</w:t>
        </w:r>
      </w:smartTag>
      <w:r w:rsidRPr="00530C3F">
        <w:t xml:space="preserve"> HANDLING OF ENERGY STORAGE SYSTEMS</w:t>
      </w:r>
      <w:bookmarkEnd w:id="824"/>
      <w:bookmarkEnd w:id="825"/>
    </w:p>
    <w:p w:rsidR="0002613F" w:rsidRPr="00530C3F" w:rsidRDefault="0002613F" w:rsidP="0002613F">
      <w:pPr>
        <w:pStyle w:val="BodyText"/>
      </w:pPr>
      <w:r w:rsidRPr="00530C3F">
        <w:t>Batteries are an integral part of any energy storage system used in aids to navigation, yet little has been written on their safety, installation, mainte</w:t>
      </w:r>
      <w:r w:rsidR="00EF6709">
        <w:t>nance, recycling and disposal.</w:t>
      </w:r>
    </w:p>
    <w:p w:rsidR="0002613F" w:rsidRPr="00530C3F" w:rsidRDefault="0002613F" w:rsidP="0002613F">
      <w:pPr>
        <w:pStyle w:val="Heading2"/>
        <w:keepNext/>
        <w:widowControl w:val="0"/>
        <w:tabs>
          <w:tab w:val="clear" w:pos="851"/>
          <w:tab w:val="num" w:pos="576"/>
          <w:tab w:val="left" w:pos="720"/>
        </w:tabs>
        <w:autoSpaceDE w:val="0"/>
        <w:autoSpaceDN w:val="0"/>
        <w:adjustRightInd w:val="0"/>
        <w:spacing w:after="0"/>
        <w:ind w:left="576" w:hanging="576"/>
        <w:jc w:val="both"/>
      </w:pPr>
      <w:bookmarkStart w:id="826" w:name="_Toc211340480"/>
      <w:bookmarkStart w:id="827" w:name="_Toc448321275"/>
      <w:r w:rsidRPr="00530C3F">
        <w:t>Battery Safety Issues</w:t>
      </w:r>
      <w:bookmarkEnd w:id="826"/>
      <w:bookmarkEnd w:id="827"/>
    </w:p>
    <w:p w:rsidR="0002613F" w:rsidRPr="00530C3F" w:rsidRDefault="0002613F" w:rsidP="0002613F">
      <w:pPr>
        <w:pStyle w:val="BodyText"/>
      </w:pPr>
      <w:r w:rsidRPr="00530C3F">
        <w:t>Large battery systems are a source of extremely high short circuit currents.  Care must be exercised when installing and servicing any of the components in the power system to prevent shorting.</w:t>
      </w:r>
    </w:p>
    <w:p w:rsidR="0002613F" w:rsidRPr="00530C3F" w:rsidRDefault="0002613F" w:rsidP="0002613F">
      <w:pPr>
        <w:pStyle w:val="BodyText"/>
      </w:pPr>
      <w:r w:rsidRPr="00530C3F">
        <w:t>Secondary batteries generate hydrogen gas during the charging process.  Significant amounts of hydrogen gas are generated when the battery reaches full charge.  Hydrogen gas ignites easily and produces an especially violent explosion.</w:t>
      </w:r>
    </w:p>
    <w:p w:rsidR="0002613F" w:rsidRPr="00530C3F" w:rsidRDefault="0002613F" w:rsidP="0002613F">
      <w:pPr>
        <w:pStyle w:val="BodyText"/>
      </w:pPr>
      <w:r w:rsidRPr="00530C3F">
        <w:t xml:space="preserve">Accordingly, the following safety precautions </w:t>
      </w:r>
      <w:r w:rsidR="00EF6709">
        <w:t>should be observed at all times:</w:t>
      </w:r>
    </w:p>
    <w:p w:rsidR="0002613F" w:rsidRPr="00530C3F" w:rsidRDefault="0002613F" w:rsidP="00E07FB4">
      <w:pPr>
        <w:pStyle w:val="Bullet1"/>
      </w:pPr>
      <w:r w:rsidRPr="00530C3F">
        <w:t>Do not smoke, use an open flame or create arcs or sparks</w:t>
      </w:r>
      <w:r w:rsidR="000630BC" w:rsidRPr="00530C3F">
        <w:t xml:space="preserve"> in the vicinity of the battery;</w:t>
      </w:r>
    </w:p>
    <w:p w:rsidR="0002613F" w:rsidRPr="00530C3F" w:rsidRDefault="0002613F" w:rsidP="00E07FB4">
      <w:pPr>
        <w:pStyle w:val="Bullet1"/>
      </w:pPr>
      <w:r w:rsidRPr="00530C3F">
        <w:t xml:space="preserve">Sense the interior of a battery enclosure with a suitable gas detector before entering.  The compartment should have a removable, non-sparking pipe fitting for insertion of a sensor probe. </w:t>
      </w:r>
      <w:r w:rsidR="000630BC" w:rsidRPr="00530C3F">
        <w:t xml:space="preserve"> </w:t>
      </w:r>
      <w:r w:rsidRPr="00530C3F">
        <w:t>Ventilate the enclosure (leave doors open) for at least 5 minutes</w:t>
      </w:r>
      <w:r w:rsidR="000630BC" w:rsidRPr="00530C3F">
        <w:t xml:space="preserve"> before servicing the batteries;</w:t>
      </w:r>
    </w:p>
    <w:p w:rsidR="0002613F" w:rsidRPr="00530C3F" w:rsidRDefault="0002613F" w:rsidP="00E07FB4">
      <w:pPr>
        <w:pStyle w:val="Bullet1"/>
      </w:pPr>
      <w:r w:rsidRPr="00530C3F">
        <w:t>Discharge static electricity from the body before touching the cells by touching a gro</w:t>
      </w:r>
      <w:r w:rsidR="000630BC" w:rsidRPr="00530C3F">
        <w:t>unded surface such as a conduit;</w:t>
      </w:r>
    </w:p>
    <w:p w:rsidR="0002613F" w:rsidRPr="00530C3F" w:rsidRDefault="0002613F" w:rsidP="00E07FB4">
      <w:pPr>
        <w:pStyle w:val="Bullet1"/>
      </w:pPr>
      <w:r w:rsidRPr="00530C3F">
        <w:t>Hydrometers for nickel-cadmium and lead-acid batteries must be kep</w:t>
      </w:r>
      <w:r w:rsidR="000630BC" w:rsidRPr="00530C3F">
        <w:t>t separate and not interchanged;</w:t>
      </w:r>
    </w:p>
    <w:p w:rsidR="0002613F" w:rsidRPr="00530C3F" w:rsidRDefault="0002613F" w:rsidP="00E07FB4">
      <w:pPr>
        <w:pStyle w:val="Bullet1"/>
      </w:pPr>
      <w:r w:rsidRPr="00530C3F">
        <w:t>Primary batteries of the wet air depolarised type and nickel-cadmium secondary batteries typically contain a strong caustic electrolyte.  Secondary lead-acid batteries contain a strong acidic solution.  When installing and servicing these types of batteries, workers should wear goggles, rubber apron, rubber gloves and have eye wash facilities available.</w:t>
      </w:r>
    </w:p>
    <w:p w:rsidR="0002613F" w:rsidRPr="00530C3F" w:rsidRDefault="0002613F" w:rsidP="000630BC">
      <w:pPr>
        <w:pStyle w:val="Heading2"/>
      </w:pPr>
      <w:bookmarkStart w:id="828" w:name="_Toc211340481"/>
      <w:bookmarkStart w:id="829" w:name="_Toc448321276"/>
      <w:r w:rsidRPr="00530C3F">
        <w:t>Installation</w:t>
      </w:r>
      <w:bookmarkEnd w:id="828"/>
      <w:bookmarkEnd w:id="829"/>
    </w:p>
    <w:p w:rsidR="0002613F" w:rsidRPr="00530C3F" w:rsidRDefault="0002613F" w:rsidP="000630BC">
      <w:pPr>
        <w:pStyle w:val="BodyText"/>
      </w:pPr>
      <w:r w:rsidRPr="00530C3F">
        <w:t>Unless shipped dry, batteries should be installed as soon as possible after receipt.  Otherwise, batteries should be stored indoors in a cool, dry area.  Secondary batteries should received a freshening charge immediately after installation or if stored, at periods specified by the manufacturer.  Freshening charges typically require a</w:t>
      </w:r>
      <w:r w:rsidR="000630BC" w:rsidRPr="00530C3F">
        <w:t xml:space="preserve"> substantial charging system.</w:t>
      </w:r>
    </w:p>
    <w:p w:rsidR="0002613F" w:rsidRPr="00530C3F" w:rsidRDefault="0002613F" w:rsidP="000630BC">
      <w:pPr>
        <w:pStyle w:val="BodyText"/>
      </w:pPr>
      <w:r w:rsidRPr="00530C3F">
        <w:t xml:space="preserve">Large secondary battery systems are quite heavy, </w:t>
      </w:r>
      <w:smartTag w:uri="urn:schemas-microsoft-com:office:smarttags" w:element="metricconverter">
        <w:smartTagPr>
          <w:attr w:name="ProductID" w:val="100 kg"/>
        </w:smartTagPr>
        <w:r w:rsidRPr="00530C3F">
          <w:t>100 kg</w:t>
        </w:r>
      </w:smartTag>
      <w:r w:rsidRPr="00530C3F">
        <w:t xml:space="preserve"> or more per cell is not uncommon.  Lifting and transporting of batteries should be done in accordance with established safe working practices.  Batteries should not be lifted by their terminal posts or by friction type battery carriers unless provided for or authorised by the manufacturer.  Lift batteries using manufacturer supplied lifting eyes or insulated lifting belts.  Insulating material should be placed over the posts to prevent shorting du</w:t>
      </w:r>
      <w:r w:rsidR="000630BC" w:rsidRPr="00530C3F">
        <w:t>e to overhead chains and hooks.</w:t>
      </w:r>
    </w:p>
    <w:p w:rsidR="0002613F" w:rsidRPr="00530C3F" w:rsidRDefault="0002613F" w:rsidP="000630BC">
      <w:pPr>
        <w:pStyle w:val="BodyText"/>
      </w:pPr>
      <w:r w:rsidRPr="00530C3F">
        <w:t>Installation should preferably be in a clean, dry area and out of direct sunlight (to prevent individual cell heating).  Exterior battery boxes should be constructed of an insulating material, light coloured to prevent heating by the sun, and provide containment in the event of a cracked cell (wet batteries only).  Interior battery racks, if used, should employ insulated trays or linings to isolate the cells from ground, and should be properly rated and well secured to prevent tipping.  Batteries installed on platforms in the water should be secured so that they can be retrieved in the event of the aid being destroyed by a storm or passing vessel.</w:t>
      </w:r>
    </w:p>
    <w:p w:rsidR="0002613F" w:rsidRPr="00530C3F" w:rsidRDefault="0002613F" w:rsidP="000630BC">
      <w:pPr>
        <w:pStyle w:val="BodyText"/>
      </w:pPr>
      <w:r w:rsidRPr="00530C3F">
        <w:t>Absorbent sponges or material capable of neutralizing spilled electrolyte may be installed in a containment system below the battery, and should be capable of holding at least two cells’ quantity of electrolyte.</w:t>
      </w:r>
    </w:p>
    <w:p w:rsidR="0002613F" w:rsidRPr="00530C3F" w:rsidRDefault="0002613F" w:rsidP="000630BC">
      <w:pPr>
        <w:pStyle w:val="BodyText"/>
      </w:pPr>
      <w:r w:rsidRPr="00530C3F">
        <w:t>Install cell interconnections as per manufacturer’s instructions.  Coat cell posts and interconnections with anti-oxidizing grease or petroleum jelly to prevent corrosion.  Insulated interconnection covers are recommended to prevent accidental shorting, but in order to be effective they should be designed so as not to impede routine servici</w:t>
      </w:r>
      <w:r w:rsidR="000630BC" w:rsidRPr="00530C3F">
        <w:t>ng tasks.</w:t>
      </w:r>
    </w:p>
    <w:p w:rsidR="0002613F" w:rsidRPr="00530C3F" w:rsidRDefault="0002613F" w:rsidP="000630BC">
      <w:pPr>
        <w:pStyle w:val="BodyText"/>
      </w:pPr>
      <w:r w:rsidRPr="00530C3F">
        <w:t>No ignition sources, including electric switching devices or lighting fixtures, should be installed in the battery room unless specifically approved for use in a hydrogen atmosphere.  For larger systems the electrical distribution system will need over current protection, circuit breakers are most often preferred to fuses because the breaker can be reset, while fuses must be replaced with the right physical and capacity re</w:t>
      </w:r>
      <w:r w:rsidR="000630BC" w:rsidRPr="00530C3F">
        <w:t>placement in a remote location.</w:t>
      </w:r>
    </w:p>
    <w:p w:rsidR="0002613F" w:rsidRPr="00530C3F" w:rsidRDefault="0002613F" w:rsidP="000630BC">
      <w:pPr>
        <w:pStyle w:val="Heading2"/>
      </w:pPr>
      <w:bookmarkStart w:id="830" w:name="_Toc211340482"/>
      <w:bookmarkStart w:id="831" w:name="_Toc448321277"/>
      <w:r w:rsidRPr="00530C3F">
        <w:t>Ventilation</w:t>
      </w:r>
      <w:bookmarkEnd w:id="830"/>
      <w:bookmarkEnd w:id="831"/>
    </w:p>
    <w:p w:rsidR="0002613F" w:rsidRPr="00530C3F" w:rsidRDefault="0002613F" w:rsidP="000630BC">
      <w:pPr>
        <w:pStyle w:val="BodyText"/>
      </w:pPr>
      <w:r w:rsidRPr="00530C3F">
        <w:t xml:space="preserve">Lead-acid and nickel-cadmium batteries produce hydrogen and oxygen gas when charging.  Secondary batteries that employ recombination features will only gas when the gassing rate exceeds the recombination rate.  This generally occurs during overcharge. </w:t>
      </w:r>
      <w:r w:rsidR="00343BA8">
        <w:t xml:space="preserve"> </w:t>
      </w:r>
      <w:r w:rsidRPr="00530C3F">
        <w:t xml:space="preserve">Batteries without recombination features will gas when they are fully charged and continue to receive a charge (float condition).  The amount of hydrogen and oxygen evolved is not dependent on the type and size of battery (lead-acid or nickel-cadmium), but rather on the charging rate, number of cells and the length of time charge is applied.  Hydrogen and oxygen are produced as a result of electrolysis of the water in the electrolyte.  Hydrogen concentrations of up to 3% (by volume) are non-flammable, at 4-8% hydrogen will burn if exposed to an open flame or spark, and above 8% hydrogen will ignite explosively.  Hydrogen can also be produced in battery pockets by reaction between residual water and dissimilar metals or corrosion of metals by spilled electrolyte. </w:t>
      </w:r>
    </w:p>
    <w:p w:rsidR="0002613F" w:rsidRPr="00530C3F" w:rsidRDefault="0002613F" w:rsidP="000630BC">
      <w:pPr>
        <w:pStyle w:val="BodyText"/>
      </w:pPr>
      <w:r w:rsidRPr="00530C3F">
        <w:t xml:space="preserve">The maximum hydrogen concentration for an enclosed space set by the Occupational and Safety Health Act (OSHA) in the USA is 1%.  Check with your department which regulates worker safety or fire protection for acceptable limits in your country.  Some countries have substantially lower limits. </w:t>
      </w:r>
    </w:p>
    <w:p w:rsidR="0002613F" w:rsidRPr="00530C3F" w:rsidRDefault="0002613F" w:rsidP="000630BC">
      <w:pPr>
        <w:pStyle w:val="BodyText"/>
      </w:pPr>
      <w:r w:rsidRPr="00530C3F">
        <w:t xml:space="preserve">Some batteries also release small quantities of toxic gases.  However, calculating the ventilation requirements based on the predominant gas, hydrogen, will maintain these gases below their toxic limits. </w:t>
      </w:r>
    </w:p>
    <w:p w:rsidR="0002613F" w:rsidRPr="00530C3F" w:rsidRDefault="0002613F" w:rsidP="000630BC">
      <w:pPr>
        <w:pStyle w:val="BodyText"/>
      </w:pPr>
      <w:r w:rsidRPr="00530C3F">
        <w:t>Hydrogen production for lead-acid and nickel-cadmium standards should be complied with:</w:t>
      </w:r>
    </w:p>
    <w:p w:rsidR="0002613F" w:rsidRPr="00530C3F" w:rsidRDefault="0002613F" w:rsidP="000630BC">
      <w:pPr>
        <w:pStyle w:val="BodyText2"/>
      </w:pPr>
      <w:r w:rsidRPr="00530C3F">
        <w:t>H = 0.459 x N x I</w:t>
      </w:r>
    </w:p>
    <w:p w:rsidR="0002613F" w:rsidRPr="00530C3F" w:rsidRDefault="0002613F" w:rsidP="0002613F">
      <w:pPr>
        <w:pStyle w:val="BodyText"/>
      </w:pPr>
      <w:r w:rsidRPr="00530C3F">
        <w:t xml:space="preserve">Where: </w:t>
      </w:r>
    </w:p>
    <w:p w:rsidR="0002613F" w:rsidRPr="00530C3F" w:rsidRDefault="0002613F" w:rsidP="000630BC">
      <w:pPr>
        <w:pStyle w:val="BodyText2"/>
      </w:pPr>
      <w:r w:rsidRPr="00530C3F">
        <w:t>H is the amount of hydrogen produced in l/hr (litres/hour);</w:t>
      </w:r>
    </w:p>
    <w:p w:rsidR="0002613F" w:rsidRPr="00530C3F" w:rsidRDefault="0002613F" w:rsidP="000630BC">
      <w:pPr>
        <w:pStyle w:val="BodyText2"/>
      </w:pPr>
      <w:r w:rsidRPr="00530C3F">
        <w:t>0.459 l/hr is the maximum hydrogen production per cell per ampere charge current at standard temperature and pressure;</w:t>
      </w:r>
    </w:p>
    <w:p w:rsidR="0002613F" w:rsidRPr="00530C3F" w:rsidRDefault="0002613F" w:rsidP="000630BC">
      <w:pPr>
        <w:pStyle w:val="BodyText2"/>
      </w:pPr>
      <w:r w:rsidRPr="00530C3F">
        <w:t>N is the number of cells;</w:t>
      </w:r>
    </w:p>
    <w:p w:rsidR="0002613F" w:rsidRPr="00530C3F" w:rsidRDefault="0002613F" w:rsidP="000630BC">
      <w:pPr>
        <w:pStyle w:val="BodyText2"/>
      </w:pPr>
      <w:r w:rsidRPr="00530C3F">
        <w:t>I is the estimated charge current.</w:t>
      </w:r>
    </w:p>
    <w:p w:rsidR="0002613F" w:rsidRPr="00530C3F" w:rsidRDefault="0002613F" w:rsidP="000630BC">
      <w:pPr>
        <w:pStyle w:val="BodyText"/>
      </w:pPr>
      <w:r w:rsidRPr="00530C3F">
        <w:t>The charge current for the battery must be determined.  Battery manufacturers can provide information on gassing rates for their batteries.  Be aware that some batteries, especially lead-antimony, will gas at a higher rate as they age, and as the battery temperature rises above nominal (usually 25 degrees C).  Short of this, a general rule of thumb is that the float current will not exceed one percent (0.01) of the rated capacity in ampere-hours.  This rule of thumb does not account for charger failure, which could charge the battery at a rate higher than one percent of the rated capacity.  While this type of failure is rare, it is wise to see if the factor of safety between the maximum concentration level (see below) and the lower flammable limit (4 percent) can accommodate the excess hydrogen production.  Hydrogen detectors or overvoltage alarms tied to telemetry systems can provide advance warning of dangerous levels of gas.  Installation of such warning systems in enclosed compartments in aids to navigation should be considered.</w:t>
      </w:r>
    </w:p>
    <w:p w:rsidR="0002613F" w:rsidRPr="00530C3F" w:rsidRDefault="0002613F" w:rsidP="000630BC">
      <w:pPr>
        <w:pStyle w:val="BodyText"/>
      </w:pPr>
      <w:r w:rsidRPr="00530C3F">
        <w:t>Knowing the amount of hydrogen produced, the amount of new air required to prevent the concentration from exceeding the predetermined level can be calculate:</w:t>
      </w:r>
    </w:p>
    <w:p w:rsidR="0002613F" w:rsidRPr="00530C3F" w:rsidRDefault="0002613F" w:rsidP="000630BC">
      <w:pPr>
        <w:pStyle w:val="BodyText2"/>
      </w:pPr>
      <w:r w:rsidRPr="00530C3F">
        <w:t>A = H/C</w:t>
      </w:r>
    </w:p>
    <w:p w:rsidR="0002613F" w:rsidRPr="00530C3F" w:rsidRDefault="0002613F" w:rsidP="0002613F">
      <w:pPr>
        <w:pStyle w:val="BodyText"/>
      </w:pPr>
      <w:r w:rsidRPr="00530C3F">
        <w:t xml:space="preserve">Where: </w:t>
      </w:r>
    </w:p>
    <w:p w:rsidR="0002613F" w:rsidRPr="00530C3F" w:rsidRDefault="0002613F" w:rsidP="000630BC">
      <w:pPr>
        <w:pStyle w:val="BodyText2"/>
      </w:pPr>
      <w:r w:rsidRPr="00530C3F">
        <w:t>A is the amount of new air required in l/hr;</w:t>
      </w:r>
    </w:p>
    <w:p w:rsidR="0002613F" w:rsidRPr="00530C3F" w:rsidRDefault="0002613F" w:rsidP="000630BC">
      <w:pPr>
        <w:pStyle w:val="BodyText2"/>
      </w:pPr>
      <w:r w:rsidRPr="00530C3F">
        <w:t>H is the amount of hydrogen production in l/hr;</w:t>
      </w:r>
    </w:p>
    <w:p w:rsidR="0002613F" w:rsidRPr="00530C3F" w:rsidRDefault="0002613F" w:rsidP="000630BC">
      <w:pPr>
        <w:pStyle w:val="BodyText2"/>
      </w:pPr>
      <w:r w:rsidRPr="00530C3F">
        <w:t>C is the maximum concentration level as a decimal.</w:t>
      </w:r>
    </w:p>
    <w:p w:rsidR="0002613F" w:rsidRPr="00530C3F" w:rsidRDefault="0002613F" w:rsidP="000630BC">
      <w:pPr>
        <w:pStyle w:val="BodyText"/>
      </w:pPr>
      <w:r w:rsidRPr="00530C3F">
        <w:t xml:space="preserve">Next, the size of the battery enclosure or room must be calculated.  For larger systems ashore, manufacturers of “Modular” rooms may be able to provide information on natural air change rate.  On converted dwellings, a “tight” battery room will have an air exchange in about 4 hours.  Therefore, as an example, if we require 8000 l/hr of new air, then the battery room must have a volume of at least </w:t>
      </w:r>
      <w:smartTag w:uri="urn:schemas-microsoft-com:office:smarttags" w:element="metricconverter">
        <w:smartTagPr>
          <w:attr w:name="ProductID" w:val="32000 litres"/>
        </w:smartTagPr>
        <w:r w:rsidRPr="00530C3F">
          <w:t>32000 litres</w:t>
        </w:r>
      </w:smartTag>
      <w:r w:rsidRPr="00530C3F">
        <w:t xml:space="preserve"> if no vent system is installed.  If additional venting is required, then the preferred type is a low mounted louvered vent in the door or wall and a ridge vent (to expel hydrogen trapped near the ceiling) at the highest point in the shelter.  Warning signs should be posted on each door to a battery space similar to the following example:</w:t>
      </w:r>
    </w:p>
    <w:p w:rsidR="0002613F" w:rsidRPr="00530C3F" w:rsidRDefault="0002613F" w:rsidP="0002613F">
      <w:pPr>
        <w:jc w:val="both"/>
      </w:pPr>
    </w:p>
    <w:p w:rsidR="0002613F" w:rsidRPr="00530C3F" w:rsidRDefault="0002613F" w:rsidP="0002613F">
      <w:pPr>
        <w:pBdr>
          <w:top w:val="single" w:sz="4" w:space="1" w:color="auto"/>
          <w:left w:val="single" w:sz="4" w:space="4" w:color="auto"/>
          <w:bottom w:val="single" w:sz="4" w:space="1" w:color="auto"/>
          <w:right w:val="single" w:sz="4" w:space="4" w:color="auto"/>
        </w:pBdr>
        <w:jc w:val="center"/>
        <w:rPr>
          <w:b/>
          <w:bCs/>
        </w:rPr>
      </w:pPr>
      <w:r w:rsidRPr="00530C3F">
        <w:rPr>
          <w:b/>
          <w:bCs/>
        </w:rPr>
        <w:t>WARNING!</w:t>
      </w:r>
    </w:p>
    <w:p w:rsidR="0002613F" w:rsidRPr="00530C3F" w:rsidRDefault="0002613F" w:rsidP="0002613F">
      <w:pPr>
        <w:pBdr>
          <w:top w:val="single" w:sz="4" w:space="1" w:color="auto"/>
          <w:left w:val="single" w:sz="4" w:space="4" w:color="auto"/>
          <w:bottom w:val="single" w:sz="4" w:space="1" w:color="auto"/>
          <w:right w:val="single" w:sz="4" w:space="4" w:color="auto"/>
        </w:pBdr>
        <w:jc w:val="center"/>
        <w:rPr>
          <w:b/>
          <w:bCs/>
        </w:rPr>
      </w:pPr>
      <w:r w:rsidRPr="00530C3F">
        <w:rPr>
          <w:b/>
          <w:bCs/>
        </w:rPr>
        <w:t xml:space="preserve">HYDROGEN </w:t>
      </w:r>
      <w:smartTag w:uri="urn:schemas-microsoft-com:office:smarttags" w:element="stockticker">
        <w:r w:rsidRPr="00530C3F">
          <w:rPr>
            <w:b/>
            <w:bCs/>
          </w:rPr>
          <w:t>GAS</w:t>
        </w:r>
      </w:smartTag>
      <w:r w:rsidRPr="00530C3F">
        <w:rPr>
          <w:b/>
          <w:bCs/>
        </w:rPr>
        <w:t>.  EXTINGUISH SMOKING MATERIALS.</w:t>
      </w:r>
    </w:p>
    <w:p w:rsidR="0002613F" w:rsidRPr="00530C3F" w:rsidRDefault="0002613F" w:rsidP="0002613F">
      <w:pPr>
        <w:pBdr>
          <w:top w:val="single" w:sz="4" w:space="1" w:color="auto"/>
          <w:left w:val="single" w:sz="4" w:space="4" w:color="auto"/>
          <w:bottom w:val="single" w:sz="4" w:space="1" w:color="auto"/>
          <w:right w:val="single" w:sz="4" w:space="4" w:color="auto"/>
        </w:pBdr>
        <w:jc w:val="center"/>
        <w:rPr>
          <w:b/>
          <w:bCs/>
        </w:rPr>
      </w:pPr>
      <w:r w:rsidRPr="00530C3F">
        <w:rPr>
          <w:b/>
          <w:bCs/>
        </w:rPr>
        <w:t>ALLOW SPACE TO VENTILATE FOR 5 MINUTES BEFORE ENTERING</w:t>
      </w:r>
    </w:p>
    <w:p w:rsidR="000630BC" w:rsidRPr="00530C3F" w:rsidRDefault="000630BC" w:rsidP="000630BC">
      <w:pPr>
        <w:pStyle w:val="BodyText"/>
      </w:pPr>
    </w:p>
    <w:p w:rsidR="0002613F" w:rsidRPr="00530C3F" w:rsidRDefault="0002613F" w:rsidP="000630BC">
      <w:pPr>
        <w:pStyle w:val="BodyText"/>
      </w:pPr>
      <w:r w:rsidRPr="00530C3F">
        <w:t>If natural ventilation is unable to produce the necessary air changes, then mechanical exhaust ventilation should be employed, arranged with the exhaust at the top of the space, and adequate inlet air openings at or near floor level.  Exhaust fans must be of a type designed for use in a battery compartment.  The associated fan motor and ducting should be arranged so the motor is completely external to the ducting and battery space being ventilated.</w:t>
      </w:r>
    </w:p>
    <w:p w:rsidR="0002613F" w:rsidRPr="00530C3F" w:rsidRDefault="0002613F" w:rsidP="000630BC">
      <w:pPr>
        <w:pStyle w:val="BodyText"/>
      </w:pPr>
      <w:r w:rsidRPr="00530C3F">
        <w:t xml:space="preserve">Recombination caps are available for various battery types. </w:t>
      </w:r>
      <w:r w:rsidR="000630BC" w:rsidRPr="00530C3F">
        <w:t xml:space="preserve"> </w:t>
      </w:r>
      <w:r w:rsidRPr="00530C3F">
        <w:t xml:space="preserve">These will reduce the amount of hydrogen vented by the battery but battery compartment ventilation will still be required. </w:t>
      </w:r>
      <w:r w:rsidR="000630BC" w:rsidRPr="00530C3F">
        <w:t xml:space="preserve"> </w:t>
      </w:r>
      <w:r w:rsidRPr="00530C3F">
        <w:t>Details of volumes of gas produced will be available from the battery manufacturer.</w:t>
      </w:r>
    </w:p>
    <w:p w:rsidR="0002613F" w:rsidRPr="00530C3F" w:rsidRDefault="0002613F" w:rsidP="000630BC">
      <w:pPr>
        <w:pStyle w:val="Heading3"/>
      </w:pPr>
      <w:bookmarkStart w:id="832" w:name="_Toc448321278"/>
      <w:r w:rsidRPr="00530C3F">
        <w:t>Buoy Installation</w:t>
      </w:r>
      <w:bookmarkEnd w:id="832"/>
    </w:p>
    <w:p w:rsidR="0002613F" w:rsidRPr="00530C3F" w:rsidRDefault="0002613F" w:rsidP="000630BC">
      <w:pPr>
        <w:pStyle w:val="BodyText"/>
      </w:pPr>
      <w:r w:rsidRPr="00530C3F">
        <w:t>Buoy pockets housing batteries should be vented where necessary to prevent hydrogen build up or for the correct operation of air-depolarised batteries.  One method is to provide a vent line for each battery pocket of at least 19mm diameter.  The vent line should enter the top of each pocket with crossover tubes at the bottom.  If the vent lines terminate at opposite sides of a radar reflector or other solid structure, then air flow is created as prevailing winds set up a pressure differential between the two vents.  The crossover tube ensures that the entire pocket is purged.  Two vents are used in the case of a single battery pocket design; one enters the pocket at the top, the other at the bottom to ensure complete evacuation.  Vent lines may have vent valves installed to restrict intrusion of water.  This method of venting has proved suitable for providing oxygen for up to 6000 ampere-hours of primary air depolarized batteries</w:t>
      </w:r>
      <w:r w:rsidR="000630BC" w:rsidRPr="00530C3F">
        <w:t>.</w:t>
      </w:r>
    </w:p>
    <w:p w:rsidR="0002613F" w:rsidRPr="00530C3F" w:rsidRDefault="0002613F" w:rsidP="000630BC">
      <w:pPr>
        <w:pStyle w:val="BodyText"/>
      </w:pPr>
      <w:r w:rsidRPr="00530C3F">
        <w:t>Battery boxes in the buoy superstructure can be easily ventilated and drained thus avoiding the gas and flooding hazards associated with pockets in the buoy body.</w:t>
      </w:r>
    </w:p>
    <w:p w:rsidR="0002613F" w:rsidRPr="00530C3F" w:rsidRDefault="0002613F" w:rsidP="000630BC">
      <w:pPr>
        <w:pStyle w:val="Heading2"/>
      </w:pPr>
      <w:bookmarkStart w:id="833" w:name="_Toc211340483"/>
      <w:bookmarkStart w:id="834" w:name="_Toc448321279"/>
      <w:r w:rsidRPr="00530C3F">
        <w:t>Recycling and Disposal</w:t>
      </w:r>
      <w:bookmarkEnd w:id="833"/>
      <w:bookmarkEnd w:id="834"/>
    </w:p>
    <w:p w:rsidR="0002613F" w:rsidRPr="00530C3F" w:rsidRDefault="0002613F" w:rsidP="000630BC">
      <w:pPr>
        <w:pStyle w:val="BodyText"/>
      </w:pPr>
      <w:r w:rsidRPr="00530C3F">
        <w:t>Laws and regulations governing the recycling and disposal of batteries are getting stricter every year.  In many countries, batteries are considered hazardous waste.  The heavy metals used in these batteries, when improperly disposed of, will damage the environment; the corrosive nature of battery electrolytes can also cause damage if released.  While lithium batteries pose little pollution risk they must still be disposed of as hazardous waste because of their history of explosive venting in various circumstances.  Lead-acid and nickel-cadmium batteries are recyclable in most countries, although restrictions on nickel-cadmium recycling appear to be increasing, along with the associated costs.  Every effort should be made to handle these batteries correctly when it comes time to dispose of them, in most countries, strict laws govern the handling of hazardous waste.  In addition detailed records must be maintained to account for the whereabouts of batteries during all phases of disposal.  Reputable transporters are used to ensure that the material ends up at the destination and not by the wayside.  The first point of contact for establishing disposal arrangements should be the battery vendor.</w:t>
      </w:r>
    </w:p>
    <w:p w:rsidR="0002613F" w:rsidRPr="00530C3F" w:rsidRDefault="0002613F" w:rsidP="000630BC">
      <w:pPr>
        <w:pStyle w:val="Heading1"/>
      </w:pPr>
      <w:bookmarkStart w:id="835" w:name="_Toc211340484"/>
      <w:bookmarkStart w:id="836" w:name="_Toc448321280"/>
      <w:r w:rsidRPr="00530C3F">
        <w:t>MAINTENANCE PRACTICES</w:t>
      </w:r>
      <w:bookmarkEnd w:id="835"/>
      <w:bookmarkEnd w:id="836"/>
    </w:p>
    <w:p w:rsidR="0002613F" w:rsidRPr="00530C3F" w:rsidRDefault="0002613F" w:rsidP="000630BC">
      <w:pPr>
        <w:pStyle w:val="Heading2"/>
      </w:pPr>
      <w:bookmarkStart w:id="837" w:name="_Toc211340485"/>
      <w:bookmarkStart w:id="838" w:name="_Toc448321281"/>
      <w:r w:rsidRPr="00530C3F">
        <w:t>General considerations</w:t>
      </w:r>
      <w:bookmarkEnd w:id="837"/>
      <w:bookmarkEnd w:id="838"/>
    </w:p>
    <w:p w:rsidR="0002613F" w:rsidRPr="00530C3F" w:rsidRDefault="0002613F" w:rsidP="000630BC">
      <w:pPr>
        <w:pStyle w:val="BodyText"/>
      </w:pPr>
      <w:r w:rsidRPr="00530C3F">
        <w:t xml:space="preserve">In a correctly designed AtoN application, the battery may require a minimum of attention. </w:t>
      </w:r>
      <w:r w:rsidR="000630BC" w:rsidRPr="00530C3F">
        <w:t xml:space="preserve"> </w:t>
      </w:r>
      <w:r w:rsidRPr="00530C3F">
        <w:t>However, it is good practice with a battery system to carry out an inspection of the battery system either at least once per year, or at the recommended interval to ensure that the charger, the battery, and the ancillary electronics are functioning correctly.</w:t>
      </w:r>
    </w:p>
    <w:p w:rsidR="0002613F" w:rsidRPr="00530C3F" w:rsidRDefault="0002613F" w:rsidP="000630BC">
      <w:pPr>
        <w:pStyle w:val="BodyText"/>
      </w:pPr>
      <w:r w:rsidRPr="00530C3F">
        <w:t>The maintenance of batteries may be divided into a number of levels:</w:t>
      </w:r>
    </w:p>
    <w:p w:rsidR="0002613F" w:rsidRPr="00530C3F" w:rsidRDefault="0002613F" w:rsidP="00E07FB4">
      <w:pPr>
        <w:pStyle w:val="Bullet1"/>
      </w:pPr>
      <w:r w:rsidRPr="00530C3F">
        <w:t>remote monitoring</w:t>
      </w:r>
      <w:r w:rsidR="000630BC" w:rsidRPr="00530C3F">
        <w:t>;</w:t>
      </w:r>
    </w:p>
    <w:p w:rsidR="0002613F" w:rsidRPr="00530C3F" w:rsidRDefault="0002613F" w:rsidP="00E07FB4">
      <w:pPr>
        <w:pStyle w:val="Bullet1"/>
      </w:pPr>
      <w:r w:rsidRPr="00530C3F">
        <w:t>routine checks / inspections</w:t>
      </w:r>
      <w:r w:rsidR="000630BC" w:rsidRPr="00530C3F">
        <w:t>;</w:t>
      </w:r>
    </w:p>
    <w:p w:rsidR="0002613F" w:rsidRPr="00530C3F" w:rsidRDefault="0002613F" w:rsidP="00E07FB4">
      <w:pPr>
        <w:pStyle w:val="Bullet1"/>
      </w:pPr>
      <w:r w:rsidRPr="00530C3F">
        <w:t>periodic overhaul</w:t>
      </w:r>
      <w:r w:rsidR="000630BC" w:rsidRPr="00530C3F">
        <w:t>;</w:t>
      </w:r>
    </w:p>
    <w:p w:rsidR="0002613F" w:rsidRPr="00530C3F" w:rsidRDefault="0002613F" w:rsidP="00E07FB4">
      <w:pPr>
        <w:pStyle w:val="Bullet1"/>
      </w:pPr>
      <w:r w:rsidRPr="00530C3F">
        <w:t>major overhaul</w:t>
      </w:r>
      <w:r w:rsidR="000630BC" w:rsidRPr="00530C3F">
        <w:t>;</w:t>
      </w:r>
    </w:p>
    <w:p w:rsidR="0002613F" w:rsidRPr="00530C3F" w:rsidRDefault="000630BC" w:rsidP="00E07FB4">
      <w:pPr>
        <w:pStyle w:val="Bullet1"/>
      </w:pPr>
      <w:r w:rsidRPr="00530C3F">
        <w:t>disposal.</w:t>
      </w:r>
    </w:p>
    <w:p w:rsidR="0002613F" w:rsidRPr="00530C3F" w:rsidRDefault="0002613F" w:rsidP="000630BC">
      <w:pPr>
        <w:pStyle w:val="BodyText"/>
      </w:pPr>
      <w:r w:rsidRPr="00530C3F">
        <w:t>Procedures should be established for individual Aids to Navigation systems taking into account the specifics of each site; including:</w:t>
      </w:r>
    </w:p>
    <w:p w:rsidR="0002613F" w:rsidRPr="00530C3F" w:rsidRDefault="0002613F" w:rsidP="00E07FB4">
      <w:pPr>
        <w:pStyle w:val="Bullet1"/>
      </w:pPr>
      <w:r w:rsidRPr="00530C3F">
        <w:t>Size, type and complexity of AtoN</w:t>
      </w:r>
    </w:p>
    <w:p w:rsidR="0002613F" w:rsidRPr="00530C3F" w:rsidRDefault="0002613F" w:rsidP="00E07FB4">
      <w:pPr>
        <w:pStyle w:val="Bullet1"/>
      </w:pPr>
      <w:r w:rsidRPr="00530C3F">
        <w:t>Accessibility of site</w:t>
      </w:r>
    </w:p>
    <w:p w:rsidR="0002613F" w:rsidRPr="00530C3F" w:rsidRDefault="0002613F" w:rsidP="00E07FB4">
      <w:pPr>
        <w:pStyle w:val="Bullet1"/>
      </w:pPr>
      <w:r w:rsidRPr="00530C3F">
        <w:t>Local climatic conditions</w:t>
      </w:r>
    </w:p>
    <w:p w:rsidR="0002613F" w:rsidRPr="00530C3F" w:rsidRDefault="0002613F" w:rsidP="00E07FB4">
      <w:pPr>
        <w:pStyle w:val="Bullet1"/>
      </w:pPr>
      <w:r w:rsidRPr="00530C3F">
        <w:t>Level of training and skills possessed by maintenance crews</w:t>
      </w:r>
    </w:p>
    <w:p w:rsidR="0002613F" w:rsidRPr="00530C3F" w:rsidRDefault="0002613F" w:rsidP="00E07FB4">
      <w:pPr>
        <w:pStyle w:val="Bullet1"/>
      </w:pPr>
      <w:r w:rsidRPr="00530C3F">
        <w:t>Required period of service before replacement</w:t>
      </w:r>
    </w:p>
    <w:p w:rsidR="0002613F" w:rsidRPr="00530C3F" w:rsidRDefault="0002613F" w:rsidP="000630BC">
      <w:pPr>
        <w:pStyle w:val="BodyText"/>
      </w:pPr>
      <w:r w:rsidRPr="00530C3F">
        <w:t>The basic requirements for the maintenance of a battery power system may fall into three groups, which can be considered and optimised for any set of circumstances:</w:t>
      </w:r>
    </w:p>
    <w:p w:rsidR="0002613F" w:rsidRPr="00530C3F" w:rsidRDefault="0002613F" w:rsidP="00E07FB4">
      <w:pPr>
        <w:pStyle w:val="Bullet1"/>
      </w:pPr>
      <w:r w:rsidRPr="00530C3F">
        <w:t>Battery maintenance requirements</w:t>
      </w:r>
      <w:r w:rsidR="00175F4F" w:rsidRPr="00530C3F">
        <w:t>;</w:t>
      </w:r>
    </w:p>
    <w:p w:rsidR="00175F4F" w:rsidRPr="00530C3F" w:rsidRDefault="0002613F" w:rsidP="00E07FB4">
      <w:pPr>
        <w:pStyle w:val="Bullet1"/>
      </w:pPr>
      <w:r w:rsidRPr="00530C3F">
        <w:t>Requirements of the application and environment:</w:t>
      </w:r>
    </w:p>
    <w:p w:rsidR="0002613F" w:rsidRPr="00530C3F" w:rsidRDefault="0002613F" w:rsidP="00175F4F">
      <w:pPr>
        <w:pStyle w:val="Bullet1text"/>
      </w:pPr>
      <w:r w:rsidRPr="00530C3F">
        <w:t>The type of AtoN, its intended mode of operation, charging method, environment and service and maintenance requirements will greatly influence the type of batter</w:t>
      </w:r>
      <w:r w:rsidR="00175F4F" w:rsidRPr="00530C3F">
        <w:t>y power system to be employed</w:t>
      </w:r>
    </w:p>
    <w:p w:rsidR="00175F4F" w:rsidRPr="00530C3F" w:rsidRDefault="0002613F" w:rsidP="00E07FB4">
      <w:pPr>
        <w:pStyle w:val="Bullet1"/>
      </w:pPr>
      <w:r w:rsidRPr="00530C3F">
        <w:t>Requirements of the user / operator:</w:t>
      </w:r>
    </w:p>
    <w:p w:rsidR="0002613F" w:rsidRPr="00530C3F" w:rsidRDefault="0002613F" w:rsidP="00175F4F">
      <w:pPr>
        <w:pStyle w:val="Bullet1text"/>
      </w:pPr>
      <w:r w:rsidRPr="00530C3F">
        <w:t>Installation site – environment and accessibility, maintenance philosophy, skill and traini</w:t>
      </w:r>
      <w:r w:rsidR="00175F4F" w:rsidRPr="00530C3F">
        <w:t>ng levels of maintenance staff</w:t>
      </w:r>
    </w:p>
    <w:p w:rsidR="0002613F" w:rsidRPr="00530C3F" w:rsidRDefault="0002613F" w:rsidP="00E07FB4">
      <w:pPr>
        <w:pStyle w:val="Bullet1"/>
      </w:pPr>
      <w:r w:rsidRPr="00530C3F">
        <w:t xml:space="preserve">Only personnel who have been trained to handle the battery installation, charging, and maintenance procedures should be permitted access to the battery area. </w:t>
      </w:r>
    </w:p>
    <w:p w:rsidR="0002613F" w:rsidRPr="00530C3F" w:rsidRDefault="0002613F" w:rsidP="00175F4F">
      <w:pPr>
        <w:pStyle w:val="Heading2"/>
      </w:pPr>
      <w:bookmarkStart w:id="839" w:name="_Toc211340486"/>
      <w:bookmarkStart w:id="840" w:name="_Toc448321282"/>
      <w:r w:rsidRPr="00530C3F">
        <w:t>Inspections</w:t>
      </w:r>
      <w:bookmarkEnd w:id="839"/>
      <w:bookmarkEnd w:id="840"/>
    </w:p>
    <w:p w:rsidR="0002613F" w:rsidRPr="00530C3F" w:rsidRDefault="0002613F" w:rsidP="00175F4F">
      <w:pPr>
        <w:pStyle w:val="BodyText"/>
      </w:pPr>
      <w:r w:rsidRPr="00530C3F">
        <w:t xml:space="preserve">When an inspection is carried out, it is recommended that specific procedures should be adopted to ensure that the battery is maintained in a good state.  The results of all inspections should be recorded. </w:t>
      </w:r>
      <w:r w:rsidR="00175F4F" w:rsidRPr="00530C3F">
        <w:t xml:space="preserve"> </w:t>
      </w:r>
      <w:r w:rsidRPr="00530C3F">
        <w:t>It is good practice to keep a logbook in which the measured values can be recorded as well as events such as mains power cuts, discharge tests, capacity tests, storage times and condition, topping up dates etc.</w:t>
      </w:r>
    </w:p>
    <w:p w:rsidR="0002613F" w:rsidRPr="00530C3F" w:rsidRDefault="0002613F" w:rsidP="00175F4F">
      <w:pPr>
        <w:pStyle w:val="BodyText"/>
      </w:pPr>
      <w:r w:rsidRPr="00530C3F">
        <w:t>Adequate battery records (previous maintenance procedures, environmental problems, system failures and any corrective actions taken in the past) are invaluable aids in determining battery condition.  The inspection procedures are described in the following paragraphs.  The date of the installation should also be noted.</w:t>
      </w:r>
    </w:p>
    <w:p w:rsidR="0002613F" w:rsidRPr="00530C3F" w:rsidRDefault="0002613F" w:rsidP="00175F4F">
      <w:pPr>
        <w:pStyle w:val="Heading3"/>
      </w:pPr>
      <w:bookmarkStart w:id="841" w:name="_Toc448321283"/>
      <w:r w:rsidRPr="00530C3F">
        <w:t>Initial readings</w:t>
      </w:r>
      <w:bookmarkEnd w:id="841"/>
    </w:p>
    <w:p w:rsidR="0002613F" w:rsidRPr="00530C3F" w:rsidRDefault="0002613F" w:rsidP="00175F4F">
      <w:pPr>
        <w:pStyle w:val="BodyText"/>
      </w:pPr>
      <w:r w:rsidRPr="00530C3F">
        <w:t xml:space="preserve">The initial readings are those readings taken at the time the battery is placed in service. </w:t>
      </w:r>
      <w:r w:rsidR="00EF6709">
        <w:t xml:space="preserve"> </w:t>
      </w:r>
      <w:r w:rsidRPr="00530C3F">
        <w:t>The following readings should be taken and recorded on a fully charged battery with no load on the system:</w:t>
      </w:r>
    </w:p>
    <w:p w:rsidR="0002613F" w:rsidRPr="00530C3F" w:rsidRDefault="0002613F" w:rsidP="00E07FB4">
      <w:pPr>
        <w:pStyle w:val="Bullet1"/>
      </w:pPr>
      <w:r w:rsidRPr="00530C3F">
        <w:t>Battery ter</w:t>
      </w:r>
      <w:r w:rsidR="00175F4F" w:rsidRPr="00530C3F">
        <w:t>minal voltage and cell voltages;</w:t>
      </w:r>
    </w:p>
    <w:p w:rsidR="0002613F" w:rsidRPr="00530C3F" w:rsidRDefault="0002613F" w:rsidP="00E07FB4">
      <w:pPr>
        <w:pStyle w:val="Bullet1"/>
      </w:pPr>
      <w:r w:rsidRPr="00530C3F">
        <w:t>Cell electrolyte levels, where accessible</w:t>
      </w:r>
      <w:r w:rsidR="00175F4F" w:rsidRPr="00530C3F">
        <w:t>;</w:t>
      </w:r>
    </w:p>
    <w:p w:rsidR="0002613F" w:rsidRPr="00530C3F" w:rsidRDefault="0002613F" w:rsidP="00E07FB4">
      <w:pPr>
        <w:pStyle w:val="Bullet1"/>
      </w:pPr>
      <w:r w:rsidRPr="00530C3F">
        <w:t>Internal temperatures of at least 10% of the cells; for valve-regulated batteries, the temperature of the negative terminal post sh</w:t>
      </w:r>
      <w:r w:rsidR="00175F4F" w:rsidRPr="00530C3F">
        <w:t>ould be read;</w:t>
      </w:r>
    </w:p>
    <w:p w:rsidR="0002613F" w:rsidRPr="00530C3F" w:rsidRDefault="0002613F" w:rsidP="00E07FB4">
      <w:pPr>
        <w:pStyle w:val="Bullet1"/>
      </w:pPr>
      <w:r w:rsidRPr="00530C3F">
        <w:t>Ambient temperature</w:t>
      </w:r>
      <w:r w:rsidR="00175F4F" w:rsidRPr="00530C3F">
        <w:t>;</w:t>
      </w:r>
    </w:p>
    <w:p w:rsidR="0002613F" w:rsidRPr="00530C3F" w:rsidRDefault="0002613F" w:rsidP="00E07FB4">
      <w:pPr>
        <w:pStyle w:val="Bullet1"/>
      </w:pPr>
      <w:r w:rsidRPr="00530C3F">
        <w:t xml:space="preserve">Specific gravity reading of each cell corrected to </w:t>
      </w:r>
      <w:smartTag w:uri="urn:schemas-microsoft-com:office:smarttags" w:element="metricconverter">
        <w:smartTagPr>
          <w:attr w:name="ProductID" w:val="25 ﾰC"/>
        </w:smartTagPr>
        <w:r w:rsidRPr="00530C3F">
          <w:t>25 °C</w:t>
        </w:r>
      </w:smartTag>
      <w:r w:rsidRPr="00530C3F">
        <w:t>, where accessible</w:t>
      </w:r>
      <w:r w:rsidR="00175F4F" w:rsidRPr="00530C3F">
        <w:t>;</w:t>
      </w:r>
    </w:p>
    <w:p w:rsidR="0002613F" w:rsidRPr="00530C3F" w:rsidRDefault="0002613F" w:rsidP="00E07FB4">
      <w:pPr>
        <w:pStyle w:val="Bullet1"/>
      </w:pPr>
      <w:r w:rsidRPr="00530C3F">
        <w:t>Charger voltages and current limit</w:t>
      </w:r>
      <w:r w:rsidR="00175F4F" w:rsidRPr="00530C3F">
        <w:t>.</w:t>
      </w:r>
    </w:p>
    <w:p w:rsidR="0002613F" w:rsidRPr="00530C3F" w:rsidRDefault="0002613F" w:rsidP="00175F4F">
      <w:pPr>
        <w:pStyle w:val="BodyText"/>
      </w:pPr>
      <w:r w:rsidRPr="00530C3F">
        <w:t>It is important that these initial readings be recorded for future comparison.</w:t>
      </w:r>
    </w:p>
    <w:p w:rsidR="0002613F" w:rsidRDefault="0002613F" w:rsidP="00175F4F">
      <w:pPr>
        <w:pStyle w:val="Heading3"/>
      </w:pPr>
      <w:bookmarkStart w:id="842" w:name="_Toc448321284"/>
      <w:r w:rsidRPr="002636AC">
        <w:t>Measurements and recording</w:t>
      </w:r>
      <w:bookmarkEnd w:id="842"/>
    </w:p>
    <w:p w:rsidR="002636AC" w:rsidRPr="002636AC" w:rsidRDefault="002636AC" w:rsidP="002636AC">
      <w:pPr>
        <w:pStyle w:val="BodyText"/>
        <w:rPr>
          <w:lang w:eastAsia="de-DE"/>
        </w:rPr>
      </w:pPr>
      <w:r>
        <w:rPr>
          <w:lang w:eastAsia="de-DE"/>
        </w:rPr>
        <w:t>The following measurements should be made and the results recorded to enable the tracking of patterns and trend identification:</w:t>
      </w:r>
    </w:p>
    <w:p w:rsidR="0002613F" w:rsidRPr="00530C3F" w:rsidRDefault="0002613F" w:rsidP="00E07FB4">
      <w:pPr>
        <w:pStyle w:val="Bullet1"/>
      </w:pPr>
      <w:r w:rsidRPr="00530C3F">
        <w:t>Battery terminal voltage, cell / block voltages.</w:t>
      </w:r>
      <w:r w:rsidR="00EF6709">
        <w:t xml:space="preserve"> </w:t>
      </w:r>
      <w:r w:rsidRPr="00530C3F">
        <w:t xml:space="preserve"> If possible, these measurements should be made wh</w:t>
      </w:r>
      <w:r w:rsidR="00175F4F" w:rsidRPr="00530C3F">
        <w:t>en the battery is fully charged;</w:t>
      </w:r>
    </w:p>
    <w:p w:rsidR="0002613F" w:rsidRPr="00530C3F" w:rsidRDefault="0002613F" w:rsidP="00E07FB4">
      <w:pPr>
        <w:pStyle w:val="Bullet1"/>
      </w:pPr>
      <w:r w:rsidRPr="00530C3F">
        <w:t xml:space="preserve">Charging voltage (charge voltage settings, charge current limit and charge controlling system verification); in parallel operation, it is of great importance that the recommended charging voltage remains unchanged. </w:t>
      </w:r>
      <w:r w:rsidR="00175F4F" w:rsidRPr="00530C3F">
        <w:t xml:space="preserve"> </w:t>
      </w:r>
      <w:r w:rsidRPr="00530C3F">
        <w:t>High water consumption of the battery is usually caused by improper voltage setting of the charger resulting overcharging and gassing.</w:t>
      </w:r>
      <w:r w:rsidR="00175F4F" w:rsidRPr="00530C3F">
        <w:t xml:space="preserve"> </w:t>
      </w:r>
      <w:r w:rsidRPr="00530C3F">
        <w:t xml:space="preserve"> Poor charging regime is responsible for short battery</w:t>
      </w:r>
      <w:r w:rsidR="00175F4F" w:rsidRPr="00530C3F">
        <w:t xml:space="preserve"> life more than any other cause;</w:t>
      </w:r>
    </w:p>
    <w:p w:rsidR="0002613F" w:rsidRPr="00530C3F" w:rsidRDefault="0002613F" w:rsidP="00E07FB4">
      <w:pPr>
        <w:pStyle w:val="Bullet1"/>
      </w:pPr>
      <w:r w:rsidRPr="00530C3F">
        <w:t xml:space="preserve"> Specific gravity of each cell, corrected to 25° C prior to topping up with water. </w:t>
      </w:r>
      <w:r w:rsidR="00175F4F" w:rsidRPr="00530C3F">
        <w:t xml:space="preserve"> </w:t>
      </w:r>
      <w:r w:rsidRPr="00530C3F">
        <w:t xml:space="preserve">The specific gravity of the cells should be within </w:t>
      </w:r>
      <w:smartTag w:uri="urn:schemas-microsoft-com:office:smarttags" w:element="metricconverter">
        <w:smartTagPr>
          <w:attr w:name="ProductID" w:val="0.015 kg"/>
        </w:smartTagPr>
        <w:r w:rsidRPr="00530C3F">
          <w:t>0.015 kg</w:t>
        </w:r>
      </w:smartTag>
      <w:r w:rsidRPr="00530C3F">
        <w:t xml:space="preserve"> / </w:t>
      </w:r>
      <w:r w:rsidRPr="00343BA8">
        <w:t>l</w:t>
      </w:r>
      <w:r w:rsidRPr="00530C3F">
        <w:t xml:space="preserve"> of the </w:t>
      </w:r>
      <w:r w:rsidR="00175F4F" w:rsidRPr="00530C3F">
        <w:t>manufacturer’s specified value;</w:t>
      </w:r>
    </w:p>
    <w:p w:rsidR="0002613F" w:rsidRPr="00530C3F" w:rsidRDefault="0002613F" w:rsidP="00E07FB4">
      <w:pPr>
        <w:pStyle w:val="Bullet1"/>
      </w:pPr>
      <w:r w:rsidRPr="00530C3F">
        <w:t>Cell temperatures whilst on charge should be uniform and the temperature differences between individual units should not exceed 3 °C</w:t>
      </w:r>
      <w:r w:rsidR="00175F4F" w:rsidRPr="00530C3F">
        <w:t>;</w:t>
      </w:r>
    </w:p>
    <w:p w:rsidR="0002613F" w:rsidRPr="00530C3F" w:rsidRDefault="0002613F" w:rsidP="00E07FB4">
      <w:pPr>
        <w:pStyle w:val="Bullet1"/>
      </w:pPr>
      <w:r w:rsidRPr="00530C3F">
        <w:t xml:space="preserve"> Insulation resistance</w:t>
      </w:r>
      <w:r w:rsidR="00175F4F" w:rsidRPr="00530C3F">
        <w:t>;</w:t>
      </w:r>
    </w:p>
    <w:p w:rsidR="0002613F" w:rsidRPr="00530C3F" w:rsidRDefault="0002613F" w:rsidP="00E07FB4">
      <w:pPr>
        <w:pStyle w:val="Bullet1"/>
      </w:pPr>
      <w:r w:rsidRPr="00530C3F">
        <w:t>Pilot-cell (if used) voltage, specific gravity, and electrolyte temperature (whenever possible)</w:t>
      </w:r>
      <w:r w:rsidR="00175F4F" w:rsidRPr="00530C3F">
        <w:t>;</w:t>
      </w:r>
    </w:p>
    <w:p w:rsidR="0002613F" w:rsidRPr="00530C3F" w:rsidRDefault="0002613F" w:rsidP="00E07FB4">
      <w:pPr>
        <w:pStyle w:val="Bullet1"/>
      </w:pPr>
      <w:r w:rsidRPr="00530C3F">
        <w:t>Grounding in the battery room</w:t>
      </w:r>
      <w:r w:rsidR="00175F4F" w:rsidRPr="00530C3F">
        <w:t>;</w:t>
      </w:r>
    </w:p>
    <w:p w:rsidR="0002613F" w:rsidRPr="00530C3F" w:rsidRDefault="0002613F" w:rsidP="00E07FB4">
      <w:pPr>
        <w:pStyle w:val="Bullet1"/>
      </w:pPr>
      <w:r w:rsidRPr="00530C3F">
        <w:t xml:space="preserve">Use of </w:t>
      </w:r>
      <w:r w:rsidR="00175F4F" w:rsidRPr="00530C3F">
        <w:t>distilled water.</w:t>
      </w:r>
    </w:p>
    <w:p w:rsidR="0002613F" w:rsidRPr="00530C3F" w:rsidRDefault="0002613F" w:rsidP="00175F4F">
      <w:pPr>
        <w:pStyle w:val="Heading3"/>
      </w:pPr>
      <w:bookmarkStart w:id="843" w:name="_Toc448321285"/>
      <w:r w:rsidRPr="00530C3F">
        <w:t>Electrolyte Level</w:t>
      </w:r>
      <w:bookmarkEnd w:id="843"/>
    </w:p>
    <w:p w:rsidR="0002613F" w:rsidRPr="00530C3F" w:rsidRDefault="0002613F" w:rsidP="00175F4F">
      <w:pPr>
        <w:pStyle w:val="BodyText"/>
      </w:pPr>
      <w:r w:rsidRPr="00530C3F">
        <w:t xml:space="preserve">Never let the level fall below the lower (MIN) mark. </w:t>
      </w:r>
      <w:r w:rsidR="00175F4F" w:rsidRPr="00530C3F">
        <w:t xml:space="preserve"> </w:t>
      </w:r>
      <w:r w:rsidRPr="00530C3F">
        <w:t xml:space="preserve">Use only approved distilled or de-ionised water to top up according to defined period, which will depend on float voltage, cycles and temperature. Do not overfill the cells. </w:t>
      </w:r>
      <w:r w:rsidR="00175F4F" w:rsidRPr="00530C3F">
        <w:t xml:space="preserve"> </w:t>
      </w:r>
      <w:r w:rsidRPr="00530C3F">
        <w:t xml:space="preserve">Experience will indicate the time interval between topping up; this time interval may vary from one to several years depending on the type of alloy, cell type, temperature consideration, and battery age. </w:t>
      </w:r>
      <w:r w:rsidR="00175F4F" w:rsidRPr="00530C3F">
        <w:t xml:space="preserve"> </w:t>
      </w:r>
      <w:r w:rsidRPr="00530C3F">
        <w:t>It is therefore recommended that initially electrolyte levels should be monitored regularly to confirm the frequency of topping up required for a particular installation.</w:t>
      </w:r>
      <w:r w:rsidR="00175F4F" w:rsidRPr="00530C3F">
        <w:t xml:space="preserve"> </w:t>
      </w:r>
      <w:r w:rsidRPr="00530C3F">
        <w:t xml:space="preserve"> Water consumption should be recorded.</w:t>
      </w:r>
    </w:p>
    <w:p w:rsidR="0002613F" w:rsidRPr="00530C3F" w:rsidRDefault="0002613F" w:rsidP="00175F4F">
      <w:pPr>
        <w:pStyle w:val="Heading3"/>
      </w:pPr>
      <w:bookmarkStart w:id="844" w:name="_Toc448321286"/>
      <w:r w:rsidRPr="00530C3F">
        <w:t>Electrolyte Consumption</w:t>
      </w:r>
      <w:bookmarkEnd w:id="844"/>
    </w:p>
    <w:p w:rsidR="0002613F" w:rsidRPr="00530C3F" w:rsidRDefault="0002613F" w:rsidP="00175F4F">
      <w:pPr>
        <w:pStyle w:val="BodyText"/>
      </w:pPr>
      <w:r w:rsidRPr="00530C3F">
        <w:t xml:space="preserve">Excessive consumption of water indicates operation at too high a voltage or too high a temperature. </w:t>
      </w:r>
      <w:r w:rsidR="00175F4F" w:rsidRPr="00530C3F">
        <w:t xml:space="preserve"> </w:t>
      </w:r>
      <w:r w:rsidRPr="00530C3F">
        <w:t xml:space="preserve">Negligible consumption of water, with batteries on continuous low current or float charge, could indicate undercharging. </w:t>
      </w:r>
      <w:r w:rsidR="00175F4F" w:rsidRPr="00530C3F">
        <w:t xml:space="preserve"> </w:t>
      </w:r>
      <w:r w:rsidRPr="00530C3F">
        <w:t xml:space="preserve">A reasonable consumption of water is the best indication that a battery is being operated under the correct conditions. </w:t>
      </w:r>
      <w:r w:rsidR="00175F4F" w:rsidRPr="00530C3F">
        <w:t xml:space="preserve"> </w:t>
      </w:r>
      <w:r w:rsidRPr="00530C3F">
        <w:t>Any marked change in the rate of water consumption shou</w:t>
      </w:r>
      <w:r w:rsidR="00EF6709">
        <w:t>ld be investigated immediately.</w:t>
      </w:r>
    </w:p>
    <w:p w:rsidR="0002613F" w:rsidRPr="00530C3F" w:rsidRDefault="0002613F" w:rsidP="00175F4F">
      <w:pPr>
        <w:pStyle w:val="BodyText"/>
      </w:pPr>
      <w:r w:rsidRPr="00530C3F">
        <w:t xml:space="preserve">Sealed maintenance-free batteries do not require water topping up. </w:t>
      </w:r>
      <w:r w:rsidR="00175F4F" w:rsidRPr="00530C3F">
        <w:t xml:space="preserve"> </w:t>
      </w:r>
      <w:r w:rsidRPr="00530C3F">
        <w:t>Pressure valves are used for sealing and cannot be opened without destruction.</w:t>
      </w:r>
    </w:p>
    <w:p w:rsidR="0002613F" w:rsidRPr="00530C3F" w:rsidRDefault="0002613F" w:rsidP="00175F4F">
      <w:pPr>
        <w:pStyle w:val="Heading3"/>
      </w:pPr>
      <w:bookmarkStart w:id="845" w:name="_Toc448321287"/>
      <w:r w:rsidRPr="00530C3F">
        <w:t>Visual Checks</w:t>
      </w:r>
      <w:bookmarkEnd w:id="845"/>
    </w:p>
    <w:p w:rsidR="0002613F" w:rsidRPr="00530C3F" w:rsidRDefault="0002613F" w:rsidP="00175F4F">
      <w:pPr>
        <w:pStyle w:val="BodyText"/>
      </w:pPr>
      <w:r w:rsidRPr="00530C3F">
        <w:t xml:space="preserve">General appearance and cleanliness of the battery and battery area (room, cabinet). </w:t>
      </w:r>
      <w:r w:rsidR="00175F4F" w:rsidRPr="00530C3F">
        <w:t xml:space="preserve"> </w:t>
      </w:r>
      <w:r w:rsidRPr="00530C3F">
        <w:t xml:space="preserve">Exclude any potential contamination and keep the battery housing, cells, vents, terminals and connectors clean and dry all times, as dust and damp cause current leakage. </w:t>
      </w:r>
      <w:r w:rsidR="00175F4F" w:rsidRPr="00530C3F">
        <w:t xml:space="preserve"> </w:t>
      </w:r>
      <w:r w:rsidRPr="00530C3F">
        <w:t xml:space="preserve">Any spillage during maintenance should be wiped off with a clean cloth. </w:t>
      </w:r>
      <w:r w:rsidR="00175F4F" w:rsidRPr="00530C3F">
        <w:t xml:space="preserve"> </w:t>
      </w:r>
      <w:r w:rsidRPr="00530C3F">
        <w:t xml:space="preserve">The battery can be cleaned using pure water; do not use a wire brush or a solvent of any kind. </w:t>
      </w:r>
      <w:r w:rsidR="00175F4F" w:rsidRPr="00530C3F">
        <w:t xml:space="preserve"> </w:t>
      </w:r>
      <w:r w:rsidRPr="00530C3F">
        <w:t>Vent caps can be rinsed in clean water, if necessary.</w:t>
      </w:r>
    </w:p>
    <w:p w:rsidR="0002613F" w:rsidRPr="00530C3F" w:rsidRDefault="0002613F" w:rsidP="00E07FB4">
      <w:pPr>
        <w:pStyle w:val="Bullet1"/>
      </w:pPr>
      <w:r w:rsidRPr="00530C3F">
        <w:t>Inspect for cracks and splits in battery cases or leakage of electrolyte</w:t>
      </w:r>
      <w:r w:rsidR="00175F4F" w:rsidRPr="00530C3F">
        <w:t>;</w:t>
      </w:r>
    </w:p>
    <w:p w:rsidR="0002613F" w:rsidRPr="00530C3F" w:rsidRDefault="0002613F" w:rsidP="00E07FB4">
      <w:pPr>
        <w:pStyle w:val="Bullet1"/>
      </w:pPr>
      <w:r w:rsidRPr="00530C3F">
        <w:t>Look for evidence of corrosion at the connections</w:t>
      </w:r>
      <w:r w:rsidR="00175F4F" w:rsidRPr="00530C3F">
        <w:t>;</w:t>
      </w:r>
    </w:p>
    <w:p w:rsidR="0002613F" w:rsidRPr="00530C3F" w:rsidRDefault="0002613F" w:rsidP="00E07FB4">
      <w:pPr>
        <w:pStyle w:val="Bullet1"/>
      </w:pPr>
      <w:r w:rsidRPr="00530C3F">
        <w:t>The connections and terminal screws should be corrosion-protected by coating with thin layer of silico</w:t>
      </w:r>
      <w:r w:rsidR="00175F4F" w:rsidRPr="00530C3F">
        <w:t>ne grease or anti-corrosion oil;</w:t>
      </w:r>
    </w:p>
    <w:p w:rsidR="0002613F" w:rsidRPr="00530C3F" w:rsidRDefault="0002613F" w:rsidP="00E07FB4">
      <w:pPr>
        <w:pStyle w:val="Bullet1"/>
      </w:pPr>
      <w:r w:rsidRPr="00530C3F">
        <w:t>Check tightness of all bolted connections (torque specified by manufacturer)</w:t>
      </w:r>
      <w:r w:rsidR="00175F4F" w:rsidRPr="00530C3F">
        <w:t>;</w:t>
      </w:r>
    </w:p>
    <w:p w:rsidR="0002613F" w:rsidRPr="00530C3F" w:rsidRDefault="0002613F" w:rsidP="00E07FB4">
      <w:pPr>
        <w:pStyle w:val="Bullet1"/>
      </w:pPr>
      <w:r w:rsidRPr="00530C3F">
        <w:t>Loose bolts and bad connections can cause failure, high temperatures and even fire</w:t>
      </w:r>
      <w:r w:rsidR="00175F4F" w:rsidRPr="00530C3F">
        <w:t>;</w:t>
      </w:r>
    </w:p>
    <w:p w:rsidR="0002613F" w:rsidRPr="00530C3F" w:rsidRDefault="0002613F" w:rsidP="00E07FB4">
      <w:pPr>
        <w:pStyle w:val="Bullet1"/>
      </w:pPr>
      <w:r w:rsidRPr="00530C3F">
        <w:t>Condition of the ventilation system; verify that the ventilation ducts and filters operate correctly and allow continuous airflow throughout the battery room or cabinet</w:t>
      </w:r>
      <w:r w:rsidR="00175F4F" w:rsidRPr="00530C3F">
        <w:t>;</w:t>
      </w:r>
    </w:p>
    <w:p w:rsidR="0002613F" w:rsidRPr="00530C3F" w:rsidRDefault="0002613F" w:rsidP="00E07FB4">
      <w:pPr>
        <w:pStyle w:val="Bullet1"/>
      </w:pPr>
      <w:r w:rsidRPr="00530C3F">
        <w:t>Check for evidence of current leakage to ground</w:t>
      </w:r>
      <w:r w:rsidR="00175F4F" w:rsidRPr="00530C3F">
        <w:t>;</w:t>
      </w:r>
    </w:p>
    <w:p w:rsidR="0002613F" w:rsidRPr="00530C3F" w:rsidRDefault="0002613F" w:rsidP="00E07FB4">
      <w:pPr>
        <w:pStyle w:val="Bullet1"/>
      </w:pPr>
      <w:r w:rsidRPr="00530C3F">
        <w:t>Condition of safety equipment e.g. eye wash, rubber gloves, apron, safety glasses</w:t>
      </w:r>
      <w:r w:rsidR="00175F4F" w:rsidRPr="00530C3F">
        <w:t>;</w:t>
      </w:r>
    </w:p>
    <w:p w:rsidR="0002613F" w:rsidRPr="00530C3F" w:rsidRDefault="0002613F" w:rsidP="00E07FB4">
      <w:pPr>
        <w:pStyle w:val="Bullet1"/>
      </w:pPr>
      <w:r w:rsidRPr="00530C3F">
        <w:t>Check integrity of battery support structure and enclosure</w:t>
      </w:r>
      <w:r w:rsidR="00175F4F" w:rsidRPr="00530C3F">
        <w:t>.</w:t>
      </w:r>
    </w:p>
    <w:p w:rsidR="0002613F" w:rsidRPr="00530C3F" w:rsidRDefault="0002613F" w:rsidP="00175F4F">
      <w:pPr>
        <w:pStyle w:val="Heading3"/>
      </w:pPr>
      <w:bookmarkStart w:id="846" w:name="_Toc448321288"/>
      <w:r w:rsidRPr="00530C3F">
        <w:t>Special Inspections</w:t>
      </w:r>
      <w:bookmarkEnd w:id="846"/>
    </w:p>
    <w:p w:rsidR="0002613F" w:rsidRPr="00530C3F" w:rsidRDefault="0002613F" w:rsidP="00175F4F">
      <w:pPr>
        <w:pStyle w:val="BodyText"/>
      </w:pPr>
      <w:r w:rsidRPr="00530C3F">
        <w:t xml:space="preserve">If the battery has experienced an abnormal condition, such as a severe discharge or adverse temperature excursion, an inspection should be made to determine if the battery has been damaged. </w:t>
      </w:r>
      <w:r w:rsidR="00175F4F" w:rsidRPr="00530C3F">
        <w:t xml:space="preserve"> </w:t>
      </w:r>
      <w:r w:rsidRPr="00530C3F">
        <w:t>This inspection should include the measurement of battery terminal voltage and cell voltages, specific gravity, internal temperature plus a detailed visual inspection of each cell, cables and connections.</w:t>
      </w:r>
    </w:p>
    <w:p w:rsidR="0002613F" w:rsidRPr="00530C3F" w:rsidRDefault="0002613F" w:rsidP="00175F4F">
      <w:pPr>
        <w:pStyle w:val="Heading2"/>
      </w:pPr>
      <w:bookmarkStart w:id="847" w:name="_Toc211340487"/>
      <w:bookmarkStart w:id="848" w:name="_Toc448321289"/>
      <w:r w:rsidRPr="00530C3F">
        <w:t>Tests</w:t>
      </w:r>
      <w:bookmarkEnd w:id="847"/>
      <w:bookmarkEnd w:id="848"/>
    </w:p>
    <w:p w:rsidR="0002613F" w:rsidRPr="00530C3F" w:rsidRDefault="0002613F" w:rsidP="00175F4F">
      <w:pPr>
        <w:pStyle w:val="BodyText"/>
      </w:pPr>
      <w:r w:rsidRPr="00530C3F">
        <w:t>Tests should be carried out according to relevant national or international standards, for instance established cycle tests are specified in</w:t>
      </w:r>
      <w:r w:rsidR="00175F4F" w:rsidRPr="00530C3F">
        <w:t>:</w:t>
      </w:r>
    </w:p>
    <w:p w:rsidR="0002613F" w:rsidRPr="00530C3F" w:rsidRDefault="0002613F" w:rsidP="00175F4F">
      <w:pPr>
        <w:pStyle w:val="BodyText2"/>
      </w:pPr>
      <w:r w:rsidRPr="00530C3F">
        <w:t>IEC 60896/1 - for stationary lead-acid batteries: vented types</w:t>
      </w:r>
    </w:p>
    <w:p w:rsidR="0002613F" w:rsidRPr="00530C3F" w:rsidRDefault="0002613F" w:rsidP="00175F4F">
      <w:pPr>
        <w:pStyle w:val="BodyText2"/>
      </w:pPr>
      <w:r w:rsidRPr="00530C3F">
        <w:t>IEC 60896/2 - for stationary lead-acid batteries: valve-regulated types</w:t>
      </w:r>
    </w:p>
    <w:p w:rsidR="0002613F" w:rsidRPr="00530C3F" w:rsidRDefault="0002613F" w:rsidP="00175F4F">
      <w:pPr>
        <w:pStyle w:val="BodyText2"/>
      </w:pPr>
      <w:r w:rsidRPr="00530C3F">
        <w:t>IEC 61056/1 - for portable lead-acid batteries: valve-regulated types</w:t>
      </w:r>
    </w:p>
    <w:p w:rsidR="0002613F" w:rsidRPr="00530C3F" w:rsidRDefault="0002613F" w:rsidP="00175F4F">
      <w:pPr>
        <w:pStyle w:val="BodyText2"/>
      </w:pPr>
      <w:r w:rsidRPr="00530C3F">
        <w:t>IEC 60622 - for sealed nickel-cadmium prismatic batteries</w:t>
      </w:r>
    </w:p>
    <w:p w:rsidR="0002613F" w:rsidRPr="00530C3F" w:rsidRDefault="0002613F" w:rsidP="00175F4F">
      <w:pPr>
        <w:pStyle w:val="BodyText2"/>
      </w:pPr>
      <w:r w:rsidRPr="00530C3F">
        <w:t>IEC 60623 - for vented nickel-cadmium prismatic batteries</w:t>
      </w:r>
    </w:p>
    <w:p w:rsidR="0002613F" w:rsidRPr="00530C3F" w:rsidRDefault="0002613F" w:rsidP="00EF6709">
      <w:pPr>
        <w:pStyle w:val="BodyText"/>
        <w:tabs>
          <w:tab w:val="left" w:pos="851"/>
        </w:tabs>
        <w:ind w:left="851" w:hanging="851"/>
      </w:pPr>
      <w:r w:rsidRPr="00530C3F">
        <w:rPr>
          <w:b/>
        </w:rPr>
        <w:t>NOTE</w:t>
      </w:r>
      <w:r w:rsidR="00EF6709">
        <w:tab/>
      </w:r>
      <w:r w:rsidRPr="00530C3F">
        <w:t>Electrical battery testing is not part of normal routine maintenance, as the battery is required to provide the back-up function and cannot be easily taken out of service. However, if a capacity test of the battery is needed, the manufacturer’s recommendation should be followed.</w:t>
      </w:r>
    </w:p>
    <w:p w:rsidR="0002613F" w:rsidRPr="00530C3F" w:rsidRDefault="0002613F" w:rsidP="00175F4F">
      <w:pPr>
        <w:pStyle w:val="Heading2"/>
      </w:pPr>
      <w:bookmarkStart w:id="849" w:name="_Toc211340488"/>
      <w:bookmarkStart w:id="850" w:name="_Toc448321290"/>
      <w:r w:rsidRPr="00530C3F">
        <w:t>Faults</w:t>
      </w:r>
      <w:bookmarkEnd w:id="849"/>
      <w:bookmarkEnd w:id="850"/>
    </w:p>
    <w:p w:rsidR="0002613F" w:rsidRPr="00530C3F" w:rsidRDefault="0002613F" w:rsidP="00175F4F">
      <w:pPr>
        <w:pStyle w:val="BodyText"/>
      </w:pPr>
      <w:r w:rsidRPr="00530C3F">
        <w:t xml:space="preserve">Immediately correct faults in the battery or the charging unit. </w:t>
      </w:r>
      <w:r w:rsidR="00175F4F" w:rsidRPr="00530C3F">
        <w:t xml:space="preserve"> </w:t>
      </w:r>
      <w:r w:rsidRPr="00530C3F">
        <w:t>The availability of the recorded data will be very helpful to find the cause of failure.</w:t>
      </w:r>
    </w:p>
    <w:p w:rsidR="0002613F" w:rsidRPr="00530C3F" w:rsidRDefault="0002613F" w:rsidP="00175F4F">
      <w:pPr>
        <w:pStyle w:val="Heading2"/>
      </w:pPr>
      <w:bookmarkStart w:id="851" w:name="_Toc211340489"/>
      <w:bookmarkStart w:id="852" w:name="_Toc448321291"/>
      <w:r w:rsidRPr="00530C3F">
        <w:t>Corrective Actions - General</w:t>
      </w:r>
      <w:bookmarkEnd w:id="851"/>
      <w:bookmarkEnd w:id="852"/>
    </w:p>
    <w:p w:rsidR="0002613F" w:rsidRPr="00530C3F" w:rsidRDefault="0002613F" w:rsidP="00175F4F">
      <w:pPr>
        <w:pStyle w:val="BodyText"/>
      </w:pPr>
      <w:r w:rsidRPr="00530C3F">
        <w:t>The following items are conditions that should be corrected at the time of inspection:</w:t>
      </w:r>
    </w:p>
    <w:p w:rsidR="0002613F" w:rsidRPr="00530C3F" w:rsidRDefault="0002613F" w:rsidP="00175F4F">
      <w:pPr>
        <w:pStyle w:val="Heading3"/>
      </w:pPr>
      <w:bookmarkStart w:id="853" w:name="_Toc448321292"/>
      <w:r w:rsidRPr="00530C3F">
        <w:t>Physical Conditions</w:t>
      </w:r>
      <w:bookmarkEnd w:id="853"/>
    </w:p>
    <w:p w:rsidR="0002613F" w:rsidRPr="00530C3F" w:rsidRDefault="0002613F" w:rsidP="00175F4F">
      <w:pPr>
        <w:pStyle w:val="BodyText"/>
      </w:pPr>
      <w:r w:rsidRPr="00530C3F">
        <w:t xml:space="preserve">For wet cells, correct low electrolyte levels and record the amount of water added. </w:t>
      </w:r>
      <w:r w:rsidR="00175F4F" w:rsidRPr="00530C3F">
        <w:t xml:space="preserve"> </w:t>
      </w:r>
      <w:r w:rsidRPr="00530C3F">
        <w:t xml:space="preserve">Enough water should be added to bring all cells to the high-level line. </w:t>
      </w:r>
      <w:r w:rsidR="00175F4F" w:rsidRPr="00530C3F">
        <w:t xml:space="preserve"> </w:t>
      </w:r>
      <w:r w:rsidRPr="00530C3F">
        <w:t xml:space="preserve">To avoid electrolyte overflow, water should be added only when it has been determined that the cells are in a fully charged condition. </w:t>
      </w:r>
      <w:r w:rsidR="00175F4F" w:rsidRPr="00530C3F">
        <w:t xml:space="preserve"> </w:t>
      </w:r>
      <w:r w:rsidRPr="00530C3F">
        <w:t>It is important that water is not added without mixing of the electrolyte in climates where freezing may occur.</w:t>
      </w:r>
    </w:p>
    <w:p w:rsidR="0002613F" w:rsidRPr="00530C3F" w:rsidRDefault="0002613F" w:rsidP="00C95565">
      <w:pPr>
        <w:pStyle w:val="BodyText"/>
        <w:tabs>
          <w:tab w:val="left" w:pos="851"/>
        </w:tabs>
        <w:ind w:left="851" w:hanging="851"/>
      </w:pPr>
      <w:r w:rsidRPr="00530C3F">
        <w:rPr>
          <w:b/>
          <w:bCs/>
        </w:rPr>
        <w:t>N</w:t>
      </w:r>
      <w:r w:rsidR="00EF6709" w:rsidRPr="00530C3F">
        <w:rPr>
          <w:b/>
          <w:bCs/>
        </w:rPr>
        <w:t>OTE</w:t>
      </w:r>
      <w:r w:rsidR="00EF6709">
        <w:tab/>
        <w:t>T</w:t>
      </w:r>
      <w:r w:rsidRPr="00530C3F">
        <w:t>he addition of water will alter the specific gravity of the electrolyte, and additional charging will be required for mixing.</w:t>
      </w:r>
    </w:p>
    <w:p w:rsidR="0002613F" w:rsidRPr="00530C3F" w:rsidRDefault="0002613F" w:rsidP="00E07FB4">
      <w:pPr>
        <w:pStyle w:val="Bullet1"/>
      </w:pPr>
      <w:r w:rsidRPr="00530C3F">
        <w:t>Clean corroded connections (high-connection resistance) by disassembling, cleaning, and reassembling them; then tighten all bolted connections to the torqu</w:t>
      </w:r>
      <w:r w:rsidR="00175F4F" w:rsidRPr="00530C3F">
        <w:t>e specified by the manufacturer;</w:t>
      </w:r>
    </w:p>
    <w:p w:rsidR="0002613F" w:rsidRPr="00530C3F" w:rsidRDefault="0002613F" w:rsidP="00E07FB4">
      <w:pPr>
        <w:pStyle w:val="Bullet1"/>
      </w:pPr>
      <w:r w:rsidRPr="00530C3F">
        <w:t xml:space="preserve">When cell temperatures deviate more than </w:t>
      </w:r>
      <w:smartTag w:uri="urn:schemas-microsoft-com:office:smarttags" w:element="metricconverter">
        <w:smartTagPr>
          <w:attr w:name="ProductID" w:val="3 ﾰC"/>
        </w:smartTagPr>
        <w:r w:rsidRPr="00530C3F">
          <w:t>3 °C</w:t>
        </w:r>
      </w:smartTag>
      <w:r w:rsidRPr="00530C3F">
        <w:t xml:space="preserve"> from each other during a single inspection, determine the cause and correct, if practical. </w:t>
      </w:r>
      <w:r w:rsidR="00175F4F" w:rsidRPr="00530C3F">
        <w:t xml:space="preserve"> </w:t>
      </w:r>
      <w:r w:rsidRPr="00530C3F">
        <w:t>Temperature difference is normally caused by</w:t>
      </w:r>
      <w:r w:rsidR="00175F4F" w:rsidRPr="00530C3F">
        <w:t xml:space="preserve"> different internal resistances;</w:t>
      </w:r>
    </w:p>
    <w:p w:rsidR="0002613F" w:rsidRPr="00530C3F" w:rsidRDefault="0002613F" w:rsidP="00E07FB4">
      <w:pPr>
        <w:pStyle w:val="Bullet1"/>
      </w:pPr>
      <w:r w:rsidRPr="00530C3F">
        <w:t xml:space="preserve">If a battery outside the system design limits is noted, determine the cause and correct, if practical. </w:t>
      </w:r>
      <w:r w:rsidR="00175F4F" w:rsidRPr="00530C3F">
        <w:t xml:space="preserve"> </w:t>
      </w:r>
      <w:r w:rsidRPr="00530C3F">
        <w:t>This will normally requ</w:t>
      </w:r>
      <w:r w:rsidR="00175F4F" w:rsidRPr="00530C3F">
        <w:t>ire cell or battery replacement;</w:t>
      </w:r>
    </w:p>
    <w:p w:rsidR="0002613F" w:rsidRPr="00530C3F" w:rsidRDefault="0002613F" w:rsidP="00E07FB4">
      <w:pPr>
        <w:pStyle w:val="Bullet1"/>
      </w:pPr>
      <w:r w:rsidRPr="00530C3F">
        <w:t xml:space="preserve">Remove excessive dirt or spilled electrolyte in accordance </w:t>
      </w:r>
      <w:r w:rsidR="00175F4F" w:rsidRPr="00530C3F">
        <w:t>with good workmanship practices;</w:t>
      </w:r>
    </w:p>
    <w:p w:rsidR="0002613F" w:rsidRPr="00530C3F" w:rsidRDefault="0002613F" w:rsidP="00E07FB4">
      <w:pPr>
        <w:pStyle w:val="Bullet1"/>
      </w:pPr>
      <w:r w:rsidRPr="00530C3F">
        <w:t>When the fully charged battery voltage is outside the manufacturer’s recommended range, the cause should be determined and corrected.</w:t>
      </w:r>
    </w:p>
    <w:p w:rsidR="0002613F" w:rsidRPr="00530C3F" w:rsidRDefault="0002613F" w:rsidP="00E07FB4">
      <w:pPr>
        <w:pStyle w:val="Bullet1"/>
      </w:pPr>
      <w:r w:rsidRPr="00530C3F">
        <w:t>Any other abnormal condition should be corrected as per the manufacturer’s recommendations</w:t>
      </w:r>
      <w:r w:rsidR="00E17A2C" w:rsidRPr="00530C3F">
        <w:t>.</w:t>
      </w:r>
    </w:p>
    <w:p w:rsidR="0002613F" w:rsidRPr="00530C3F" w:rsidRDefault="0002613F" w:rsidP="00175F4F">
      <w:pPr>
        <w:pStyle w:val="Heading3"/>
      </w:pPr>
      <w:bookmarkStart w:id="854" w:name="_Toc448321293"/>
      <w:r w:rsidRPr="00530C3F">
        <w:t>Equalizing charge</w:t>
      </w:r>
      <w:bookmarkEnd w:id="854"/>
    </w:p>
    <w:p w:rsidR="0002613F" w:rsidRPr="00530C3F" w:rsidRDefault="0002613F" w:rsidP="0002613F">
      <w:pPr>
        <w:pStyle w:val="BodyText"/>
      </w:pPr>
      <w:r w:rsidRPr="00530C3F">
        <w:t>The corrective action of an equalizing charge to bring the cells to uniform voltage and specific gravity levels, performed in accordance with the manufacturer’s instructions, is required after exhaustive discharges and inadequate charges</w:t>
      </w:r>
      <w:r w:rsidR="00343BA8">
        <w:t>, and when</w:t>
      </w:r>
      <w:r w:rsidRPr="00530C3F">
        <w:t xml:space="preserve">ever any of the following conditions are found. </w:t>
      </w:r>
      <w:r w:rsidR="00157476" w:rsidRPr="00530C3F">
        <w:t xml:space="preserve"> </w:t>
      </w:r>
      <w:r w:rsidRPr="00530C3F">
        <w:t xml:space="preserve">These conditions, if allowed to persist for extended periods, can reduce battery life. </w:t>
      </w:r>
      <w:r w:rsidR="00157476" w:rsidRPr="00530C3F">
        <w:t xml:space="preserve"> </w:t>
      </w:r>
      <w:r w:rsidRPr="00530C3F">
        <w:t>They do not necessarily indicate a loss of capacity.</w:t>
      </w:r>
    </w:p>
    <w:p w:rsidR="0002613F" w:rsidRPr="00530C3F" w:rsidRDefault="0002613F" w:rsidP="00E07FB4">
      <w:pPr>
        <w:pStyle w:val="Bullet1"/>
      </w:pPr>
      <w:r w:rsidRPr="00530C3F">
        <w:t xml:space="preserve">For wet lead acid cells, the specific gravity, corrected for temperature and electrolyte level, of an individual cell is more than 0.010 kg/l below the average of all </w:t>
      </w:r>
      <w:r w:rsidR="00157476" w:rsidRPr="00530C3F">
        <w:t>cells at the time of inspection;</w:t>
      </w:r>
    </w:p>
    <w:p w:rsidR="0002613F" w:rsidRPr="00530C3F" w:rsidRDefault="0002613F" w:rsidP="00E07FB4">
      <w:pPr>
        <w:pStyle w:val="Bullet1"/>
      </w:pPr>
      <w:r w:rsidRPr="00530C3F">
        <w:t>For wet lead acid cells, the average specific gravity, corrected for temperature and electrolyte levels, of all cells drops more than 0.010 kg/l from the average installation value wh</w:t>
      </w:r>
      <w:r w:rsidR="00157476" w:rsidRPr="00530C3F">
        <w:t>en the battery is fully charged;</w:t>
      </w:r>
    </w:p>
    <w:p w:rsidR="0002613F" w:rsidRPr="00530C3F" w:rsidRDefault="0002613F" w:rsidP="00E07FB4">
      <w:pPr>
        <w:pStyle w:val="Bullet1"/>
      </w:pPr>
      <w:r w:rsidRPr="00530C3F">
        <w:t xml:space="preserve">The fully charged cell voltage is 0.1 V outside of the manufacturer’s recommended end-of-charge cell voltage. </w:t>
      </w:r>
    </w:p>
    <w:p w:rsidR="0002613F" w:rsidRPr="00530C3F" w:rsidRDefault="00C95565" w:rsidP="00C95565">
      <w:pPr>
        <w:pStyle w:val="BodyText"/>
        <w:tabs>
          <w:tab w:val="left" w:pos="851"/>
        </w:tabs>
      </w:pPr>
      <w:r w:rsidRPr="00530C3F">
        <w:rPr>
          <w:b/>
          <w:bCs/>
        </w:rPr>
        <w:t>NOTE</w:t>
      </w:r>
      <w:r>
        <w:tab/>
      </w:r>
      <w:r w:rsidR="0002613F" w:rsidRPr="00530C3F">
        <w:t>The equalizing (high) voltage may present a hazard to other connected equipment.</w:t>
      </w:r>
    </w:p>
    <w:p w:rsidR="0002613F" w:rsidRPr="00530C3F" w:rsidRDefault="0002613F" w:rsidP="00157476">
      <w:pPr>
        <w:pStyle w:val="Heading3"/>
      </w:pPr>
      <w:bookmarkStart w:id="855" w:name="_Toc448321294"/>
      <w:r w:rsidRPr="00530C3F">
        <w:t>Changing electrolyte</w:t>
      </w:r>
      <w:bookmarkEnd w:id="855"/>
      <w:r w:rsidRPr="00530C3F">
        <w:t xml:space="preserve"> </w:t>
      </w:r>
    </w:p>
    <w:p w:rsidR="0002613F" w:rsidRPr="00530C3F" w:rsidRDefault="0002613F" w:rsidP="0002613F">
      <w:pPr>
        <w:pStyle w:val="BodyText"/>
      </w:pPr>
      <w:r w:rsidRPr="00530C3F">
        <w:t>In most battery operations, the electrolyte will retain its effectiveness for the life of the battery.</w:t>
      </w:r>
      <w:r w:rsidR="00A31538" w:rsidRPr="00530C3F">
        <w:t xml:space="preserve"> </w:t>
      </w:r>
      <w:r w:rsidRPr="00530C3F">
        <w:t xml:space="preserve"> Thus, normally it is not necessary to change the electrolyte.</w:t>
      </w:r>
      <w:r w:rsidR="00A31538" w:rsidRPr="00530C3F">
        <w:t xml:space="preserve"> </w:t>
      </w:r>
      <w:r w:rsidRPr="00530C3F">
        <w:t xml:space="preserve"> However, under certain battery operating conditions, involving high temperature and cycling, the electrolyte can become excessively contaminated. </w:t>
      </w:r>
      <w:r w:rsidR="00A31538" w:rsidRPr="00530C3F">
        <w:t xml:space="preserve"> </w:t>
      </w:r>
      <w:r w:rsidRPr="00530C3F">
        <w:t xml:space="preserve">Under these circumstances the performance of some battery types can be improved by replacing the electrolyte. </w:t>
      </w:r>
      <w:r w:rsidR="00A31538" w:rsidRPr="00530C3F">
        <w:t xml:space="preserve"> </w:t>
      </w:r>
      <w:r w:rsidRPr="00530C3F">
        <w:t>Specialist advice must be taken bef</w:t>
      </w:r>
      <w:r w:rsidR="00A31538" w:rsidRPr="00530C3F">
        <w:t>ore undertaking such operations.</w:t>
      </w:r>
    </w:p>
    <w:p w:rsidR="0002613F" w:rsidRPr="00530C3F" w:rsidRDefault="0002613F" w:rsidP="00157476">
      <w:pPr>
        <w:pStyle w:val="Heading3"/>
      </w:pPr>
      <w:bookmarkStart w:id="856" w:name="_Toc448321295"/>
      <w:r w:rsidRPr="00530C3F">
        <w:t>Cell replacement</w:t>
      </w:r>
      <w:bookmarkEnd w:id="856"/>
    </w:p>
    <w:p w:rsidR="0002613F" w:rsidRPr="00530C3F" w:rsidRDefault="0002613F" w:rsidP="0002613F">
      <w:pPr>
        <w:pStyle w:val="BodyText"/>
      </w:pPr>
      <w:r w:rsidRPr="00530C3F">
        <w:t xml:space="preserve">A faulty cell may be replaced by one in good condition of the same make, type, rating, and approximate age. </w:t>
      </w:r>
      <w:r w:rsidR="00A31538" w:rsidRPr="00530C3F">
        <w:t xml:space="preserve"> </w:t>
      </w:r>
      <w:r w:rsidRPr="00530C3F">
        <w:t>A new cell should not be installed in series with older cells except as a last resort.</w:t>
      </w:r>
    </w:p>
    <w:p w:rsidR="0002613F" w:rsidRPr="00530C3F" w:rsidRDefault="0002613F" w:rsidP="00157476">
      <w:pPr>
        <w:pStyle w:val="Heading3"/>
      </w:pPr>
      <w:bookmarkStart w:id="857" w:name="_Toc448321296"/>
      <w:r w:rsidRPr="00530C3F">
        <w:t>Stratification of the electrolyte</w:t>
      </w:r>
      <w:bookmarkEnd w:id="857"/>
    </w:p>
    <w:p w:rsidR="0002613F" w:rsidRPr="00530C3F" w:rsidRDefault="0002613F" w:rsidP="00A31538">
      <w:pPr>
        <w:pStyle w:val="BodyText"/>
      </w:pPr>
      <w:r w:rsidRPr="00530C3F">
        <w:t xml:space="preserve">The stratification of the electrolyte in large cells into levels of varying concentration can limit charge acceptance, discharge output, and life unless controlled during the charge process. </w:t>
      </w:r>
      <w:r w:rsidR="00A31538" w:rsidRPr="00530C3F">
        <w:t xml:space="preserve"> </w:t>
      </w:r>
      <w:r w:rsidRPr="00530C3F">
        <w:t>Two methods</w:t>
      </w:r>
      <w:r w:rsidR="00A31538" w:rsidRPr="00530C3F">
        <w:t xml:space="preserve"> for stratification control are</w:t>
      </w:r>
      <w:r w:rsidRPr="00530C3F">
        <w:t xml:space="preserve"> by deliberate gassing of the plates during overcharge at the finishing rate or by agitation of cell electrolyte by pumps (usually airlift pumps).</w:t>
      </w:r>
    </w:p>
    <w:p w:rsidR="0002613F" w:rsidRPr="00530C3F" w:rsidRDefault="0002613F" w:rsidP="00A31538">
      <w:pPr>
        <w:pStyle w:val="Heading3"/>
      </w:pPr>
      <w:bookmarkStart w:id="858" w:name="_Toc448321297"/>
      <w:r w:rsidRPr="00530C3F">
        <w:t>Memory Effect</w:t>
      </w:r>
      <w:bookmarkEnd w:id="858"/>
      <w:r w:rsidRPr="00530C3F">
        <w:t xml:space="preserve"> </w:t>
      </w:r>
    </w:p>
    <w:p w:rsidR="0002613F" w:rsidRPr="00530C3F" w:rsidRDefault="0002613F" w:rsidP="00A31538">
      <w:pPr>
        <w:pStyle w:val="BodyText"/>
      </w:pPr>
      <w:r w:rsidRPr="00530C3F">
        <w:t>The memory effect, describing a process which results in the temporary reduction of the capacity of a nickel-cadmium sintered cell following repetitive shallow charge / discharge cycles, is completely reversible by a maintenance cycle consisting of a thorough discharge followed by a full and complete charge/overcharge.</w:t>
      </w:r>
    </w:p>
    <w:p w:rsidR="0002613F" w:rsidRPr="00530C3F" w:rsidRDefault="0002613F" w:rsidP="00A31538">
      <w:pPr>
        <w:pStyle w:val="Heading2"/>
      </w:pPr>
      <w:bookmarkStart w:id="859" w:name="_Toc211340490"/>
      <w:bookmarkStart w:id="860" w:name="_Toc448321298"/>
      <w:r w:rsidRPr="00530C3F">
        <w:t>Remote Monitoring</w:t>
      </w:r>
      <w:bookmarkEnd w:id="859"/>
      <w:bookmarkEnd w:id="860"/>
    </w:p>
    <w:p w:rsidR="0002613F" w:rsidRPr="00530C3F" w:rsidRDefault="0002613F" w:rsidP="00A31538">
      <w:pPr>
        <w:pStyle w:val="BodyText"/>
      </w:pPr>
      <w:r w:rsidRPr="00530C3F">
        <w:t xml:space="preserve">In many instances, accessibility is poor, and frequent routine maintenance visits uneconomic. </w:t>
      </w:r>
      <w:r w:rsidR="00A31538" w:rsidRPr="00530C3F">
        <w:t xml:space="preserve"> </w:t>
      </w:r>
      <w:r w:rsidRPr="00530C3F">
        <w:t xml:space="preserve">The parameters, which require monitoring and recording, depend to some extent upon the type of battery power system. </w:t>
      </w:r>
      <w:r w:rsidR="00A31538" w:rsidRPr="00530C3F">
        <w:t xml:space="preserve"> </w:t>
      </w:r>
      <w:r w:rsidRPr="00530C3F">
        <w:t>However, where appropriate the following parameters should be included:</w:t>
      </w:r>
    </w:p>
    <w:p w:rsidR="0002613F" w:rsidRPr="00530C3F" w:rsidRDefault="0002613F" w:rsidP="00E07FB4">
      <w:pPr>
        <w:pStyle w:val="Bullet1"/>
      </w:pPr>
      <w:r w:rsidRPr="00530C3F">
        <w:t>Battery terminal voltage</w:t>
      </w:r>
    </w:p>
    <w:p w:rsidR="0002613F" w:rsidRPr="00530C3F" w:rsidRDefault="0002613F" w:rsidP="00E07FB4">
      <w:pPr>
        <w:pStyle w:val="Bullet1"/>
      </w:pPr>
      <w:r w:rsidRPr="00530C3F">
        <w:t>Charger status (load / charge current)</w:t>
      </w:r>
    </w:p>
    <w:p w:rsidR="0002613F" w:rsidRPr="00530C3F" w:rsidRDefault="0002613F" w:rsidP="00E07FB4">
      <w:pPr>
        <w:pStyle w:val="Bullet1"/>
      </w:pPr>
      <w:r w:rsidRPr="00530C3F">
        <w:t>Battery temperature</w:t>
      </w:r>
    </w:p>
    <w:p w:rsidR="0002613F" w:rsidRPr="00530C3F" w:rsidRDefault="0002613F" w:rsidP="00E07FB4">
      <w:pPr>
        <w:pStyle w:val="Bullet1"/>
      </w:pPr>
      <w:r w:rsidRPr="00530C3F">
        <w:t>Electrolyte level</w:t>
      </w:r>
    </w:p>
    <w:p w:rsidR="0002613F" w:rsidRPr="00530C3F" w:rsidRDefault="0002613F" w:rsidP="00C95565">
      <w:pPr>
        <w:pStyle w:val="BodyText"/>
        <w:tabs>
          <w:tab w:val="left" w:pos="851"/>
        </w:tabs>
        <w:rPr>
          <w:b/>
          <w:bCs/>
        </w:rPr>
      </w:pPr>
      <w:r w:rsidRPr="00530C3F">
        <w:rPr>
          <w:b/>
          <w:bCs/>
        </w:rPr>
        <w:t>NOTE</w:t>
      </w:r>
      <w:r w:rsidR="00C95565">
        <w:tab/>
      </w:r>
      <w:r w:rsidRPr="00530C3F">
        <w:t>If the site is to be monitored remotely, climatic protection is necessary.</w:t>
      </w:r>
    </w:p>
    <w:p w:rsidR="0002613F" w:rsidRPr="00530C3F" w:rsidRDefault="0002613F" w:rsidP="00C95565">
      <w:pPr>
        <w:pStyle w:val="BodyText"/>
      </w:pPr>
    </w:p>
    <w:p w:rsidR="0002613F" w:rsidRPr="00530C3F" w:rsidRDefault="0002613F" w:rsidP="00A31538">
      <w:pPr>
        <w:pStyle w:val="Annex"/>
      </w:pPr>
      <w:r w:rsidRPr="00530C3F">
        <w:br w:type="page"/>
      </w:r>
      <w:bookmarkStart w:id="861" w:name="_Toc448321299"/>
      <w:r w:rsidR="00E07FB4" w:rsidRPr="00530C3F">
        <w:rPr>
          <w:caps w:val="0"/>
        </w:rPr>
        <w:t>REFERENCES</w:t>
      </w:r>
      <w:bookmarkEnd w:id="861"/>
    </w:p>
    <w:p w:rsidR="0002613F" w:rsidRPr="00530C3F" w:rsidRDefault="0002613F" w:rsidP="0002613F">
      <w:pPr>
        <w:pStyle w:val="References"/>
        <w:ind w:left="567" w:hanging="567"/>
      </w:pPr>
      <w:r w:rsidRPr="00530C3F">
        <w:t>(UK) Institution of Electrical Engineers Regulations for Electrical Equipment of Ships (Section 14).</w:t>
      </w:r>
    </w:p>
    <w:p w:rsidR="0002613F" w:rsidRPr="00530C3F" w:rsidRDefault="0002613F" w:rsidP="0002613F">
      <w:pPr>
        <w:pStyle w:val="References"/>
        <w:ind w:left="567" w:hanging="567"/>
      </w:pPr>
      <w:r w:rsidRPr="00530C3F">
        <w:t>Deutsches Institut f</w:t>
      </w:r>
      <w:r w:rsidRPr="00530C3F">
        <w:rPr>
          <w:szCs w:val="36"/>
        </w:rPr>
        <w:t xml:space="preserve">ür Normung e.V (DIN). </w:t>
      </w:r>
      <w:r w:rsidR="00C95565">
        <w:rPr>
          <w:szCs w:val="36"/>
        </w:rPr>
        <w:t xml:space="preserve"> </w:t>
      </w:r>
      <w:r w:rsidRPr="00530C3F">
        <w:rPr>
          <w:i/>
        </w:rPr>
        <w:t>Accumulators, electrolyte and refilling water, general</w:t>
      </w:r>
      <w:r w:rsidRPr="00530C3F">
        <w:t>. DIN 43530-1</w:t>
      </w:r>
    </w:p>
    <w:p w:rsidR="0002613F" w:rsidRPr="00530C3F" w:rsidRDefault="0002613F" w:rsidP="0002613F">
      <w:pPr>
        <w:pStyle w:val="References"/>
        <w:ind w:left="567" w:hanging="567"/>
      </w:pPr>
      <w:r w:rsidRPr="00530C3F">
        <w:t>Deutsches Institut f</w:t>
      </w:r>
      <w:r w:rsidRPr="00530C3F">
        <w:rPr>
          <w:szCs w:val="36"/>
        </w:rPr>
        <w:t xml:space="preserve">ür Normung e.V (DIN). </w:t>
      </w:r>
      <w:r w:rsidR="00C95565">
        <w:rPr>
          <w:szCs w:val="36"/>
        </w:rPr>
        <w:t xml:space="preserve"> </w:t>
      </w:r>
      <w:r w:rsidRPr="00530C3F">
        <w:rPr>
          <w:i/>
        </w:rPr>
        <w:t>Accumulators; electrolyte and refilling water; electrolyte for lead acid batteries</w:t>
      </w:r>
      <w:r w:rsidRPr="00530C3F">
        <w:t>. DIN 43530-2</w:t>
      </w:r>
    </w:p>
    <w:p w:rsidR="0002613F" w:rsidRPr="00530C3F" w:rsidRDefault="0002613F" w:rsidP="0002613F">
      <w:pPr>
        <w:pStyle w:val="References"/>
        <w:ind w:left="567" w:hanging="567"/>
      </w:pPr>
      <w:r w:rsidRPr="00530C3F">
        <w:t xml:space="preserve">European Standardisation Organisation CENELEC (1995) </w:t>
      </w:r>
      <w:r w:rsidRPr="00530C3F">
        <w:rPr>
          <w:i/>
        </w:rPr>
        <w:t xml:space="preserve">EN 50091– Uninterruptible Power Systems </w:t>
      </w:r>
      <w:r w:rsidRPr="00530C3F">
        <w:t>(</w:t>
      </w:r>
      <w:smartTag w:uri="urn:schemas-microsoft-com:office:smarttags" w:element="stockticker">
        <w:r w:rsidRPr="00530C3F">
          <w:t>UPS</w:t>
        </w:r>
      </w:smartTag>
      <w:r w:rsidRPr="00530C3F">
        <w:t xml:space="preserve">) (EN 50091). </w:t>
      </w:r>
    </w:p>
    <w:p w:rsidR="0002613F" w:rsidRPr="00530C3F" w:rsidRDefault="0002613F" w:rsidP="0002613F">
      <w:pPr>
        <w:pStyle w:val="References"/>
        <w:ind w:left="567" w:hanging="567"/>
      </w:pPr>
      <w:r w:rsidRPr="00530C3F">
        <w:t>Eveready Battery.</w:t>
      </w:r>
      <w:r w:rsidR="00C95565">
        <w:t xml:space="preserve"> </w:t>
      </w:r>
      <w:r w:rsidRPr="00530C3F">
        <w:t xml:space="preserve"> (1990) </w:t>
      </w:r>
      <w:r w:rsidRPr="00530C3F">
        <w:rPr>
          <w:i/>
        </w:rPr>
        <w:t>Engineering Data, Alkaline</w:t>
      </w:r>
      <w:r w:rsidRPr="00530C3F">
        <w:t xml:space="preserve"> (Volume 2A).  Eveready Battery Company Inc., Suite 203, 6133 Rockside Road, Independence, OH 44131, USA.</w:t>
      </w:r>
    </w:p>
    <w:p w:rsidR="0002613F" w:rsidRPr="00530C3F" w:rsidRDefault="0002613F" w:rsidP="0002613F">
      <w:pPr>
        <w:pStyle w:val="References"/>
        <w:ind w:left="567" w:hanging="567"/>
      </w:pPr>
      <w:r w:rsidRPr="00530C3F">
        <w:t xml:space="preserve">Exide Corporation. </w:t>
      </w:r>
      <w:r w:rsidR="00C95565">
        <w:t xml:space="preserve"> </w:t>
      </w:r>
      <w:r w:rsidRPr="00530C3F">
        <w:t>(September 1985).</w:t>
      </w:r>
      <w:r w:rsidR="00C95565">
        <w:t xml:space="preserve"> </w:t>
      </w:r>
      <w:r w:rsidRPr="00530C3F">
        <w:t xml:space="preserve"> </w:t>
      </w:r>
      <w:r w:rsidRPr="00530C3F">
        <w:rPr>
          <w:i/>
        </w:rPr>
        <w:t>Instructions for Installing and Operating Solar Batteries</w:t>
      </w:r>
      <w:r w:rsidRPr="00530C3F">
        <w:t xml:space="preserve"> [Brochure].  Exide Corporation, 645 Penn St., Reading, PA 19601, USA.</w:t>
      </w:r>
    </w:p>
    <w:p w:rsidR="0002613F" w:rsidRPr="00530C3F" w:rsidRDefault="0002613F" w:rsidP="0002613F">
      <w:pPr>
        <w:pStyle w:val="References"/>
        <w:ind w:left="567" w:hanging="567"/>
      </w:pPr>
      <w:r w:rsidRPr="00530C3F">
        <w:t xml:space="preserve">IEEE Standards Office. (November 1990). </w:t>
      </w:r>
      <w:r w:rsidR="00C95565">
        <w:t xml:space="preserve"> </w:t>
      </w:r>
      <w:r w:rsidRPr="00530C3F">
        <w:rPr>
          <w:i/>
        </w:rPr>
        <w:t>Recommended Practice for Installation and Maintenance of Nickel-Cadmium Batteries for Photovoltaic Systems</w:t>
      </w:r>
      <w:r w:rsidRPr="00530C3F">
        <w:t xml:space="preserve"> (IEEE Standard 1145-1990). </w:t>
      </w:r>
      <w:r w:rsidR="00C95565">
        <w:t xml:space="preserve"> </w:t>
      </w:r>
      <w:r w:rsidRPr="00530C3F">
        <w:t>445 Hoes Lane, PO</w:t>
      </w:r>
      <w:r w:rsidR="00C95565">
        <w:t xml:space="preserve"> Box 1331, Piscataway, NJ, USA.</w:t>
      </w:r>
    </w:p>
    <w:p w:rsidR="0002613F" w:rsidRPr="00530C3F" w:rsidRDefault="0002613F" w:rsidP="0002613F">
      <w:pPr>
        <w:pStyle w:val="References"/>
        <w:ind w:left="567" w:hanging="567"/>
      </w:pPr>
      <w:r w:rsidRPr="00530C3F">
        <w:t xml:space="preserve">Institute of Electrical and Electronics Engineers (IEEE) Standards Office. </w:t>
      </w:r>
      <w:r w:rsidR="00C95565">
        <w:t xml:space="preserve"> </w:t>
      </w:r>
      <w:r w:rsidRPr="00530C3F">
        <w:t>(June 2000).</w:t>
      </w:r>
      <w:r w:rsidR="00C95565">
        <w:t xml:space="preserve"> </w:t>
      </w:r>
      <w:r w:rsidRPr="00530C3F">
        <w:t xml:space="preserve"> </w:t>
      </w:r>
      <w:r w:rsidRPr="00530C3F">
        <w:rPr>
          <w:i/>
        </w:rPr>
        <w:t>Recommended Practice for Installation of Lead-Acid Batteries for Photovoltaic (PV) Systems</w:t>
      </w:r>
      <w:r w:rsidRPr="00530C3F">
        <w:t xml:space="preserve"> (IEEE Standard 937-2000). 445 Hoes Lane, PO Box 1331, Piscataway, NJ, USA:.</w:t>
      </w:r>
    </w:p>
    <w:p w:rsidR="0002613F" w:rsidRPr="00530C3F" w:rsidRDefault="0002613F" w:rsidP="0002613F">
      <w:pPr>
        <w:pStyle w:val="References"/>
        <w:ind w:left="567" w:hanging="567"/>
      </w:pPr>
      <w:r w:rsidRPr="00530C3F">
        <w:t xml:space="preserve">International Association of Lighthouse Authorities. (1987). </w:t>
      </w:r>
      <w:r w:rsidRPr="00530C3F">
        <w:rPr>
          <w:i/>
        </w:rPr>
        <w:t xml:space="preserve">Report – </w:t>
      </w:r>
      <w:smartTag w:uri="urn:schemas-microsoft-com:office:smarttags" w:element="PersonName">
        <w:r w:rsidRPr="00530C3F">
          <w:rPr>
            <w:i/>
          </w:rPr>
          <w:t>IALA</w:t>
        </w:r>
      </w:smartTag>
      <w:r w:rsidRPr="00530C3F">
        <w:rPr>
          <w:i/>
        </w:rPr>
        <w:t>BATT Workshop on Batteries, Drujba, Bulgaria</w:t>
      </w:r>
      <w:r w:rsidRPr="00530C3F">
        <w:t xml:space="preserve">. </w:t>
      </w:r>
      <w:r w:rsidR="00C95565">
        <w:t xml:space="preserve"> </w:t>
      </w:r>
      <w:smartTag w:uri="urn:schemas-microsoft-com:office:smarttags" w:element="PersonName">
        <w:r w:rsidRPr="00530C3F">
          <w:t>IALA</w:t>
        </w:r>
      </w:smartTag>
      <w:r w:rsidRPr="00530C3F">
        <w:t>-AISM 20 ter rue Schnapper, 78100 St-Germain-en-Laye, France.</w:t>
      </w:r>
    </w:p>
    <w:p w:rsidR="0002613F" w:rsidRPr="00530C3F" w:rsidRDefault="0002613F" w:rsidP="0002613F">
      <w:pPr>
        <w:pStyle w:val="References"/>
        <w:ind w:left="567" w:hanging="567"/>
      </w:pPr>
      <w:r w:rsidRPr="00530C3F">
        <w:t>International Association of Lighthouse Authorities.</w:t>
      </w:r>
      <w:r w:rsidR="00C95565">
        <w:t xml:space="preserve"> </w:t>
      </w:r>
      <w:r w:rsidRPr="00530C3F">
        <w:t xml:space="preserve"> (1989). </w:t>
      </w:r>
      <w:r w:rsidR="00C95565">
        <w:t xml:space="preserve"> </w:t>
      </w:r>
      <w:smartTag w:uri="urn:schemas-microsoft-com:office:smarttags" w:element="PersonName">
        <w:r w:rsidRPr="00530C3F">
          <w:rPr>
            <w:i/>
          </w:rPr>
          <w:t>IALA</w:t>
        </w:r>
      </w:smartTag>
      <w:r w:rsidRPr="00530C3F">
        <w:rPr>
          <w:i/>
        </w:rPr>
        <w:t xml:space="preserve"> Guide to Availability and Reliability of Aids to Navigation</w:t>
      </w:r>
      <w:r w:rsidRPr="00530C3F">
        <w:t xml:space="preserve"> (Chapter II-4).  </w:t>
      </w:r>
      <w:smartTag w:uri="urn:schemas-microsoft-com:office:smarttags" w:element="PersonName">
        <w:r w:rsidRPr="00530C3F">
          <w:t>IALA</w:t>
        </w:r>
      </w:smartTag>
      <w:r w:rsidRPr="00530C3F">
        <w:t>-AISM 20 ter rue Schnapper, 78100 St-Germain-en-Laye, France.</w:t>
      </w:r>
    </w:p>
    <w:p w:rsidR="0002613F" w:rsidRPr="00530C3F" w:rsidRDefault="0002613F" w:rsidP="0002613F">
      <w:pPr>
        <w:pStyle w:val="References"/>
        <w:ind w:left="567" w:hanging="567"/>
      </w:pPr>
      <w:r w:rsidRPr="00530C3F">
        <w:t xml:space="preserve">International Association of Lighthouse Authorities. (1993). </w:t>
      </w:r>
      <w:r w:rsidR="00C95565">
        <w:t xml:space="preserve"> </w:t>
      </w:r>
      <w:r w:rsidRPr="00530C3F">
        <w:rPr>
          <w:i/>
        </w:rPr>
        <w:t xml:space="preserve">Report – </w:t>
      </w:r>
      <w:smartTag w:uri="urn:schemas-microsoft-com:office:smarttags" w:element="PersonName">
        <w:r w:rsidRPr="00530C3F">
          <w:rPr>
            <w:i/>
          </w:rPr>
          <w:t>IALA</w:t>
        </w:r>
      </w:smartTag>
      <w:r w:rsidRPr="00530C3F">
        <w:rPr>
          <w:i/>
        </w:rPr>
        <w:t>BATT Workshop on Batteries</w:t>
      </w:r>
      <w:r w:rsidRPr="00530C3F">
        <w:t xml:space="preserve">. </w:t>
      </w:r>
      <w:r w:rsidR="00C95565">
        <w:t xml:space="preserve"> </w:t>
      </w:r>
      <w:smartTag w:uri="urn:schemas-microsoft-com:office:smarttags" w:element="PersonName">
        <w:r w:rsidRPr="00530C3F">
          <w:t>IALA</w:t>
        </w:r>
      </w:smartTag>
      <w:r w:rsidRPr="00530C3F">
        <w:t>-AISM 20ter rue Schnapper, 78100 St-Germain-en-Laye, France.</w:t>
      </w:r>
    </w:p>
    <w:p w:rsidR="0002613F" w:rsidRPr="00530C3F" w:rsidRDefault="0002613F" w:rsidP="0002613F">
      <w:pPr>
        <w:pStyle w:val="References"/>
        <w:ind w:left="567" w:hanging="567"/>
      </w:pPr>
      <w:r w:rsidRPr="00530C3F">
        <w:t>International Association of Lighthouse Authorities.</w:t>
      </w:r>
      <w:r w:rsidR="00C95565">
        <w:t xml:space="preserve"> </w:t>
      </w:r>
      <w:r w:rsidRPr="00530C3F">
        <w:t xml:space="preserve"> (1994, revised 1996). </w:t>
      </w:r>
      <w:r w:rsidR="00C95565">
        <w:t xml:space="preserve"> </w:t>
      </w:r>
      <w:smartTag w:uri="urn:schemas-microsoft-com:office:smarttags" w:element="PersonName">
        <w:r w:rsidRPr="00530C3F">
          <w:rPr>
            <w:i/>
          </w:rPr>
          <w:t>IALA</w:t>
        </w:r>
      </w:smartTag>
      <w:r w:rsidRPr="00530C3F">
        <w:rPr>
          <w:i/>
        </w:rPr>
        <w:t xml:space="preserve"> Guideline 1002 for the safe handling of batteries</w:t>
      </w:r>
      <w:r w:rsidRPr="00530C3F">
        <w:t xml:space="preserve">. </w:t>
      </w:r>
      <w:r w:rsidR="00C95565">
        <w:t xml:space="preserve"> </w:t>
      </w:r>
      <w:smartTag w:uri="urn:schemas-microsoft-com:office:smarttags" w:element="PersonName">
        <w:r w:rsidRPr="00530C3F">
          <w:t>IALA</w:t>
        </w:r>
      </w:smartTag>
      <w:r w:rsidRPr="00530C3F">
        <w:t>-AISM 20ter rue Schnapper, 78100 St-Germain-en-Laye, France.</w:t>
      </w:r>
    </w:p>
    <w:p w:rsidR="0002613F" w:rsidRPr="00530C3F" w:rsidRDefault="0002613F" w:rsidP="0002613F">
      <w:pPr>
        <w:pStyle w:val="References"/>
        <w:ind w:left="567" w:hanging="567"/>
      </w:pPr>
      <w:r w:rsidRPr="00530C3F">
        <w:t>International Association of Lighthouse Authorities.</w:t>
      </w:r>
      <w:r w:rsidR="00C95565">
        <w:t xml:space="preserve"> </w:t>
      </w:r>
      <w:r w:rsidRPr="00530C3F">
        <w:t xml:space="preserve"> (1997).</w:t>
      </w:r>
      <w:r w:rsidR="00C95565">
        <w:t xml:space="preserve"> </w:t>
      </w:r>
      <w:r w:rsidRPr="00530C3F">
        <w:t xml:space="preserve"> </w:t>
      </w:r>
      <w:r w:rsidRPr="00530C3F">
        <w:rPr>
          <w:i/>
        </w:rPr>
        <w:t xml:space="preserve">Report – </w:t>
      </w:r>
      <w:smartTag w:uri="urn:schemas-microsoft-com:office:smarttags" w:element="PersonName">
        <w:r w:rsidRPr="00530C3F">
          <w:rPr>
            <w:i/>
          </w:rPr>
          <w:t>IALA</w:t>
        </w:r>
      </w:smartTag>
      <w:r w:rsidRPr="00530C3F">
        <w:rPr>
          <w:i/>
        </w:rPr>
        <w:t>BATT Workshop on Batteries</w:t>
      </w:r>
      <w:r w:rsidRPr="00530C3F">
        <w:t xml:space="preserve">. </w:t>
      </w:r>
      <w:r w:rsidR="00C95565">
        <w:t xml:space="preserve"> </w:t>
      </w:r>
      <w:smartTag w:uri="urn:schemas-microsoft-com:office:smarttags" w:element="PersonName">
        <w:r w:rsidRPr="00530C3F">
          <w:t>IALA</w:t>
        </w:r>
      </w:smartTag>
      <w:r w:rsidRPr="00530C3F">
        <w:t>-AISM 20ter rue Schnapper, 78100 St-Germain-en-Laye, France.</w:t>
      </w:r>
    </w:p>
    <w:p w:rsidR="0002613F" w:rsidRPr="00530C3F" w:rsidRDefault="0002613F" w:rsidP="0002613F">
      <w:pPr>
        <w:pStyle w:val="References"/>
        <w:ind w:left="567" w:hanging="567"/>
      </w:pPr>
      <w:r w:rsidRPr="00530C3F">
        <w:t>International Association of Lighthouse Authorities.</w:t>
      </w:r>
      <w:r w:rsidR="00C95565">
        <w:t xml:space="preserve"> </w:t>
      </w:r>
      <w:r w:rsidRPr="00530C3F">
        <w:t xml:space="preserve"> (April 1999).</w:t>
      </w:r>
      <w:r w:rsidR="00C95565">
        <w:t xml:space="preserve"> </w:t>
      </w:r>
      <w:r w:rsidRPr="00530C3F">
        <w:t xml:space="preserve"> </w:t>
      </w:r>
      <w:r w:rsidRPr="00530C3F">
        <w:rPr>
          <w:i/>
        </w:rPr>
        <w:t xml:space="preserve">Results – </w:t>
      </w:r>
      <w:smartTag w:uri="urn:schemas-microsoft-com:office:smarttags" w:element="PersonName">
        <w:r w:rsidRPr="00530C3F">
          <w:rPr>
            <w:i/>
          </w:rPr>
          <w:t>IALA</w:t>
        </w:r>
      </w:smartTag>
      <w:r w:rsidRPr="00530C3F">
        <w:rPr>
          <w:i/>
        </w:rPr>
        <w:t xml:space="preserve"> questionnaire on batteries</w:t>
      </w:r>
      <w:r w:rsidRPr="00530C3F">
        <w:t xml:space="preserve">. </w:t>
      </w:r>
      <w:r w:rsidR="00C95565">
        <w:t xml:space="preserve"> </w:t>
      </w:r>
      <w:smartTag w:uri="urn:schemas-microsoft-com:office:smarttags" w:element="PersonName">
        <w:r w:rsidRPr="00530C3F">
          <w:t>IALA</w:t>
        </w:r>
      </w:smartTag>
      <w:r w:rsidRPr="00530C3F">
        <w:t>-AISM 20ter rue Schnapper, 78100 St-Germain-en-Laye, France.</w:t>
      </w:r>
    </w:p>
    <w:p w:rsidR="0002613F" w:rsidRPr="00530C3F" w:rsidRDefault="0002613F" w:rsidP="0002613F">
      <w:pPr>
        <w:pStyle w:val="References"/>
        <w:ind w:left="567" w:hanging="567"/>
      </w:pPr>
      <w:r w:rsidRPr="00530C3F">
        <w:t xml:space="preserve">International Electrotechnical Commission (IEC). </w:t>
      </w:r>
      <w:r w:rsidR="00C95565">
        <w:t xml:space="preserve"> </w:t>
      </w:r>
      <w:r w:rsidRPr="00530C3F">
        <w:t xml:space="preserve">(1987). </w:t>
      </w:r>
      <w:r w:rsidR="00C95565">
        <w:t xml:space="preserve"> </w:t>
      </w:r>
      <w:r w:rsidRPr="00530C3F">
        <w:rPr>
          <w:i/>
        </w:rPr>
        <w:t xml:space="preserve">Stationary lead-acid batteries – General requirements and methods of test Part1: Vented Types (Amendment No. 1 1998-01; Amendment No 2 1990-12), </w:t>
      </w:r>
      <w:r w:rsidRPr="00530C3F">
        <w:t>IEC 60986-1. IEC Geneva, Switzerland.</w:t>
      </w:r>
    </w:p>
    <w:p w:rsidR="0002613F" w:rsidRPr="00530C3F" w:rsidRDefault="0002613F" w:rsidP="0002613F">
      <w:pPr>
        <w:pStyle w:val="References"/>
        <w:ind w:left="567" w:hanging="567"/>
      </w:pPr>
      <w:r w:rsidRPr="00530C3F">
        <w:t>International Electrotechnical Commission (IEC).</w:t>
      </w:r>
      <w:r w:rsidR="00C95565">
        <w:t xml:space="preserve"> </w:t>
      </w:r>
      <w:r w:rsidRPr="00530C3F">
        <w:t xml:space="preserve"> (1988). </w:t>
      </w:r>
      <w:r w:rsidR="00C95565">
        <w:t xml:space="preserve"> </w:t>
      </w:r>
      <w:r w:rsidRPr="00530C3F">
        <w:rPr>
          <w:i/>
        </w:rPr>
        <w:t xml:space="preserve">Sealed nickel-cadmium prismatic rechargeable single cells.  </w:t>
      </w:r>
      <w:r w:rsidRPr="00530C3F">
        <w:t>IEC 60622. IEC Geneva, Switzerland.</w:t>
      </w:r>
    </w:p>
    <w:p w:rsidR="0002613F" w:rsidRPr="00530C3F" w:rsidRDefault="0002613F" w:rsidP="0002613F">
      <w:pPr>
        <w:pStyle w:val="References"/>
        <w:ind w:left="567" w:hanging="567"/>
      </w:pPr>
      <w:r w:rsidRPr="00530C3F">
        <w:t xml:space="preserve">International Electrotechnical Commission (IEC). </w:t>
      </w:r>
      <w:r w:rsidR="00C95565">
        <w:t xml:space="preserve"> </w:t>
      </w:r>
      <w:r w:rsidRPr="00530C3F">
        <w:t xml:space="preserve">(1990). </w:t>
      </w:r>
      <w:r w:rsidR="00C95565">
        <w:t xml:space="preserve"> </w:t>
      </w:r>
      <w:r w:rsidRPr="00530C3F">
        <w:rPr>
          <w:i/>
        </w:rPr>
        <w:t xml:space="preserve">Vented nickel-cadmium prismatic rechargeable single cells.  </w:t>
      </w:r>
      <w:r w:rsidRPr="00530C3F">
        <w:t>IEC 60623. IEC Geneva, Switzerland.</w:t>
      </w:r>
    </w:p>
    <w:p w:rsidR="0002613F" w:rsidRPr="00530C3F" w:rsidRDefault="0002613F" w:rsidP="0002613F">
      <w:pPr>
        <w:pStyle w:val="References"/>
        <w:ind w:left="567" w:hanging="567"/>
      </w:pPr>
      <w:r w:rsidRPr="00530C3F">
        <w:t xml:space="preserve">International Electrotechnical Commission (IEC). </w:t>
      </w:r>
      <w:r w:rsidR="00C95565">
        <w:t xml:space="preserve"> </w:t>
      </w:r>
      <w:r w:rsidRPr="00530C3F">
        <w:t xml:space="preserve">(1991). </w:t>
      </w:r>
      <w:r w:rsidR="00C95565">
        <w:t xml:space="preserve"> </w:t>
      </w:r>
      <w:r w:rsidRPr="00530C3F">
        <w:rPr>
          <w:i/>
        </w:rPr>
        <w:t xml:space="preserve">International Electrotechnical vocabulary, </w:t>
      </w:r>
      <w:r w:rsidRPr="00530C3F">
        <w:t>IEC 50(486). IEC Geneva, Switzerland.</w:t>
      </w:r>
    </w:p>
    <w:p w:rsidR="0002613F" w:rsidRPr="00530C3F" w:rsidRDefault="0002613F" w:rsidP="0002613F">
      <w:pPr>
        <w:pStyle w:val="References"/>
        <w:ind w:left="567" w:hanging="567"/>
      </w:pPr>
      <w:r w:rsidRPr="00530C3F">
        <w:t xml:space="preserve">International Electrotechnical Commission (IEC). </w:t>
      </w:r>
      <w:r w:rsidR="00C95565">
        <w:t xml:space="preserve"> </w:t>
      </w:r>
      <w:r w:rsidRPr="00530C3F">
        <w:t xml:space="preserve">(1991). </w:t>
      </w:r>
      <w:r w:rsidR="00C95565">
        <w:t xml:space="preserve"> </w:t>
      </w:r>
      <w:r w:rsidRPr="00530C3F">
        <w:rPr>
          <w:i/>
        </w:rPr>
        <w:t xml:space="preserve">Portable lead-acid cells and batteries (Valve regulated types) Part1: General requirements, functional characteristics – methods of test.  </w:t>
      </w:r>
      <w:r w:rsidRPr="00530C3F">
        <w:t>IEC 61056-1. IEC Geneva, Switzerland.</w:t>
      </w:r>
    </w:p>
    <w:p w:rsidR="0002613F" w:rsidRPr="00530C3F" w:rsidRDefault="0002613F" w:rsidP="0002613F">
      <w:pPr>
        <w:pStyle w:val="References"/>
        <w:ind w:left="567" w:hanging="567"/>
      </w:pPr>
      <w:r w:rsidRPr="00530C3F">
        <w:t xml:space="preserve">International Electrotechnical Commission (IEC). </w:t>
      </w:r>
      <w:r w:rsidR="00C95565">
        <w:t xml:space="preserve"> </w:t>
      </w:r>
      <w:r w:rsidRPr="00530C3F">
        <w:t xml:space="preserve">(1995). </w:t>
      </w:r>
      <w:r w:rsidR="00C95565">
        <w:t xml:space="preserve"> </w:t>
      </w:r>
      <w:r w:rsidRPr="00530C3F">
        <w:rPr>
          <w:i/>
        </w:rPr>
        <w:t xml:space="preserve">Stationary lead-acid batteries – General requirements and methods of test Part2: Valve Regulated Types, </w:t>
      </w:r>
      <w:r w:rsidRPr="00530C3F">
        <w:t>IEC 60986-2. IEC Geneva, Switzerland.</w:t>
      </w:r>
    </w:p>
    <w:p w:rsidR="0002613F" w:rsidRPr="00530C3F" w:rsidRDefault="0002613F" w:rsidP="0002613F">
      <w:pPr>
        <w:pStyle w:val="References"/>
        <w:ind w:left="567" w:hanging="567"/>
      </w:pPr>
      <w:r w:rsidRPr="00530C3F">
        <w:t>International Electrotechnical Commission (IEC).</w:t>
      </w:r>
      <w:r w:rsidR="00C95565">
        <w:t xml:space="preserve"> </w:t>
      </w:r>
      <w:r w:rsidRPr="00530C3F">
        <w:t xml:space="preserve"> (1999). </w:t>
      </w:r>
      <w:r w:rsidR="00C95565">
        <w:t xml:space="preserve"> </w:t>
      </w:r>
      <w:r w:rsidRPr="00530C3F">
        <w:rPr>
          <w:i/>
        </w:rPr>
        <w:t xml:space="preserve">Secondary Cells and batteries for solar photovoltaic energy systems – General requirements and methods of test, </w:t>
      </w:r>
      <w:r w:rsidRPr="00530C3F">
        <w:t>IEC 61427. IEC Geneva, Switzerland.</w:t>
      </w:r>
    </w:p>
    <w:p w:rsidR="0002613F" w:rsidRPr="00530C3F" w:rsidRDefault="0002613F" w:rsidP="0002613F">
      <w:pPr>
        <w:pStyle w:val="References"/>
        <w:ind w:left="567" w:hanging="567"/>
      </w:pPr>
      <w:r w:rsidRPr="00530C3F">
        <w:t xml:space="preserve">International Electrotechnical Commission (IEC). </w:t>
      </w:r>
      <w:r w:rsidR="00C95565">
        <w:t xml:space="preserve"> </w:t>
      </w:r>
      <w:r w:rsidRPr="00530C3F">
        <w:rPr>
          <w:i/>
        </w:rPr>
        <w:t xml:space="preserve">Electrolyte for vented nickel-cadmium cells.  </w:t>
      </w:r>
      <w:r w:rsidRPr="00530C3F">
        <w:t>IEC 60993.</w:t>
      </w:r>
      <w:r w:rsidR="00C95565">
        <w:t xml:space="preserve"> </w:t>
      </w:r>
      <w:r w:rsidRPr="00530C3F">
        <w:t xml:space="preserve"> IEC Geneva, Switzerland.</w:t>
      </w:r>
    </w:p>
    <w:p w:rsidR="0002613F" w:rsidRPr="00530C3F" w:rsidRDefault="0002613F" w:rsidP="0002613F">
      <w:pPr>
        <w:pStyle w:val="References"/>
        <w:ind w:left="567" w:hanging="567"/>
      </w:pPr>
      <w:r w:rsidRPr="00530C3F">
        <w:t xml:space="preserve">Linden, David. (1995). </w:t>
      </w:r>
      <w:r w:rsidR="00C95565">
        <w:t xml:space="preserve"> </w:t>
      </w:r>
      <w:r w:rsidRPr="00530C3F">
        <w:rPr>
          <w:i/>
        </w:rPr>
        <w:t>Handbook of Batteries</w:t>
      </w:r>
      <w:r w:rsidRPr="00530C3F">
        <w:t xml:space="preserve"> (Second Edition).</w:t>
      </w:r>
      <w:r w:rsidR="00C95565">
        <w:t xml:space="preserve"> </w:t>
      </w:r>
      <w:r w:rsidRPr="00530C3F">
        <w:t xml:space="preserve"> McGraw-Hill. ISBN 0-07-037921-1</w:t>
      </w:r>
    </w:p>
    <w:p w:rsidR="0002613F" w:rsidRPr="00530C3F" w:rsidRDefault="0002613F" w:rsidP="0002613F">
      <w:pPr>
        <w:pStyle w:val="References"/>
        <w:ind w:left="567" w:hanging="567"/>
      </w:pPr>
      <w:r w:rsidRPr="00530C3F">
        <w:t xml:space="preserve">SAFT Nife, Inc. </w:t>
      </w:r>
      <w:r w:rsidRPr="00530C3F">
        <w:rPr>
          <w:i/>
        </w:rPr>
        <w:t>Installation</w:t>
      </w:r>
      <w:r w:rsidRPr="00530C3F">
        <w:t xml:space="preserve"> </w:t>
      </w:r>
      <w:r w:rsidRPr="00530C3F">
        <w:rPr>
          <w:i/>
        </w:rPr>
        <w:t>and Maintenance Instructions for Nickel-Cadmium Batteries</w:t>
      </w:r>
      <w:r w:rsidRPr="00530C3F">
        <w:t xml:space="preserve"> [Brochure].  SAFT Nife Inc., 711 Industrial Blvd., Valdosta, GA 31601, USA.</w:t>
      </w:r>
    </w:p>
    <w:p w:rsidR="0002613F" w:rsidRPr="00530C3F" w:rsidRDefault="0002613F" w:rsidP="0002613F">
      <w:pPr>
        <w:pStyle w:val="References"/>
        <w:ind w:left="567" w:hanging="567"/>
      </w:pPr>
      <w:r w:rsidRPr="00530C3F">
        <w:t xml:space="preserve">Sandia National Labs. (August 1981). </w:t>
      </w:r>
      <w:r w:rsidRPr="00530C3F">
        <w:rPr>
          <w:i/>
        </w:rPr>
        <w:t>Handbook of Secondary Storage Batteries and Charge Regulators in Photovoltaic Systems</w:t>
      </w:r>
      <w:r w:rsidRPr="00530C3F">
        <w:t xml:space="preserve"> [Brochure].  Sandia National Laboratories, PO Box 5800, Albuquerque, NM 87185-0753, USA.</w:t>
      </w:r>
    </w:p>
    <w:p w:rsidR="0002613F" w:rsidRPr="00530C3F" w:rsidRDefault="0002613F" w:rsidP="0002613F">
      <w:pPr>
        <w:pStyle w:val="References"/>
        <w:ind w:left="567" w:hanging="567"/>
      </w:pPr>
      <w:r w:rsidRPr="00530C3F">
        <w:t xml:space="preserve">Sandia National Labs. </w:t>
      </w:r>
      <w:r w:rsidR="00C95565">
        <w:t xml:space="preserve"> </w:t>
      </w:r>
      <w:r w:rsidRPr="00530C3F">
        <w:t xml:space="preserve">(May 1980). </w:t>
      </w:r>
      <w:r w:rsidR="00C95565">
        <w:t xml:space="preserve"> </w:t>
      </w:r>
      <w:r w:rsidRPr="00530C3F">
        <w:t xml:space="preserve">Handbook for Battery Energy Storage in Photovoltaic Power Systems [Brochure]. </w:t>
      </w:r>
      <w:r w:rsidR="00C95565">
        <w:t xml:space="preserve"> </w:t>
      </w:r>
      <w:r w:rsidRPr="00530C3F">
        <w:t>PO Box 5800, Albuquerque, NM 87185-0753, USA: Sandia National Laboratories.</w:t>
      </w:r>
    </w:p>
    <w:p w:rsidR="0002613F" w:rsidRPr="00530C3F" w:rsidRDefault="0002613F" w:rsidP="0002613F">
      <w:pPr>
        <w:pStyle w:val="References"/>
        <w:ind w:left="567" w:hanging="567"/>
      </w:pPr>
      <w:r w:rsidRPr="00530C3F">
        <w:t>Vincent, C.A., Scrosati, B. (1997).</w:t>
      </w:r>
      <w:r w:rsidR="00C95565">
        <w:t xml:space="preserve"> </w:t>
      </w:r>
      <w:r w:rsidRPr="00530C3F">
        <w:t xml:space="preserve"> </w:t>
      </w:r>
      <w:r w:rsidRPr="00530C3F">
        <w:rPr>
          <w:i/>
        </w:rPr>
        <w:t xml:space="preserve">Modern Batteries - An Introduction to Electrochemical Power Sources </w:t>
      </w:r>
      <w:r w:rsidRPr="00530C3F">
        <w:t xml:space="preserve">(Second Edition). </w:t>
      </w:r>
      <w:r w:rsidR="00C95565">
        <w:t xml:space="preserve"> </w:t>
      </w:r>
      <w:r w:rsidRPr="00530C3F">
        <w:t xml:space="preserve">Arnold. </w:t>
      </w:r>
      <w:r w:rsidR="00C95565">
        <w:t xml:space="preserve"> </w:t>
      </w:r>
      <w:r w:rsidRPr="00530C3F">
        <w:t>ISBN 0-340-66278-6</w:t>
      </w:r>
    </w:p>
    <w:p w:rsidR="00F155DC" w:rsidRPr="00530C3F" w:rsidRDefault="00F155DC" w:rsidP="0002613F"/>
    <w:sectPr w:rsidR="00F155DC" w:rsidRPr="00530C3F" w:rsidSect="008D794A">
      <w:headerReference w:type="default" r:id="rId13"/>
      <w:footerReference w:type="default" r:id="rId14"/>
      <w:headerReference w:type="first" r:id="rId15"/>
      <w:pgSz w:w="11906" w:h="16838" w:code="9"/>
      <w:pgMar w:top="1134" w:right="849"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F0C" w:rsidRDefault="00593F0C" w:rsidP="009E1230">
      <w:r>
        <w:separator/>
      </w:r>
    </w:p>
  </w:endnote>
  <w:endnote w:type="continuationSeparator" w:id="0">
    <w:p w:rsidR="00593F0C" w:rsidRDefault="00593F0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EE8" w:rsidRPr="008136BC" w:rsidRDefault="002F7EE8"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861A09">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861A09">
      <w:rPr>
        <w:noProof/>
        <w:lang w:val="en-US"/>
      </w:rPr>
      <w:t>14</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F0C" w:rsidRDefault="00593F0C" w:rsidP="009E1230">
      <w:r>
        <w:separator/>
      </w:r>
    </w:p>
  </w:footnote>
  <w:footnote w:type="continuationSeparator" w:id="0">
    <w:p w:rsidR="00593F0C" w:rsidRDefault="00593F0C"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EE8" w:rsidRDefault="002F7EE8" w:rsidP="008136BC">
    <w:pPr>
      <w:jc w:val="center"/>
      <w:rPr>
        <w:rFonts w:cs="Arial"/>
        <w:sz w:val="20"/>
        <w:highlight w:val="yellow"/>
      </w:rPr>
    </w:pPr>
    <w:r w:rsidRPr="008D794A">
      <w:rPr>
        <w:rFonts w:cs="Arial"/>
        <w:sz w:val="20"/>
      </w:rPr>
      <w:t xml:space="preserve">Guideline </w:t>
    </w:r>
    <w:r w:rsidRPr="00F05C34">
      <w:rPr>
        <w:rFonts w:cs="Arial"/>
        <w:sz w:val="20"/>
      </w:rPr>
      <w:t>10</w:t>
    </w:r>
    <w:r>
      <w:rPr>
        <w:rFonts w:cs="Arial"/>
        <w:sz w:val="20"/>
      </w:rPr>
      <w:t>67</w:t>
    </w:r>
    <w:r w:rsidRPr="00F05C34">
      <w:rPr>
        <w:rFonts w:cs="Arial"/>
        <w:sz w:val="20"/>
      </w:rPr>
      <w:t>-3</w:t>
    </w:r>
    <w:r w:rsidRPr="008D794A">
      <w:rPr>
        <w:rFonts w:cs="Arial"/>
        <w:sz w:val="20"/>
      </w:rPr>
      <w:t xml:space="preserve"> – </w:t>
    </w:r>
    <w:r w:rsidRPr="008D794A">
      <w:rPr>
        <w:rFonts w:cs="Arial"/>
        <w:bCs/>
        <w:color w:val="000000"/>
        <w:sz w:val="20"/>
        <w:szCs w:val="20"/>
      </w:rPr>
      <w:t>Electrical Energy Storage for Aids to Navigation</w:t>
    </w:r>
  </w:p>
  <w:p w:rsidR="002F7EE8" w:rsidRDefault="002F7EE8" w:rsidP="008136BC">
    <w:pPr>
      <w:pBdr>
        <w:bottom w:val="single" w:sz="4" w:space="1" w:color="auto"/>
      </w:pBdr>
      <w:jc w:val="center"/>
    </w:pPr>
    <w:r w:rsidRPr="00F05C34">
      <w:rPr>
        <w:rFonts w:cs="Arial"/>
        <w:sz w:val="20"/>
      </w:rPr>
      <w:t>May 2009</w:t>
    </w:r>
  </w:p>
  <w:p w:rsidR="002F7EE8" w:rsidRDefault="002F7EE8">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5C7" w:rsidRDefault="006B75C7">
    <w:pPr>
      <w:pStyle w:val="Header"/>
    </w:pPr>
    <w:ins w:id="862" w:author="Adam Hay" w:date="2016-04-14T20:05:00Z">
      <w:r>
        <w:t>ENG4-11.2.16</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82499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E1C13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942B1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BBAB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62EC9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9A80C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9026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C289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15:restartNumberingAfterBreak="0">
    <w:nsid w:val="FFFFFFFE"/>
    <w:multiLevelType w:val="singleLevel"/>
    <w:tmpl w:val="E58A5EF6"/>
    <w:lvl w:ilvl="0">
      <w:numFmt w:val="decimal"/>
      <w:lvlText w:val="*"/>
      <w:lvlJc w:val="left"/>
    </w:lvl>
  </w:abstractNum>
  <w:abstractNum w:abstractNumId="10" w15:restartNumberingAfterBreak="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15:restartNumberingAfterBreak="0">
    <w:nsid w:val="17177C9D"/>
    <w:multiLevelType w:val="hybridMultilevel"/>
    <w:tmpl w:val="D654F73E"/>
    <w:lvl w:ilvl="0" w:tplc="E58A5EF6">
      <w:numFmt w:val="bullet"/>
      <w:lvlText w:val=""/>
      <w:legacy w:legacy="1" w:legacySpace="0" w:legacyIndent="360"/>
      <w:lvlJc w:val="left"/>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184709F7"/>
    <w:multiLevelType w:val="multilevel"/>
    <w:tmpl w:val="031E0DF6"/>
    <w:lvl w:ilvl="0">
      <w:start w:val="1"/>
      <w:numFmt w:val="bullet"/>
      <w:pStyle w:val="Bullet"/>
      <w:lvlText w:val=""/>
      <w:lvlJc w:val="left"/>
      <w:pPr>
        <w:tabs>
          <w:tab w:val="num" w:pos="720"/>
        </w:tabs>
        <w:ind w:left="720" w:hanging="363"/>
      </w:pPr>
      <w:rPr>
        <w:rFonts w:ascii="Symbol" w:hAnsi="Symbol" w:hint="default"/>
      </w:rPr>
    </w:lvl>
    <w:lvl w:ilvl="1">
      <w:start w:val="1"/>
      <w:numFmt w:val="bullet"/>
      <w:lvlText w:val="–"/>
      <w:lvlJc w:val="left"/>
      <w:pPr>
        <w:tabs>
          <w:tab w:val="num" w:pos="1134"/>
        </w:tabs>
        <w:ind w:left="1134" w:hanging="414"/>
      </w:pPr>
      <w:rPr>
        <w:rFonts w:ascii="Times New Roman" w:hAnsi="Times New Roman" w:hint="default"/>
        <w:b/>
        <w:i w:val="0"/>
      </w:rPr>
    </w:lvl>
    <w:lvl w:ilvl="2">
      <w:start w:val="1"/>
      <w:numFmt w:val="bullet"/>
      <w:lvlText w:val="="/>
      <w:lvlJc w:val="left"/>
      <w:pPr>
        <w:tabs>
          <w:tab w:val="num" w:pos="1418"/>
        </w:tabs>
        <w:ind w:left="1418" w:hanging="397"/>
      </w:pPr>
      <w:rPr>
        <w:rFonts w:ascii="Times New Roman" w:hAnsi="Times New Roman" w:hint="default"/>
      </w:rPr>
    </w:lvl>
    <w:lvl w:ilvl="3">
      <w:start w:val="1"/>
      <w:numFmt w:val="bullet"/>
      <w:suff w:val="space"/>
      <w:lvlText w:val=""/>
      <w:lvlJc w:val="left"/>
      <w:pPr>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3E6B4F5D"/>
    <w:multiLevelType w:val="hybridMultilevel"/>
    <w:tmpl w:val="E932E71C"/>
    <w:lvl w:ilvl="0" w:tplc="135C2B9C">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56B4CEF4" w:tentative="1">
      <w:start w:val="1"/>
      <w:numFmt w:val="lowerLetter"/>
      <w:lvlText w:val="%2."/>
      <w:lvlJc w:val="left"/>
      <w:pPr>
        <w:ind w:left="8594" w:hanging="360"/>
      </w:pPr>
    </w:lvl>
    <w:lvl w:ilvl="2" w:tplc="DDF48138" w:tentative="1">
      <w:start w:val="1"/>
      <w:numFmt w:val="lowerRoman"/>
      <w:lvlText w:val="%3."/>
      <w:lvlJc w:val="right"/>
      <w:pPr>
        <w:ind w:left="9314" w:hanging="180"/>
      </w:pPr>
    </w:lvl>
    <w:lvl w:ilvl="3" w:tplc="E4EEFCE4" w:tentative="1">
      <w:start w:val="1"/>
      <w:numFmt w:val="decimal"/>
      <w:lvlText w:val="%4."/>
      <w:lvlJc w:val="left"/>
      <w:pPr>
        <w:ind w:left="10034" w:hanging="360"/>
      </w:pPr>
    </w:lvl>
    <w:lvl w:ilvl="4" w:tplc="7DB868EC" w:tentative="1">
      <w:start w:val="1"/>
      <w:numFmt w:val="lowerLetter"/>
      <w:lvlText w:val="%5."/>
      <w:lvlJc w:val="left"/>
      <w:pPr>
        <w:ind w:left="10754" w:hanging="360"/>
      </w:pPr>
    </w:lvl>
    <w:lvl w:ilvl="5" w:tplc="A8F2D280" w:tentative="1">
      <w:start w:val="1"/>
      <w:numFmt w:val="lowerRoman"/>
      <w:lvlText w:val="%6."/>
      <w:lvlJc w:val="right"/>
      <w:pPr>
        <w:ind w:left="11474" w:hanging="180"/>
      </w:pPr>
    </w:lvl>
    <w:lvl w:ilvl="6" w:tplc="F0129A00" w:tentative="1">
      <w:start w:val="1"/>
      <w:numFmt w:val="decimal"/>
      <w:lvlText w:val="%7."/>
      <w:lvlJc w:val="left"/>
      <w:pPr>
        <w:ind w:left="12194" w:hanging="360"/>
      </w:pPr>
    </w:lvl>
    <w:lvl w:ilvl="7" w:tplc="870089D0" w:tentative="1">
      <w:start w:val="1"/>
      <w:numFmt w:val="lowerLetter"/>
      <w:lvlText w:val="%8."/>
      <w:lvlJc w:val="left"/>
      <w:pPr>
        <w:ind w:left="12914" w:hanging="360"/>
      </w:pPr>
    </w:lvl>
    <w:lvl w:ilvl="8" w:tplc="8B500942" w:tentative="1">
      <w:start w:val="1"/>
      <w:numFmt w:val="lowerRoman"/>
      <w:lvlText w:val="%9."/>
      <w:lvlJc w:val="right"/>
      <w:pPr>
        <w:ind w:left="13634" w:hanging="180"/>
      </w:pPr>
    </w:lvl>
  </w:abstractNum>
  <w:abstractNum w:abstractNumId="18" w15:restartNumberingAfterBreak="0">
    <w:nsid w:val="4BC63137"/>
    <w:multiLevelType w:val="hybridMultilevel"/>
    <w:tmpl w:val="08F628AA"/>
    <w:lvl w:ilvl="0" w:tplc="6F3A5F54">
      <w:start w:val="1"/>
      <w:numFmt w:val="bullet"/>
      <w:pStyle w:val="Bullet1"/>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15:restartNumberingAfterBreak="0">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76D64DA6"/>
    <w:multiLevelType w:val="hybridMultilevel"/>
    <w:tmpl w:val="BACCD95E"/>
    <w:lvl w:ilvl="0" w:tplc="92844A96">
      <w:start w:val="1"/>
      <w:numFmt w:val="bullet"/>
      <w:pStyle w:val="Bullet3"/>
      <w:lvlText w:val=""/>
      <w:lvlJc w:val="left"/>
      <w:pPr>
        <w:tabs>
          <w:tab w:val="num" w:pos="1560"/>
        </w:tabs>
        <w:ind w:left="1560" w:hanging="360"/>
      </w:pPr>
      <w:rPr>
        <w:rFonts w:ascii="Wingdings" w:hAnsi="Wingdings" w:hint="default"/>
      </w:rPr>
    </w:lvl>
    <w:lvl w:ilvl="1" w:tplc="F1780D84" w:tentative="1">
      <w:start w:val="1"/>
      <w:numFmt w:val="bullet"/>
      <w:lvlText w:val="o"/>
      <w:lvlJc w:val="left"/>
      <w:pPr>
        <w:tabs>
          <w:tab w:val="num" w:pos="1440"/>
        </w:tabs>
        <w:ind w:left="1440" w:hanging="360"/>
      </w:pPr>
      <w:rPr>
        <w:rFonts w:ascii="Courier New" w:hAnsi="Courier New" w:cs="Courier New" w:hint="default"/>
      </w:rPr>
    </w:lvl>
    <w:lvl w:ilvl="2" w:tplc="E54674DA" w:tentative="1">
      <w:start w:val="1"/>
      <w:numFmt w:val="bullet"/>
      <w:lvlText w:val=""/>
      <w:lvlJc w:val="left"/>
      <w:pPr>
        <w:tabs>
          <w:tab w:val="num" w:pos="2160"/>
        </w:tabs>
        <w:ind w:left="2160" w:hanging="360"/>
      </w:pPr>
      <w:rPr>
        <w:rFonts w:ascii="Wingdings" w:hAnsi="Wingdings" w:hint="default"/>
      </w:rPr>
    </w:lvl>
    <w:lvl w:ilvl="3" w:tplc="6F02FFEE" w:tentative="1">
      <w:start w:val="1"/>
      <w:numFmt w:val="bullet"/>
      <w:lvlText w:val=""/>
      <w:lvlJc w:val="left"/>
      <w:pPr>
        <w:tabs>
          <w:tab w:val="num" w:pos="2880"/>
        </w:tabs>
        <w:ind w:left="2880" w:hanging="360"/>
      </w:pPr>
      <w:rPr>
        <w:rFonts w:ascii="Symbol" w:hAnsi="Symbol" w:hint="default"/>
      </w:rPr>
    </w:lvl>
    <w:lvl w:ilvl="4" w:tplc="07C0A3A6" w:tentative="1">
      <w:start w:val="1"/>
      <w:numFmt w:val="bullet"/>
      <w:lvlText w:val="o"/>
      <w:lvlJc w:val="left"/>
      <w:pPr>
        <w:tabs>
          <w:tab w:val="num" w:pos="3600"/>
        </w:tabs>
        <w:ind w:left="3600" w:hanging="360"/>
      </w:pPr>
      <w:rPr>
        <w:rFonts w:ascii="Courier New" w:hAnsi="Courier New" w:cs="Courier New" w:hint="default"/>
      </w:rPr>
    </w:lvl>
    <w:lvl w:ilvl="5" w:tplc="B6DA49DE" w:tentative="1">
      <w:start w:val="1"/>
      <w:numFmt w:val="bullet"/>
      <w:lvlText w:val=""/>
      <w:lvlJc w:val="left"/>
      <w:pPr>
        <w:tabs>
          <w:tab w:val="num" w:pos="4320"/>
        </w:tabs>
        <w:ind w:left="4320" w:hanging="360"/>
      </w:pPr>
      <w:rPr>
        <w:rFonts w:ascii="Wingdings" w:hAnsi="Wingdings" w:hint="default"/>
      </w:rPr>
    </w:lvl>
    <w:lvl w:ilvl="6" w:tplc="2A100702" w:tentative="1">
      <w:start w:val="1"/>
      <w:numFmt w:val="bullet"/>
      <w:lvlText w:val=""/>
      <w:lvlJc w:val="left"/>
      <w:pPr>
        <w:tabs>
          <w:tab w:val="num" w:pos="5040"/>
        </w:tabs>
        <w:ind w:left="5040" w:hanging="360"/>
      </w:pPr>
      <w:rPr>
        <w:rFonts w:ascii="Symbol" w:hAnsi="Symbol" w:hint="default"/>
      </w:rPr>
    </w:lvl>
    <w:lvl w:ilvl="7" w:tplc="4CF24C4C" w:tentative="1">
      <w:start w:val="1"/>
      <w:numFmt w:val="bullet"/>
      <w:lvlText w:val="o"/>
      <w:lvlJc w:val="left"/>
      <w:pPr>
        <w:tabs>
          <w:tab w:val="num" w:pos="5760"/>
        </w:tabs>
        <w:ind w:left="5760" w:hanging="360"/>
      </w:pPr>
      <w:rPr>
        <w:rFonts w:ascii="Courier New" w:hAnsi="Courier New" w:cs="Courier New" w:hint="default"/>
      </w:rPr>
    </w:lvl>
    <w:lvl w:ilvl="8" w:tplc="7EA27D0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0"/>
  </w:num>
  <w:num w:numId="4">
    <w:abstractNumId w:val="16"/>
  </w:num>
  <w:num w:numId="5">
    <w:abstractNumId w:val="18"/>
  </w:num>
  <w:num w:numId="6">
    <w:abstractNumId w:val="11"/>
  </w:num>
  <w:num w:numId="7">
    <w:abstractNumId w:val="23"/>
  </w:num>
  <w:num w:numId="8">
    <w:abstractNumId w:val="17"/>
  </w:num>
  <w:num w:numId="9">
    <w:abstractNumId w:val="22"/>
  </w:num>
  <w:num w:numId="10">
    <w:abstractNumId w:val="14"/>
  </w:num>
  <w:num w:numId="11">
    <w:abstractNumId w:val="24"/>
  </w:num>
  <w:num w:numId="12">
    <w:abstractNumId w:val="20"/>
  </w:num>
  <w:num w:numId="13">
    <w:abstractNumId w:val="8"/>
  </w:num>
  <w:num w:numId="14">
    <w:abstractNumId w:val="15"/>
  </w:num>
  <w:num w:numId="15">
    <w:abstractNumId w:val="19"/>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lvl w:ilvl="0">
        <w:numFmt w:val="bullet"/>
        <w:lvlText w:val=""/>
        <w:legacy w:legacy="1" w:legacySpace="0" w:legacyIndent="360"/>
        <w:lvlJc w:val="left"/>
        <w:rPr>
          <w:rFonts w:ascii="Symbol" w:hAnsi="Symbol" w:hint="default"/>
        </w:rPr>
      </w:lvl>
    </w:lvlOverride>
  </w:num>
  <w:num w:numId="29">
    <w:abstractNumId w:val="12"/>
  </w:num>
  <w:num w:numId="30">
    <w:abstractNumId w:val="13"/>
  </w:num>
  <w:num w:numId="31">
    <w:abstractNumId w:val="18"/>
  </w:num>
  <w:num w:numId="32">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Windows Live" w15:userId="bd26c5e0e9f890d0"/>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AU" w:vendorID="64" w:dllVersion="131078" w:nlCheck="1" w:checkStyle="1"/>
  <w:activeWritingStyle w:appName="MSWord" w:lang="fr-CA" w:vendorID="64" w:dllVersion="131078" w:nlCheck="1" w:checkStyle="1"/>
  <w:activeWritingStyle w:appName="MSWord" w:lang="fr-FR" w:vendorID="64" w:dllVersion="131078" w:nlCheck="1" w:checkStyle="0"/>
  <w:activeWritingStyle w:appName="MSWord" w:lang="en-US" w:vendorID="64" w:dllVersion="131078" w:nlCheck="1" w:checkStyle="0"/>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94A"/>
    <w:rsid w:val="000173E0"/>
    <w:rsid w:val="0002613F"/>
    <w:rsid w:val="000420D8"/>
    <w:rsid w:val="000448A8"/>
    <w:rsid w:val="000630BC"/>
    <w:rsid w:val="00073170"/>
    <w:rsid w:val="000D66A6"/>
    <w:rsid w:val="000F4706"/>
    <w:rsid w:val="00157476"/>
    <w:rsid w:val="00162C42"/>
    <w:rsid w:val="00175123"/>
    <w:rsid w:val="00175F4F"/>
    <w:rsid w:val="001825E2"/>
    <w:rsid w:val="0018656F"/>
    <w:rsid w:val="00190B2B"/>
    <w:rsid w:val="00193D01"/>
    <w:rsid w:val="001A2B50"/>
    <w:rsid w:val="001D3B7C"/>
    <w:rsid w:val="001E4232"/>
    <w:rsid w:val="00207DD1"/>
    <w:rsid w:val="00217964"/>
    <w:rsid w:val="00244044"/>
    <w:rsid w:val="00245AF5"/>
    <w:rsid w:val="00263421"/>
    <w:rsid w:val="002636AC"/>
    <w:rsid w:val="00277327"/>
    <w:rsid w:val="002835CE"/>
    <w:rsid w:val="002A6AAB"/>
    <w:rsid w:val="002B4786"/>
    <w:rsid w:val="002E7CE7"/>
    <w:rsid w:val="002E7D29"/>
    <w:rsid w:val="002F7EE8"/>
    <w:rsid w:val="0032752D"/>
    <w:rsid w:val="00343BA8"/>
    <w:rsid w:val="00371BEF"/>
    <w:rsid w:val="00380C7B"/>
    <w:rsid w:val="0039526B"/>
    <w:rsid w:val="00395D68"/>
    <w:rsid w:val="003A19B2"/>
    <w:rsid w:val="003A2960"/>
    <w:rsid w:val="003A4769"/>
    <w:rsid w:val="003A4793"/>
    <w:rsid w:val="003A7397"/>
    <w:rsid w:val="003C25A1"/>
    <w:rsid w:val="003F20E7"/>
    <w:rsid w:val="003F23D2"/>
    <w:rsid w:val="00422E65"/>
    <w:rsid w:val="00430B36"/>
    <w:rsid w:val="00431F36"/>
    <w:rsid w:val="00436584"/>
    <w:rsid w:val="004411D0"/>
    <w:rsid w:val="00460028"/>
    <w:rsid w:val="00485126"/>
    <w:rsid w:val="004A3893"/>
    <w:rsid w:val="004A791D"/>
    <w:rsid w:val="004C2F5C"/>
    <w:rsid w:val="004D683B"/>
    <w:rsid w:val="004F17F7"/>
    <w:rsid w:val="004F72F9"/>
    <w:rsid w:val="005222D3"/>
    <w:rsid w:val="0052391D"/>
    <w:rsid w:val="00526C61"/>
    <w:rsid w:val="00530C3F"/>
    <w:rsid w:val="00582569"/>
    <w:rsid w:val="00593F0C"/>
    <w:rsid w:val="005A6C35"/>
    <w:rsid w:val="005B669B"/>
    <w:rsid w:val="00632734"/>
    <w:rsid w:val="006427BF"/>
    <w:rsid w:val="00655287"/>
    <w:rsid w:val="006B75C7"/>
    <w:rsid w:val="006D6455"/>
    <w:rsid w:val="006D7079"/>
    <w:rsid w:val="006E253A"/>
    <w:rsid w:val="006F397A"/>
    <w:rsid w:val="006F5BF7"/>
    <w:rsid w:val="00721DBE"/>
    <w:rsid w:val="0075170E"/>
    <w:rsid w:val="00752173"/>
    <w:rsid w:val="00767FC6"/>
    <w:rsid w:val="0078335C"/>
    <w:rsid w:val="007E43BC"/>
    <w:rsid w:val="00811602"/>
    <w:rsid w:val="008136BC"/>
    <w:rsid w:val="00857962"/>
    <w:rsid w:val="00861A09"/>
    <w:rsid w:val="0087060C"/>
    <w:rsid w:val="00870A1B"/>
    <w:rsid w:val="0087112A"/>
    <w:rsid w:val="00882FDA"/>
    <w:rsid w:val="008C68EF"/>
    <w:rsid w:val="008D3E6A"/>
    <w:rsid w:val="008D794A"/>
    <w:rsid w:val="00921872"/>
    <w:rsid w:val="00922B53"/>
    <w:rsid w:val="009504E2"/>
    <w:rsid w:val="00956293"/>
    <w:rsid w:val="00983B71"/>
    <w:rsid w:val="009848DE"/>
    <w:rsid w:val="00986D5A"/>
    <w:rsid w:val="009A2C02"/>
    <w:rsid w:val="009B30D7"/>
    <w:rsid w:val="009B54A0"/>
    <w:rsid w:val="009C22FA"/>
    <w:rsid w:val="009D215E"/>
    <w:rsid w:val="009E1230"/>
    <w:rsid w:val="009E653B"/>
    <w:rsid w:val="00A14A4B"/>
    <w:rsid w:val="00A163D8"/>
    <w:rsid w:val="00A21909"/>
    <w:rsid w:val="00A27A7A"/>
    <w:rsid w:val="00A31538"/>
    <w:rsid w:val="00A32AE5"/>
    <w:rsid w:val="00A6234F"/>
    <w:rsid w:val="00AB5CAB"/>
    <w:rsid w:val="00AC2C6D"/>
    <w:rsid w:val="00AC5F56"/>
    <w:rsid w:val="00AE5700"/>
    <w:rsid w:val="00AF615B"/>
    <w:rsid w:val="00B43C65"/>
    <w:rsid w:val="00B534F2"/>
    <w:rsid w:val="00B75C73"/>
    <w:rsid w:val="00BD11AF"/>
    <w:rsid w:val="00C528B9"/>
    <w:rsid w:val="00C531DA"/>
    <w:rsid w:val="00C93FFC"/>
    <w:rsid w:val="00C95565"/>
    <w:rsid w:val="00CB5315"/>
    <w:rsid w:val="00CB5860"/>
    <w:rsid w:val="00CD2FDA"/>
    <w:rsid w:val="00CD5965"/>
    <w:rsid w:val="00CD7575"/>
    <w:rsid w:val="00D3428B"/>
    <w:rsid w:val="00D50131"/>
    <w:rsid w:val="00D52150"/>
    <w:rsid w:val="00D847AD"/>
    <w:rsid w:val="00D86532"/>
    <w:rsid w:val="00D9616D"/>
    <w:rsid w:val="00DB3638"/>
    <w:rsid w:val="00DB585F"/>
    <w:rsid w:val="00DC1CA6"/>
    <w:rsid w:val="00E07FB4"/>
    <w:rsid w:val="00E17A2C"/>
    <w:rsid w:val="00E4230B"/>
    <w:rsid w:val="00E52EF3"/>
    <w:rsid w:val="00E579A2"/>
    <w:rsid w:val="00E6646A"/>
    <w:rsid w:val="00E711D8"/>
    <w:rsid w:val="00E7550C"/>
    <w:rsid w:val="00EB425E"/>
    <w:rsid w:val="00EC4CF4"/>
    <w:rsid w:val="00EE1D57"/>
    <w:rsid w:val="00EF6709"/>
    <w:rsid w:val="00F05C34"/>
    <w:rsid w:val="00F11318"/>
    <w:rsid w:val="00F1531A"/>
    <w:rsid w:val="00F155DC"/>
    <w:rsid w:val="00F856A1"/>
    <w:rsid w:val="00F87F67"/>
    <w:rsid w:val="00FA0850"/>
    <w:rsid w:val="00FB02D4"/>
    <w:rsid w:val="00FB5A77"/>
    <w:rsid w:val="00FD2B59"/>
    <w:rsid w:val="00FD338A"/>
    <w:rsid w:val="00FE4F51"/>
    <w:rsid w:val="00FE5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ockticker"/>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C28A69EE-EDAE-4A18-AEC5-21E92DB64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Normal"/>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6"/>
      </w:numPr>
      <w:spacing w:before="120" w:after="120"/>
      <w:outlineLvl w:val="3"/>
    </w:pPr>
    <w:rPr>
      <w:szCs w:val="20"/>
      <w:lang w:eastAsia="de-DE"/>
    </w:rPr>
  </w:style>
  <w:style w:type="paragraph" w:styleId="Heading5">
    <w:name w:val="heading 5"/>
    <w:basedOn w:val="Normal"/>
    <w:next w:val="Normal"/>
    <w:qFormat/>
    <w:rsid w:val="00B534F2"/>
    <w:pPr>
      <w:numPr>
        <w:ilvl w:val="4"/>
        <w:numId w:val="16"/>
      </w:numPr>
      <w:spacing w:before="240" w:after="60"/>
      <w:outlineLvl w:val="4"/>
    </w:pPr>
    <w:rPr>
      <w:szCs w:val="20"/>
      <w:lang w:val="de-DE" w:eastAsia="de-DE"/>
    </w:rPr>
  </w:style>
  <w:style w:type="paragraph" w:styleId="Heading6">
    <w:name w:val="heading 6"/>
    <w:basedOn w:val="Normal"/>
    <w:next w:val="Normal"/>
    <w:qFormat/>
    <w:rsid w:val="00B534F2"/>
    <w:pPr>
      <w:numPr>
        <w:ilvl w:val="5"/>
        <w:numId w:val="16"/>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6"/>
      </w:numPr>
      <w:spacing w:before="240" w:after="60"/>
      <w:outlineLvl w:val="6"/>
    </w:pPr>
    <w:rPr>
      <w:szCs w:val="20"/>
      <w:lang w:val="de-DE" w:eastAsia="de-DE"/>
    </w:rPr>
  </w:style>
  <w:style w:type="paragraph" w:styleId="Heading8">
    <w:name w:val="heading 8"/>
    <w:basedOn w:val="Normal"/>
    <w:next w:val="Normal"/>
    <w:qFormat/>
    <w:rsid w:val="00B534F2"/>
    <w:pPr>
      <w:numPr>
        <w:ilvl w:val="7"/>
        <w:numId w:val="16"/>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basedOn w:val="DefaultParagraphFont"/>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basedOn w:val="DefaultParagraphFont"/>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basedOn w:val="DefaultParagraphFont"/>
    <w:link w:val="BodyTextIndent2"/>
    <w:rsid w:val="00B534F2"/>
    <w:rPr>
      <w:rFonts w:ascii="Arial" w:hAnsi="Arial"/>
      <w:sz w:val="22"/>
      <w:szCs w:val="24"/>
      <w:lang w:eastAsia="de-DE"/>
    </w:rPr>
  </w:style>
  <w:style w:type="paragraph" w:customStyle="1" w:styleId="Bullet1">
    <w:name w:val="Bullet 1"/>
    <w:basedOn w:val="Normal"/>
    <w:qFormat/>
    <w:rsid w:val="00E07FB4"/>
    <w:pPr>
      <w:numPr>
        <w:numId w:val="5"/>
      </w:numPr>
      <w:tabs>
        <w:tab w:val="clear" w:pos="720"/>
        <w:tab w:val="left"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E07FB4"/>
    <w:pPr>
      <w:numPr>
        <w:numId w:val="6"/>
      </w:numPr>
      <w:tabs>
        <w:tab w:val="left" w:pos="1418"/>
      </w:tabs>
      <w:spacing w:after="120"/>
      <w:ind w:left="1417" w:hanging="425"/>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qForma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B534F2"/>
    <w:pPr>
      <w:numPr>
        <w:ilvl w:val="1"/>
        <w:numId w:val="11"/>
      </w:numPr>
      <w:spacing w:after="120"/>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2">
    <w:name w:val="Body Text 2"/>
    <w:basedOn w:val="Normal"/>
    <w:rsid w:val="000173E0"/>
    <w:pPr>
      <w:spacing w:after="120"/>
      <w:ind w:left="567"/>
    </w:pPr>
  </w:style>
  <w:style w:type="paragraph" w:styleId="ListNumber2">
    <w:name w:val="List Number 2"/>
    <w:basedOn w:val="Normal"/>
    <w:rsid w:val="008D794A"/>
    <w:pPr>
      <w:widowControl w:val="0"/>
      <w:tabs>
        <w:tab w:val="num" w:pos="720"/>
      </w:tabs>
      <w:autoSpaceDE w:val="0"/>
      <w:autoSpaceDN w:val="0"/>
      <w:adjustRightInd w:val="0"/>
      <w:spacing w:before="120"/>
      <w:ind w:left="720" w:hanging="360"/>
    </w:pPr>
    <w:rPr>
      <w:rFonts w:ascii="Times New Roman" w:hAnsi="Times New Roman"/>
      <w:sz w:val="24"/>
      <w:lang w:val="en-US"/>
    </w:rPr>
  </w:style>
  <w:style w:type="paragraph" w:customStyle="1" w:styleId="Council1">
    <w:name w:val="Council1"/>
    <w:basedOn w:val="Normal"/>
    <w:rsid w:val="008D794A"/>
    <w:pPr>
      <w:tabs>
        <w:tab w:val="left" w:pos="4920"/>
      </w:tabs>
      <w:overflowPunct w:val="0"/>
      <w:autoSpaceDE w:val="0"/>
      <w:autoSpaceDN w:val="0"/>
      <w:adjustRightInd w:val="0"/>
      <w:spacing w:before="60"/>
      <w:textAlignment w:val="baseline"/>
    </w:pPr>
    <w:rPr>
      <w:rFonts w:ascii="Times New Roman" w:hAnsi="Times New Roman"/>
      <w:b/>
      <w:bCs/>
      <w:i/>
      <w:iCs/>
      <w:sz w:val="24"/>
    </w:rPr>
  </w:style>
  <w:style w:type="paragraph" w:styleId="BodyTextIndent3">
    <w:name w:val="Body Text Indent 3"/>
    <w:basedOn w:val="Normal"/>
    <w:rsid w:val="0002613F"/>
    <w:pPr>
      <w:spacing w:after="120"/>
      <w:ind w:left="283"/>
    </w:pPr>
    <w:rPr>
      <w:sz w:val="16"/>
      <w:szCs w:val="16"/>
    </w:rPr>
  </w:style>
  <w:style w:type="paragraph" w:customStyle="1" w:styleId="Advantages">
    <w:name w:val="Advantages"/>
    <w:basedOn w:val="Heading4"/>
    <w:rsid w:val="0002613F"/>
    <w:pPr>
      <w:widowControl w:val="0"/>
      <w:numPr>
        <w:ilvl w:val="0"/>
        <w:numId w:val="0"/>
      </w:numPr>
      <w:tabs>
        <w:tab w:val="left" w:pos="720"/>
      </w:tabs>
      <w:autoSpaceDE w:val="0"/>
      <w:autoSpaceDN w:val="0"/>
      <w:adjustRightInd w:val="0"/>
      <w:spacing w:after="0"/>
      <w:jc w:val="both"/>
    </w:pPr>
    <w:rPr>
      <w:rFonts w:ascii="Times New Roman" w:hAnsi="Times New Roman"/>
      <w:b/>
      <w:bCs/>
      <w:sz w:val="24"/>
      <w:szCs w:val="24"/>
      <w:lang w:val="en-US" w:eastAsia="en-US"/>
    </w:rPr>
  </w:style>
  <w:style w:type="paragraph" w:customStyle="1" w:styleId="Bullet">
    <w:name w:val="Bullet"/>
    <w:basedOn w:val="Normal"/>
    <w:rsid w:val="0002613F"/>
    <w:pPr>
      <w:numPr>
        <w:numId w:val="30"/>
      </w:numPr>
      <w:spacing w:after="60"/>
      <w:ind w:right="380"/>
    </w:pPr>
    <w:rPr>
      <w:rFonts w:ascii="Times New Roman" w:hAnsi="Times New Roman" w:cs="Arial"/>
      <w:bCs/>
      <w:snapToGrid w:val="0"/>
      <w:color w:val="000000"/>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ala-aism.org"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ala-aism@wanadoo.f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iala-aism.org"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hesh\My%20Documents\A_Work\Templates\Guidellin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Guidelline Template</Template>
  <TotalTime>0</TotalTime>
  <Pages>14</Pages>
  <Words>11895</Words>
  <Characters>67806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79542</CharactersWithSpaces>
  <SharedDoc>false</SharedDoc>
  <HLinks>
    <vt:vector size="486" baseType="variant">
      <vt:variant>
        <vt:i4>1769521</vt:i4>
      </vt:variant>
      <vt:variant>
        <vt:i4>470</vt:i4>
      </vt:variant>
      <vt:variant>
        <vt:i4>0</vt:i4>
      </vt:variant>
      <vt:variant>
        <vt:i4>5</vt:i4>
      </vt:variant>
      <vt:variant>
        <vt:lpwstr/>
      </vt:variant>
      <vt:variant>
        <vt:lpwstr>_Toc231264491</vt:lpwstr>
      </vt:variant>
      <vt:variant>
        <vt:i4>1769521</vt:i4>
      </vt:variant>
      <vt:variant>
        <vt:i4>464</vt:i4>
      </vt:variant>
      <vt:variant>
        <vt:i4>0</vt:i4>
      </vt:variant>
      <vt:variant>
        <vt:i4>5</vt:i4>
      </vt:variant>
      <vt:variant>
        <vt:lpwstr/>
      </vt:variant>
      <vt:variant>
        <vt:lpwstr>_Toc231264490</vt:lpwstr>
      </vt:variant>
      <vt:variant>
        <vt:i4>1703985</vt:i4>
      </vt:variant>
      <vt:variant>
        <vt:i4>458</vt:i4>
      </vt:variant>
      <vt:variant>
        <vt:i4>0</vt:i4>
      </vt:variant>
      <vt:variant>
        <vt:i4>5</vt:i4>
      </vt:variant>
      <vt:variant>
        <vt:lpwstr/>
      </vt:variant>
      <vt:variant>
        <vt:lpwstr>_Toc231264489</vt:lpwstr>
      </vt:variant>
      <vt:variant>
        <vt:i4>1703985</vt:i4>
      </vt:variant>
      <vt:variant>
        <vt:i4>452</vt:i4>
      </vt:variant>
      <vt:variant>
        <vt:i4>0</vt:i4>
      </vt:variant>
      <vt:variant>
        <vt:i4>5</vt:i4>
      </vt:variant>
      <vt:variant>
        <vt:lpwstr/>
      </vt:variant>
      <vt:variant>
        <vt:lpwstr>_Toc231264488</vt:lpwstr>
      </vt:variant>
      <vt:variant>
        <vt:i4>1703985</vt:i4>
      </vt:variant>
      <vt:variant>
        <vt:i4>446</vt:i4>
      </vt:variant>
      <vt:variant>
        <vt:i4>0</vt:i4>
      </vt:variant>
      <vt:variant>
        <vt:i4>5</vt:i4>
      </vt:variant>
      <vt:variant>
        <vt:lpwstr/>
      </vt:variant>
      <vt:variant>
        <vt:lpwstr>_Toc231264487</vt:lpwstr>
      </vt:variant>
      <vt:variant>
        <vt:i4>1703985</vt:i4>
      </vt:variant>
      <vt:variant>
        <vt:i4>440</vt:i4>
      </vt:variant>
      <vt:variant>
        <vt:i4>0</vt:i4>
      </vt:variant>
      <vt:variant>
        <vt:i4>5</vt:i4>
      </vt:variant>
      <vt:variant>
        <vt:lpwstr/>
      </vt:variant>
      <vt:variant>
        <vt:lpwstr>_Toc231264486</vt:lpwstr>
      </vt:variant>
      <vt:variant>
        <vt:i4>1703985</vt:i4>
      </vt:variant>
      <vt:variant>
        <vt:i4>434</vt:i4>
      </vt:variant>
      <vt:variant>
        <vt:i4>0</vt:i4>
      </vt:variant>
      <vt:variant>
        <vt:i4>5</vt:i4>
      </vt:variant>
      <vt:variant>
        <vt:lpwstr/>
      </vt:variant>
      <vt:variant>
        <vt:lpwstr>_Toc231264485</vt:lpwstr>
      </vt:variant>
      <vt:variant>
        <vt:i4>1703985</vt:i4>
      </vt:variant>
      <vt:variant>
        <vt:i4>428</vt:i4>
      </vt:variant>
      <vt:variant>
        <vt:i4>0</vt:i4>
      </vt:variant>
      <vt:variant>
        <vt:i4>5</vt:i4>
      </vt:variant>
      <vt:variant>
        <vt:lpwstr/>
      </vt:variant>
      <vt:variant>
        <vt:lpwstr>_Toc231264484</vt:lpwstr>
      </vt:variant>
      <vt:variant>
        <vt:i4>1703985</vt:i4>
      </vt:variant>
      <vt:variant>
        <vt:i4>422</vt:i4>
      </vt:variant>
      <vt:variant>
        <vt:i4>0</vt:i4>
      </vt:variant>
      <vt:variant>
        <vt:i4>5</vt:i4>
      </vt:variant>
      <vt:variant>
        <vt:lpwstr/>
      </vt:variant>
      <vt:variant>
        <vt:lpwstr>_Toc231264483</vt:lpwstr>
      </vt:variant>
      <vt:variant>
        <vt:i4>1703985</vt:i4>
      </vt:variant>
      <vt:variant>
        <vt:i4>416</vt:i4>
      </vt:variant>
      <vt:variant>
        <vt:i4>0</vt:i4>
      </vt:variant>
      <vt:variant>
        <vt:i4>5</vt:i4>
      </vt:variant>
      <vt:variant>
        <vt:lpwstr/>
      </vt:variant>
      <vt:variant>
        <vt:lpwstr>_Toc231264482</vt:lpwstr>
      </vt:variant>
      <vt:variant>
        <vt:i4>1703985</vt:i4>
      </vt:variant>
      <vt:variant>
        <vt:i4>410</vt:i4>
      </vt:variant>
      <vt:variant>
        <vt:i4>0</vt:i4>
      </vt:variant>
      <vt:variant>
        <vt:i4>5</vt:i4>
      </vt:variant>
      <vt:variant>
        <vt:lpwstr/>
      </vt:variant>
      <vt:variant>
        <vt:lpwstr>_Toc231264481</vt:lpwstr>
      </vt:variant>
      <vt:variant>
        <vt:i4>1703985</vt:i4>
      </vt:variant>
      <vt:variant>
        <vt:i4>404</vt:i4>
      </vt:variant>
      <vt:variant>
        <vt:i4>0</vt:i4>
      </vt:variant>
      <vt:variant>
        <vt:i4>5</vt:i4>
      </vt:variant>
      <vt:variant>
        <vt:lpwstr/>
      </vt:variant>
      <vt:variant>
        <vt:lpwstr>_Toc231264480</vt:lpwstr>
      </vt:variant>
      <vt:variant>
        <vt:i4>1376305</vt:i4>
      </vt:variant>
      <vt:variant>
        <vt:i4>398</vt:i4>
      </vt:variant>
      <vt:variant>
        <vt:i4>0</vt:i4>
      </vt:variant>
      <vt:variant>
        <vt:i4>5</vt:i4>
      </vt:variant>
      <vt:variant>
        <vt:lpwstr/>
      </vt:variant>
      <vt:variant>
        <vt:lpwstr>_Toc231264479</vt:lpwstr>
      </vt:variant>
      <vt:variant>
        <vt:i4>1376305</vt:i4>
      </vt:variant>
      <vt:variant>
        <vt:i4>392</vt:i4>
      </vt:variant>
      <vt:variant>
        <vt:i4>0</vt:i4>
      </vt:variant>
      <vt:variant>
        <vt:i4>5</vt:i4>
      </vt:variant>
      <vt:variant>
        <vt:lpwstr/>
      </vt:variant>
      <vt:variant>
        <vt:lpwstr>_Toc231264478</vt:lpwstr>
      </vt:variant>
      <vt:variant>
        <vt:i4>1376305</vt:i4>
      </vt:variant>
      <vt:variant>
        <vt:i4>386</vt:i4>
      </vt:variant>
      <vt:variant>
        <vt:i4>0</vt:i4>
      </vt:variant>
      <vt:variant>
        <vt:i4>5</vt:i4>
      </vt:variant>
      <vt:variant>
        <vt:lpwstr/>
      </vt:variant>
      <vt:variant>
        <vt:lpwstr>_Toc231264477</vt:lpwstr>
      </vt:variant>
      <vt:variant>
        <vt:i4>1376305</vt:i4>
      </vt:variant>
      <vt:variant>
        <vt:i4>380</vt:i4>
      </vt:variant>
      <vt:variant>
        <vt:i4>0</vt:i4>
      </vt:variant>
      <vt:variant>
        <vt:i4>5</vt:i4>
      </vt:variant>
      <vt:variant>
        <vt:lpwstr/>
      </vt:variant>
      <vt:variant>
        <vt:lpwstr>_Toc231264476</vt:lpwstr>
      </vt:variant>
      <vt:variant>
        <vt:i4>1376305</vt:i4>
      </vt:variant>
      <vt:variant>
        <vt:i4>374</vt:i4>
      </vt:variant>
      <vt:variant>
        <vt:i4>0</vt:i4>
      </vt:variant>
      <vt:variant>
        <vt:i4>5</vt:i4>
      </vt:variant>
      <vt:variant>
        <vt:lpwstr/>
      </vt:variant>
      <vt:variant>
        <vt:lpwstr>_Toc231264475</vt:lpwstr>
      </vt:variant>
      <vt:variant>
        <vt:i4>1376305</vt:i4>
      </vt:variant>
      <vt:variant>
        <vt:i4>368</vt:i4>
      </vt:variant>
      <vt:variant>
        <vt:i4>0</vt:i4>
      </vt:variant>
      <vt:variant>
        <vt:i4>5</vt:i4>
      </vt:variant>
      <vt:variant>
        <vt:lpwstr/>
      </vt:variant>
      <vt:variant>
        <vt:lpwstr>_Toc231264474</vt:lpwstr>
      </vt:variant>
      <vt:variant>
        <vt:i4>1376305</vt:i4>
      </vt:variant>
      <vt:variant>
        <vt:i4>362</vt:i4>
      </vt:variant>
      <vt:variant>
        <vt:i4>0</vt:i4>
      </vt:variant>
      <vt:variant>
        <vt:i4>5</vt:i4>
      </vt:variant>
      <vt:variant>
        <vt:lpwstr/>
      </vt:variant>
      <vt:variant>
        <vt:lpwstr>_Toc231264473</vt:lpwstr>
      </vt:variant>
      <vt:variant>
        <vt:i4>1376305</vt:i4>
      </vt:variant>
      <vt:variant>
        <vt:i4>356</vt:i4>
      </vt:variant>
      <vt:variant>
        <vt:i4>0</vt:i4>
      </vt:variant>
      <vt:variant>
        <vt:i4>5</vt:i4>
      </vt:variant>
      <vt:variant>
        <vt:lpwstr/>
      </vt:variant>
      <vt:variant>
        <vt:lpwstr>_Toc231264472</vt:lpwstr>
      </vt:variant>
      <vt:variant>
        <vt:i4>1376305</vt:i4>
      </vt:variant>
      <vt:variant>
        <vt:i4>350</vt:i4>
      </vt:variant>
      <vt:variant>
        <vt:i4>0</vt:i4>
      </vt:variant>
      <vt:variant>
        <vt:i4>5</vt:i4>
      </vt:variant>
      <vt:variant>
        <vt:lpwstr/>
      </vt:variant>
      <vt:variant>
        <vt:lpwstr>_Toc231264471</vt:lpwstr>
      </vt:variant>
      <vt:variant>
        <vt:i4>1376305</vt:i4>
      </vt:variant>
      <vt:variant>
        <vt:i4>344</vt:i4>
      </vt:variant>
      <vt:variant>
        <vt:i4>0</vt:i4>
      </vt:variant>
      <vt:variant>
        <vt:i4>5</vt:i4>
      </vt:variant>
      <vt:variant>
        <vt:lpwstr/>
      </vt:variant>
      <vt:variant>
        <vt:lpwstr>_Toc231264470</vt:lpwstr>
      </vt:variant>
      <vt:variant>
        <vt:i4>1310769</vt:i4>
      </vt:variant>
      <vt:variant>
        <vt:i4>338</vt:i4>
      </vt:variant>
      <vt:variant>
        <vt:i4>0</vt:i4>
      </vt:variant>
      <vt:variant>
        <vt:i4>5</vt:i4>
      </vt:variant>
      <vt:variant>
        <vt:lpwstr/>
      </vt:variant>
      <vt:variant>
        <vt:lpwstr>_Toc231264469</vt:lpwstr>
      </vt:variant>
      <vt:variant>
        <vt:i4>1310769</vt:i4>
      </vt:variant>
      <vt:variant>
        <vt:i4>332</vt:i4>
      </vt:variant>
      <vt:variant>
        <vt:i4>0</vt:i4>
      </vt:variant>
      <vt:variant>
        <vt:i4>5</vt:i4>
      </vt:variant>
      <vt:variant>
        <vt:lpwstr/>
      </vt:variant>
      <vt:variant>
        <vt:lpwstr>_Toc231264468</vt:lpwstr>
      </vt:variant>
      <vt:variant>
        <vt:i4>1310769</vt:i4>
      </vt:variant>
      <vt:variant>
        <vt:i4>326</vt:i4>
      </vt:variant>
      <vt:variant>
        <vt:i4>0</vt:i4>
      </vt:variant>
      <vt:variant>
        <vt:i4>5</vt:i4>
      </vt:variant>
      <vt:variant>
        <vt:lpwstr/>
      </vt:variant>
      <vt:variant>
        <vt:lpwstr>_Toc231264467</vt:lpwstr>
      </vt:variant>
      <vt:variant>
        <vt:i4>1310769</vt:i4>
      </vt:variant>
      <vt:variant>
        <vt:i4>320</vt:i4>
      </vt:variant>
      <vt:variant>
        <vt:i4>0</vt:i4>
      </vt:variant>
      <vt:variant>
        <vt:i4>5</vt:i4>
      </vt:variant>
      <vt:variant>
        <vt:lpwstr/>
      </vt:variant>
      <vt:variant>
        <vt:lpwstr>_Toc231264466</vt:lpwstr>
      </vt:variant>
      <vt:variant>
        <vt:i4>1310769</vt:i4>
      </vt:variant>
      <vt:variant>
        <vt:i4>314</vt:i4>
      </vt:variant>
      <vt:variant>
        <vt:i4>0</vt:i4>
      </vt:variant>
      <vt:variant>
        <vt:i4>5</vt:i4>
      </vt:variant>
      <vt:variant>
        <vt:lpwstr/>
      </vt:variant>
      <vt:variant>
        <vt:lpwstr>_Toc231264465</vt:lpwstr>
      </vt:variant>
      <vt:variant>
        <vt:i4>1310769</vt:i4>
      </vt:variant>
      <vt:variant>
        <vt:i4>308</vt:i4>
      </vt:variant>
      <vt:variant>
        <vt:i4>0</vt:i4>
      </vt:variant>
      <vt:variant>
        <vt:i4>5</vt:i4>
      </vt:variant>
      <vt:variant>
        <vt:lpwstr/>
      </vt:variant>
      <vt:variant>
        <vt:lpwstr>_Toc231264464</vt:lpwstr>
      </vt:variant>
      <vt:variant>
        <vt:i4>1310769</vt:i4>
      </vt:variant>
      <vt:variant>
        <vt:i4>302</vt:i4>
      </vt:variant>
      <vt:variant>
        <vt:i4>0</vt:i4>
      </vt:variant>
      <vt:variant>
        <vt:i4>5</vt:i4>
      </vt:variant>
      <vt:variant>
        <vt:lpwstr/>
      </vt:variant>
      <vt:variant>
        <vt:lpwstr>_Toc231264463</vt:lpwstr>
      </vt:variant>
      <vt:variant>
        <vt:i4>1310769</vt:i4>
      </vt:variant>
      <vt:variant>
        <vt:i4>296</vt:i4>
      </vt:variant>
      <vt:variant>
        <vt:i4>0</vt:i4>
      </vt:variant>
      <vt:variant>
        <vt:i4>5</vt:i4>
      </vt:variant>
      <vt:variant>
        <vt:lpwstr/>
      </vt:variant>
      <vt:variant>
        <vt:lpwstr>_Toc231264462</vt:lpwstr>
      </vt:variant>
      <vt:variant>
        <vt:i4>1310769</vt:i4>
      </vt:variant>
      <vt:variant>
        <vt:i4>290</vt:i4>
      </vt:variant>
      <vt:variant>
        <vt:i4>0</vt:i4>
      </vt:variant>
      <vt:variant>
        <vt:i4>5</vt:i4>
      </vt:variant>
      <vt:variant>
        <vt:lpwstr/>
      </vt:variant>
      <vt:variant>
        <vt:lpwstr>_Toc231264461</vt:lpwstr>
      </vt:variant>
      <vt:variant>
        <vt:i4>1310769</vt:i4>
      </vt:variant>
      <vt:variant>
        <vt:i4>284</vt:i4>
      </vt:variant>
      <vt:variant>
        <vt:i4>0</vt:i4>
      </vt:variant>
      <vt:variant>
        <vt:i4>5</vt:i4>
      </vt:variant>
      <vt:variant>
        <vt:lpwstr/>
      </vt:variant>
      <vt:variant>
        <vt:lpwstr>_Toc231264460</vt:lpwstr>
      </vt:variant>
      <vt:variant>
        <vt:i4>1507377</vt:i4>
      </vt:variant>
      <vt:variant>
        <vt:i4>278</vt:i4>
      </vt:variant>
      <vt:variant>
        <vt:i4>0</vt:i4>
      </vt:variant>
      <vt:variant>
        <vt:i4>5</vt:i4>
      </vt:variant>
      <vt:variant>
        <vt:lpwstr/>
      </vt:variant>
      <vt:variant>
        <vt:lpwstr>_Toc231264459</vt:lpwstr>
      </vt:variant>
      <vt:variant>
        <vt:i4>1507377</vt:i4>
      </vt:variant>
      <vt:variant>
        <vt:i4>272</vt:i4>
      </vt:variant>
      <vt:variant>
        <vt:i4>0</vt:i4>
      </vt:variant>
      <vt:variant>
        <vt:i4>5</vt:i4>
      </vt:variant>
      <vt:variant>
        <vt:lpwstr/>
      </vt:variant>
      <vt:variant>
        <vt:lpwstr>_Toc231264458</vt:lpwstr>
      </vt:variant>
      <vt:variant>
        <vt:i4>1507377</vt:i4>
      </vt:variant>
      <vt:variant>
        <vt:i4>266</vt:i4>
      </vt:variant>
      <vt:variant>
        <vt:i4>0</vt:i4>
      </vt:variant>
      <vt:variant>
        <vt:i4>5</vt:i4>
      </vt:variant>
      <vt:variant>
        <vt:lpwstr/>
      </vt:variant>
      <vt:variant>
        <vt:lpwstr>_Toc231264457</vt:lpwstr>
      </vt:variant>
      <vt:variant>
        <vt:i4>1507377</vt:i4>
      </vt:variant>
      <vt:variant>
        <vt:i4>260</vt:i4>
      </vt:variant>
      <vt:variant>
        <vt:i4>0</vt:i4>
      </vt:variant>
      <vt:variant>
        <vt:i4>5</vt:i4>
      </vt:variant>
      <vt:variant>
        <vt:lpwstr/>
      </vt:variant>
      <vt:variant>
        <vt:lpwstr>_Toc231264456</vt:lpwstr>
      </vt:variant>
      <vt:variant>
        <vt:i4>1507377</vt:i4>
      </vt:variant>
      <vt:variant>
        <vt:i4>254</vt:i4>
      </vt:variant>
      <vt:variant>
        <vt:i4>0</vt:i4>
      </vt:variant>
      <vt:variant>
        <vt:i4>5</vt:i4>
      </vt:variant>
      <vt:variant>
        <vt:lpwstr/>
      </vt:variant>
      <vt:variant>
        <vt:lpwstr>_Toc231264455</vt:lpwstr>
      </vt:variant>
      <vt:variant>
        <vt:i4>1507377</vt:i4>
      </vt:variant>
      <vt:variant>
        <vt:i4>248</vt:i4>
      </vt:variant>
      <vt:variant>
        <vt:i4>0</vt:i4>
      </vt:variant>
      <vt:variant>
        <vt:i4>5</vt:i4>
      </vt:variant>
      <vt:variant>
        <vt:lpwstr/>
      </vt:variant>
      <vt:variant>
        <vt:lpwstr>_Toc231264454</vt:lpwstr>
      </vt:variant>
      <vt:variant>
        <vt:i4>1507377</vt:i4>
      </vt:variant>
      <vt:variant>
        <vt:i4>242</vt:i4>
      </vt:variant>
      <vt:variant>
        <vt:i4>0</vt:i4>
      </vt:variant>
      <vt:variant>
        <vt:i4>5</vt:i4>
      </vt:variant>
      <vt:variant>
        <vt:lpwstr/>
      </vt:variant>
      <vt:variant>
        <vt:lpwstr>_Toc231264453</vt:lpwstr>
      </vt:variant>
      <vt:variant>
        <vt:i4>1507377</vt:i4>
      </vt:variant>
      <vt:variant>
        <vt:i4>236</vt:i4>
      </vt:variant>
      <vt:variant>
        <vt:i4>0</vt:i4>
      </vt:variant>
      <vt:variant>
        <vt:i4>5</vt:i4>
      </vt:variant>
      <vt:variant>
        <vt:lpwstr/>
      </vt:variant>
      <vt:variant>
        <vt:lpwstr>_Toc231264452</vt:lpwstr>
      </vt:variant>
      <vt:variant>
        <vt:i4>1507377</vt:i4>
      </vt:variant>
      <vt:variant>
        <vt:i4>230</vt:i4>
      </vt:variant>
      <vt:variant>
        <vt:i4>0</vt:i4>
      </vt:variant>
      <vt:variant>
        <vt:i4>5</vt:i4>
      </vt:variant>
      <vt:variant>
        <vt:lpwstr/>
      </vt:variant>
      <vt:variant>
        <vt:lpwstr>_Toc231264451</vt:lpwstr>
      </vt:variant>
      <vt:variant>
        <vt:i4>1507377</vt:i4>
      </vt:variant>
      <vt:variant>
        <vt:i4>224</vt:i4>
      </vt:variant>
      <vt:variant>
        <vt:i4>0</vt:i4>
      </vt:variant>
      <vt:variant>
        <vt:i4>5</vt:i4>
      </vt:variant>
      <vt:variant>
        <vt:lpwstr/>
      </vt:variant>
      <vt:variant>
        <vt:lpwstr>_Toc231264450</vt:lpwstr>
      </vt:variant>
      <vt:variant>
        <vt:i4>1441841</vt:i4>
      </vt:variant>
      <vt:variant>
        <vt:i4>218</vt:i4>
      </vt:variant>
      <vt:variant>
        <vt:i4>0</vt:i4>
      </vt:variant>
      <vt:variant>
        <vt:i4>5</vt:i4>
      </vt:variant>
      <vt:variant>
        <vt:lpwstr/>
      </vt:variant>
      <vt:variant>
        <vt:lpwstr>_Toc231264449</vt:lpwstr>
      </vt:variant>
      <vt:variant>
        <vt:i4>1441841</vt:i4>
      </vt:variant>
      <vt:variant>
        <vt:i4>212</vt:i4>
      </vt:variant>
      <vt:variant>
        <vt:i4>0</vt:i4>
      </vt:variant>
      <vt:variant>
        <vt:i4>5</vt:i4>
      </vt:variant>
      <vt:variant>
        <vt:lpwstr/>
      </vt:variant>
      <vt:variant>
        <vt:lpwstr>_Toc231264448</vt:lpwstr>
      </vt:variant>
      <vt:variant>
        <vt:i4>1441841</vt:i4>
      </vt:variant>
      <vt:variant>
        <vt:i4>206</vt:i4>
      </vt:variant>
      <vt:variant>
        <vt:i4>0</vt:i4>
      </vt:variant>
      <vt:variant>
        <vt:i4>5</vt:i4>
      </vt:variant>
      <vt:variant>
        <vt:lpwstr/>
      </vt:variant>
      <vt:variant>
        <vt:lpwstr>_Toc231264447</vt:lpwstr>
      </vt:variant>
      <vt:variant>
        <vt:i4>1441841</vt:i4>
      </vt:variant>
      <vt:variant>
        <vt:i4>200</vt:i4>
      </vt:variant>
      <vt:variant>
        <vt:i4>0</vt:i4>
      </vt:variant>
      <vt:variant>
        <vt:i4>5</vt:i4>
      </vt:variant>
      <vt:variant>
        <vt:lpwstr/>
      </vt:variant>
      <vt:variant>
        <vt:lpwstr>_Toc231264446</vt:lpwstr>
      </vt:variant>
      <vt:variant>
        <vt:i4>1441841</vt:i4>
      </vt:variant>
      <vt:variant>
        <vt:i4>194</vt:i4>
      </vt:variant>
      <vt:variant>
        <vt:i4>0</vt:i4>
      </vt:variant>
      <vt:variant>
        <vt:i4>5</vt:i4>
      </vt:variant>
      <vt:variant>
        <vt:lpwstr/>
      </vt:variant>
      <vt:variant>
        <vt:lpwstr>_Toc231264445</vt:lpwstr>
      </vt:variant>
      <vt:variant>
        <vt:i4>1441841</vt:i4>
      </vt:variant>
      <vt:variant>
        <vt:i4>188</vt:i4>
      </vt:variant>
      <vt:variant>
        <vt:i4>0</vt:i4>
      </vt:variant>
      <vt:variant>
        <vt:i4>5</vt:i4>
      </vt:variant>
      <vt:variant>
        <vt:lpwstr/>
      </vt:variant>
      <vt:variant>
        <vt:lpwstr>_Toc231264444</vt:lpwstr>
      </vt:variant>
      <vt:variant>
        <vt:i4>1441841</vt:i4>
      </vt:variant>
      <vt:variant>
        <vt:i4>182</vt:i4>
      </vt:variant>
      <vt:variant>
        <vt:i4>0</vt:i4>
      </vt:variant>
      <vt:variant>
        <vt:i4>5</vt:i4>
      </vt:variant>
      <vt:variant>
        <vt:lpwstr/>
      </vt:variant>
      <vt:variant>
        <vt:lpwstr>_Toc231264443</vt:lpwstr>
      </vt:variant>
      <vt:variant>
        <vt:i4>1441841</vt:i4>
      </vt:variant>
      <vt:variant>
        <vt:i4>176</vt:i4>
      </vt:variant>
      <vt:variant>
        <vt:i4>0</vt:i4>
      </vt:variant>
      <vt:variant>
        <vt:i4>5</vt:i4>
      </vt:variant>
      <vt:variant>
        <vt:lpwstr/>
      </vt:variant>
      <vt:variant>
        <vt:lpwstr>_Toc231264442</vt:lpwstr>
      </vt:variant>
      <vt:variant>
        <vt:i4>1441841</vt:i4>
      </vt:variant>
      <vt:variant>
        <vt:i4>170</vt:i4>
      </vt:variant>
      <vt:variant>
        <vt:i4>0</vt:i4>
      </vt:variant>
      <vt:variant>
        <vt:i4>5</vt:i4>
      </vt:variant>
      <vt:variant>
        <vt:lpwstr/>
      </vt:variant>
      <vt:variant>
        <vt:lpwstr>_Toc231264441</vt:lpwstr>
      </vt:variant>
      <vt:variant>
        <vt:i4>1441841</vt:i4>
      </vt:variant>
      <vt:variant>
        <vt:i4>164</vt:i4>
      </vt:variant>
      <vt:variant>
        <vt:i4>0</vt:i4>
      </vt:variant>
      <vt:variant>
        <vt:i4>5</vt:i4>
      </vt:variant>
      <vt:variant>
        <vt:lpwstr/>
      </vt:variant>
      <vt:variant>
        <vt:lpwstr>_Toc231264440</vt:lpwstr>
      </vt:variant>
      <vt:variant>
        <vt:i4>1114161</vt:i4>
      </vt:variant>
      <vt:variant>
        <vt:i4>158</vt:i4>
      </vt:variant>
      <vt:variant>
        <vt:i4>0</vt:i4>
      </vt:variant>
      <vt:variant>
        <vt:i4>5</vt:i4>
      </vt:variant>
      <vt:variant>
        <vt:lpwstr/>
      </vt:variant>
      <vt:variant>
        <vt:lpwstr>_Toc231264439</vt:lpwstr>
      </vt:variant>
      <vt:variant>
        <vt:i4>1114161</vt:i4>
      </vt:variant>
      <vt:variant>
        <vt:i4>152</vt:i4>
      </vt:variant>
      <vt:variant>
        <vt:i4>0</vt:i4>
      </vt:variant>
      <vt:variant>
        <vt:i4>5</vt:i4>
      </vt:variant>
      <vt:variant>
        <vt:lpwstr/>
      </vt:variant>
      <vt:variant>
        <vt:lpwstr>_Toc231264438</vt:lpwstr>
      </vt:variant>
      <vt:variant>
        <vt:i4>1114161</vt:i4>
      </vt:variant>
      <vt:variant>
        <vt:i4>146</vt:i4>
      </vt:variant>
      <vt:variant>
        <vt:i4>0</vt:i4>
      </vt:variant>
      <vt:variant>
        <vt:i4>5</vt:i4>
      </vt:variant>
      <vt:variant>
        <vt:lpwstr/>
      </vt:variant>
      <vt:variant>
        <vt:lpwstr>_Toc231264437</vt:lpwstr>
      </vt:variant>
      <vt:variant>
        <vt:i4>1114161</vt:i4>
      </vt:variant>
      <vt:variant>
        <vt:i4>140</vt:i4>
      </vt:variant>
      <vt:variant>
        <vt:i4>0</vt:i4>
      </vt:variant>
      <vt:variant>
        <vt:i4>5</vt:i4>
      </vt:variant>
      <vt:variant>
        <vt:lpwstr/>
      </vt:variant>
      <vt:variant>
        <vt:lpwstr>_Toc231264436</vt:lpwstr>
      </vt:variant>
      <vt:variant>
        <vt:i4>1114161</vt:i4>
      </vt:variant>
      <vt:variant>
        <vt:i4>134</vt:i4>
      </vt:variant>
      <vt:variant>
        <vt:i4>0</vt:i4>
      </vt:variant>
      <vt:variant>
        <vt:i4>5</vt:i4>
      </vt:variant>
      <vt:variant>
        <vt:lpwstr/>
      </vt:variant>
      <vt:variant>
        <vt:lpwstr>_Toc231264435</vt:lpwstr>
      </vt:variant>
      <vt:variant>
        <vt:i4>1114161</vt:i4>
      </vt:variant>
      <vt:variant>
        <vt:i4>128</vt:i4>
      </vt:variant>
      <vt:variant>
        <vt:i4>0</vt:i4>
      </vt:variant>
      <vt:variant>
        <vt:i4>5</vt:i4>
      </vt:variant>
      <vt:variant>
        <vt:lpwstr/>
      </vt:variant>
      <vt:variant>
        <vt:lpwstr>_Toc231264434</vt:lpwstr>
      </vt:variant>
      <vt:variant>
        <vt:i4>1114161</vt:i4>
      </vt:variant>
      <vt:variant>
        <vt:i4>122</vt:i4>
      </vt:variant>
      <vt:variant>
        <vt:i4>0</vt:i4>
      </vt:variant>
      <vt:variant>
        <vt:i4>5</vt:i4>
      </vt:variant>
      <vt:variant>
        <vt:lpwstr/>
      </vt:variant>
      <vt:variant>
        <vt:lpwstr>_Toc231264433</vt:lpwstr>
      </vt:variant>
      <vt:variant>
        <vt:i4>1114161</vt:i4>
      </vt:variant>
      <vt:variant>
        <vt:i4>116</vt:i4>
      </vt:variant>
      <vt:variant>
        <vt:i4>0</vt:i4>
      </vt:variant>
      <vt:variant>
        <vt:i4>5</vt:i4>
      </vt:variant>
      <vt:variant>
        <vt:lpwstr/>
      </vt:variant>
      <vt:variant>
        <vt:lpwstr>_Toc231264432</vt:lpwstr>
      </vt:variant>
      <vt:variant>
        <vt:i4>1114161</vt:i4>
      </vt:variant>
      <vt:variant>
        <vt:i4>110</vt:i4>
      </vt:variant>
      <vt:variant>
        <vt:i4>0</vt:i4>
      </vt:variant>
      <vt:variant>
        <vt:i4>5</vt:i4>
      </vt:variant>
      <vt:variant>
        <vt:lpwstr/>
      </vt:variant>
      <vt:variant>
        <vt:lpwstr>_Toc231264431</vt:lpwstr>
      </vt:variant>
      <vt:variant>
        <vt:i4>1114161</vt:i4>
      </vt:variant>
      <vt:variant>
        <vt:i4>104</vt:i4>
      </vt:variant>
      <vt:variant>
        <vt:i4>0</vt:i4>
      </vt:variant>
      <vt:variant>
        <vt:i4>5</vt:i4>
      </vt:variant>
      <vt:variant>
        <vt:lpwstr/>
      </vt:variant>
      <vt:variant>
        <vt:lpwstr>_Toc231264430</vt:lpwstr>
      </vt:variant>
      <vt:variant>
        <vt:i4>1048625</vt:i4>
      </vt:variant>
      <vt:variant>
        <vt:i4>98</vt:i4>
      </vt:variant>
      <vt:variant>
        <vt:i4>0</vt:i4>
      </vt:variant>
      <vt:variant>
        <vt:i4>5</vt:i4>
      </vt:variant>
      <vt:variant>
        <vt:lpwstr/>
      </vt:variant>
      <vt:variant>
        <vt:lpwstr>_Toc231264429</vt:lpwstr>
      </vt:variant>
      <vt:variant>
        <vt:i4>1048625</vt:i4>
      </vt:variant>
      <vt:variant>
        <vt:i4>92</vt:i4>
      </vt:variant>
      <vt:variant>
        <vt:i4>0</vt:i4>
      </vt:variant>
      <vt:variant>
        <vt:i4>5</vt:i4>
      </vt:variant>
      <vt:variant>
        <vt:lpwstr/>
      </vt:variant>
      <vt:variant>
        <vt:lpwstr>_Toc231264428</vt:lpwstr>
      </vt:variant>
      <vt:variant>
        <vt:i4>1048625</vt:i4>
      </vt:variant>
      <vt:variant>
        <vt:i4>86</vt:i4>
      </vt:variant>
      <vt:variant>
        <vt:i4>0</vt:i4>
      </vt:variant>
      <vt:variant>
        <vt:i4>5</vt:i4>
      </vt:variant>
      <vt:variant>
        <vt:lpwstr/>
      </vt:variant>
      <vt:variant>
        <vt:lpwstr>_Toc231264427</vt:lpwstr>
      </vt:variant>
      <vt:variant>
        <vt:i4>1048625</vt:i4>
      </vt:variant>
      <vt:variant>
        <vt:i4>80</vt:i4>
      </vt:variant>
      <vt:variant>
        <vt:i4>0</vt:i4>
      </vt:variant>
      <vt:variant>
        <vt:i4>5</vt:i4>
      </vt:variant>
      <vt:variant>
        <vt:lpwstr/>
      </vt:variant>
      <vt:variant>
        <vt:lpwstr>_Toc231264426</vt:lpwstr>
      </vt:variant>
      <vt:variant>
        <vt:i4>1048625</vt:i4>
      </vt:variant>
      <vt:variant>
        <vt:i4>74</vt:i4>
      </vt:variant>
      <vt:variant>
        <vt:i4>0</vt:i4>
      </vt:variant>
      <vt:variant>
        <vt:i4>5</vt:i4>
      </vt:variant>
      <vt:variant>
        <vt:lpwstr/>
      </vt:variant>
      <vt:variant>
        <vt:lpwstr>_Toc231264425</vt:lpwstr>
      </vt:variant>
      <vt:variant>
        <vt:i4>1048625</vt:i4>
      </vt:variant>
      <vt:variant>
        <vt:i4>68</vt:i4>
      </vt:variant>
      <vt:variant>
        <vt:i4>0</vt:i4>
      </vt:variant>
      <vt:variant>
        <vt:i4>5</vt:i4>
      </vt:variant>
      <vt:variant>
        <vt:lpwstr/>
      </vt:variant>
      <vt:variant>
        <vt:lpwstr>_Toc231264424</vt:lpwstr>
      </vt:variant>
      <vt:variant>
        <vt:i4>1048625</vt:i4>
      </vt:variant>
      <vt:variant>
        <vt:i4>62</vt:i4>
      </vt:variant>
      <vt:variant>
        <vt:i4>0</vt:i4>
      </vt:variant>
      <vt:variant>
        <vt:i4>5</vt:i4>
      </vt:variant>
      <vt:variant>
        <vt:lpwstr/>
      </vt:variant>
      <vt:variant>
        <vt:lpwstr>_Toc231264423</vt:lpwstr>
      </vt:variant>
      <vt:variant>
        <vt:i4>1048625</vt:i4>
      </vt:variant>
      <vt:variant>
        <vt:i4>56</vt:i4>
      </vt:variant>
      <vt:variant>
        <vt:i4>0</vt:i4>
      </vt:variant>
      <vt:variant>
        <vt:i4>5</vt:i4>
      </vt:variant>
      <vt:variant>
        <vt:lpwstr/>
      </vt:variant>
      <vt:variant>
        <vt:lpwstr>_Toc231264422</vt:lpwstr>
      </vt:variant>
      <vt:variant>
        <vt:i4>1048625</vt:i4>
      </vt:variant>
      <vt:variant>
        <vt:i4>50</vt:i4>
      </vt:variant>
      <vt:variant>
        <vt:i4>0</vt:i4>
      </vt:variant>
      <vt:variant>
        <vt:i4>5</vt:i4>
      </vt:variant>
      <vt:variant>
        <vt:lpwstr/>
      </vt:variant>
      <vt:variant>
        <vt:lpwstr>_Toc231264421</vt:lpwstr>
      </vt:variant>
      <vt:variant>
        <vt:i4>1048625</vt:i4>
      </vt:variant>
      <vt:variant>
        <vt:i4>44</vt:i4>
      </vt:variant>
      <vt:variant>
        <vt:i4>0</vt:i4>
      </vt:variant>
      <vt:variant>
        <vt:i4>5</vt:i4>
      </vt:variant>
      <vt:variant>
        <vt:lpwstr/>
      </vt:variant>
      <vt:variant>
        <vt:lpwstr>_Toc231264420</vt:lpwstr>
      </vt:variant>
      <vt:variant>
        <vt:i4>1245233</vt:i4>
      </vt:variant>
      <vt:variant>
        <vt:i4>38</vt:i4>
      </vt:variant>
      <vt:variant>
        <vt:i4>0</vt:i4>
      </vt:variant>
      <vt:variant>
        <vt:i4>5</vt:i4>
      </vt:variant>
      <vt:variant>
        <vt:lpwstr/>
      </vt:variant>
      <vt:variant>
        <vt:lpwstr>_Toc231264419</vt:lpwstr>
      </vt:variant>
      <vt:variant>
        <vt:i4>1245233</vt:i4>
      </vt:variant>
      <vt:variant>
        <vt:i4>32</vt:i4>
      </vt:variant>
      <vt:variant>
        <vt:i4>0</vt:i4>
      </vt:variant>
      <vt:variant>
        <vt:i4>5</vt:i4>
      </vt:variant>
      <vt:variant>
        <vt:lpwstr/>
      </vt:variant>
      <vt:variant>
        <vt:lpwstr>_Toc231264418</vt:lpwstr>
      </vt:variant>
      <vt:variant>
        <vt:i4>1245233</vt:i4>
      </vt:variant>
      <vt:variant>
        <vt:i4>26</vt:i4>
      </vt:variant>
      <vt:variant>
        <vt:i4>0</vt:i4>
      </vt:variant>
      <vt:variant>
        <vt:i4>5</vt:i4>
      </vt:variant>
      <vt:variant>
        <vt:lpwstr/>
      </vt:variant>
      <vt:variant>
        <vt:lpwstr>_Toc231264417</vt:lpwstr>
      </vt:variant>
      <vt:variant>
        <vt:i4>1245233</vt:i4>
      </vt:variant>
      <vt:variant>
        <vt:i4>20</vt:i4>
      </vt:variant>
      <vt:variant>
        <vt:i4>0</vt:i4>
      </vt:variant>
      <vt:variant>
        <vt:i4>5</vt:i4>
      </vt:variant>
      <vt:variant>
        <vt:lpwstr/>
      </vt:variant>
      <vt:variant>
        <vt:lpwstr>_Toc231264416</vt:lpwstr>
      </vt:variant>
      <vt:variant>
        <vt:i4>1245233</vt:i4>
      </vt:variant>
      <vt:variant>
        <vt:i4>14</vt:i4>
      </vt:variant>
      <vt:variant>
        <vt:i4>0</vt:i4>
      </vt:variant>
      <vt:variant>
        <vt:i4>5</vt:i4>
      </vt:variant>
      <vt:variant>
        <vt:lpwstr/>
      </vt:variant>
      <vt:variant>
        <vt:lpwstr>_Toc231264415</vt:lpwstr>
      </vt:variant>
      <vt:variant>
        <vt:i4>1245233</vt:i4>
      </vt:variant>
      <vt:variant>
        <vt:i4>8</vt:i4>
      </vt:variant>
      <vt:variant>
        <vt:i4>0</vt:i4>
      </vt:variant>
      <vt:variant>
        <vt:i4>5</vt:i4>
      </vt:variant>
      <vt:variant>
        <vt:lpwstr/>
      </vt:variant>
      <vt:variant>
        <vt:lpwstr>_Toc231264414</vt:lpwstr>
      </vt:variant>
      <vt:variant>
        <vt:i4>1245233</vt:i4>
      </vt:variant>
      <vt:variant>
        <vt:i4>2</vt:i4>
      </vt:variant>
      <vt:variant>
        <vt:i4>0</vt:i4>
      </vt:variant>
      <vt:variant>
        <vt:i4>5</vt:i4>
      </vt:variant>
      <vt:variant>
        <vt:lpwstr/>
      </vt:variant>
      <vt:variant>
        <vt:lpwstr>_Toc231264413</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Peter Dobson</dc:creator>
  <cp:keywords/>
  <cp:lastModifiedBy>Adam Hay</cp:lastModifiedBy>
  <cp:revision>2</cp:revision>
  <cp:lastPrinted>2009-03-25T08:57:00Z</cp:lastPrinted>
  <dcterms:created xsi:type="dcterms:W3CDTF">2016-04-14T10:06:00Z</dcterms:created>
  <dcterms:modified xsi:type="dcterms:W3CDTF">2016-04-14T10:06:00Z</dcterms:modified>
</cp:coreProperties>
</file>